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BBFE0" w14:textId="77777777" w:rsidR="00D80341" w:rsidRPr="002B3C2D" w:rsidRDefault="00D80341" w:rsidP="00D80341">
      <w:pPr>
        <w:spacing w:after="0" w:line="240" w:lineRule="auto"/>
        <w:jc w:val="right"/>
        <w:rPr>
          <w:rFonts w:ascii="Times New Roman" w:eastAsia="Times New Roman" w:hAnsi="Times New Roman" w:cs="Times New Roman"/>
          <w:i/>
          <w:sz w:val="28"/>
          <w:szCs w:val="28"/>
        </w:rPr>
      </w:pPr>
    </w:p>
    <w:p w14:paraId="64BCCDEA" w14:textId="77777777" w:rsidR="00D80341" w:rsidRPr="002B3C2D" w:rsidRDefault="00D80341" w:rsidP="00D80341">
      <w:pPr>
        <w:spacing w:after="0" w:line="240" w:lineRule="auto"/>
        <w:jc w:val="right"/>
        <w:rPr>
          <w:rFonts w:ascii="Times New Roman" w:eastAsia="Times New Roman" w:hAnsi="Times New Roman" w:cs="Times New Roman"/>
          <w:b/>
          <w:sz w:val="28"/>
          <w:szCs w:val="28"/>
        </w:rPr>
      </w:pPr>
    </w:p>
    <w:p w14:paraId="3A34662C"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07406980"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4D1BF9DD"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454D6D20"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4660364C"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740FDAFF"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1F515D3A"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p>
    <w:p w14:paraId="0F7245D3" w14:textId="77777777" w:rsidR="00D80341" w:rsidRPr="002B3C2D" w:rsidRDefault="00D80341" w:rsidP="00D80341">
      <w:pPr>
        <w:spacing w:after="0" w:line="240" w:lineRule="auto"/>
        <w:jc w:val="center"/>
        <w:rPr>
          <w:rFonts w:ascii="Times New Roman" w:eastAsia="Times New Roman" w:hAnsi="Times New Roman" w:cs="Times New Roman"/>
          <w:b/>
          <w:sz w:val="28"/>
          <w:szCs w:val="28"/>
        </w:rPr>
      </w:pPr>
      <w:r w:rsidRPr="002B3C2D">
        <w:rPr>
          <w:rFonts w:ascii="Times New Roman" w:eastAsia="Times New Roman" w:hAnsi="Times New Roman" w:cs="Times New Roman"/>
          <w:b/>
          <w:bCs/>
          <w:sz w:val="32"/>
          <w:szCs w:val="32"/>
          <w:lang w:eastAsia="ru-RU" w:bidi="he-IL"/>
          <w:rPrChange w:id="0" w:author="Admin" w:date="2023-12-01T10:45:00Z">
            <w:rPr>
              <w:rFonts w:ascii="Times New Roman" w:eastAsia="Times New Roman" w:hAnsi="Times New Roman" w:cs="Times New Roman"/>
              <w:b/>
              <w:bCs/>
              <w:color w:val="000000"/>
              <w:sz w:val="32"/>
              <w:szCs w:val="32"/>
              <w:lang w:eastAsia="ru-RU" w:bidi="he-IL"/>
            </w:rPr>
          </w:rPrChange>
        </w:rPr>
        <w:t>Угода про передачу коштів позики</w:t>
      </w:r>
    </w:p>
    <w:p w14:paraId="2DED7BA2" w14:textId="77777777" w:rsidR="00D80341" w:rsidRPr="002B3C2D" w:rsidRDefault="00D60E2F" w:rsidP="00D80341">
      <w:pPr>
        <w:spacing w:after="0" w:line="240" w:lineRule="auto"/>
        <w:jc w:val="center"/>
        <w:outlineLvl w:val="0"/>
        <w:rPr>
          <w:rFonts w:ascii="Times New Roman" w:eastAsia="Times New Roman" w:hAnsi="Times New Roman" w:cs="Times New Roman"/>
          <w:b/>
          <w:sz w:val="30"/>
          <w:szCs w:val="30"/>
        </w:rPr>
      </w:pPr>
      <w:r w:rsidRPr="002B3C2D">
        <w:rPr>
          <w:rFonts w:ascii="Times New Roman" w:eastAsia="Times New Roman" w:hAnsi="Times New Roman" w:cs="Times New Roman"/>
          <w:b/>
          <w:sz w:val="30"/>
          <w:szCs w:val="30"/>
        </w:rPr>
        <w:t>№ _</w:t>
      </w:r>
      <w:bookmarkStart w:id="1" w:name="_GoBack"/>
      <w:bookmarkEnd w:id="1"/>
      <w:r w:rsidRPr="002B3C2D">
        <w:rPr>
          <w:rFonts w:ascii="Times New Roman" w:eastAsia="Times New Roman" w:hAnsi="Times New Roman" w:cs="Times New Roman"/>
          <w:b/>
          <w:sz w:val="30"/>
          <w:szCs w:val="30"/>
        </w:rPr>
        <w:t>__________</w:t>
      </w:r>
    </w:p>
    <w:p w14:paraId="0AACB060" w14:textId="77777777" w:rsidR="00D80341" w:rsidRPr="002B3C2D" w:rsidRDefault="00D60E2F" w:rsidP="00D80341">
      <w:pPr>
        <w:spacing w:after="0" w:line="240" w:lineRule="auto"/>
        <w:jc w:val="center"/>
        <w:outlineLvl w:val="0"/>
        <w:rPr>
          <w:rFonts w:ascii="Times New Roman" w:eastAsia="Times New Roman" w:hAnsi="Times New Roman" w:cs="Times New Roman"/>
          <w:b/>
          <w:sz w:val="30"/>
          <w:szCs w:val="30"/>
        </w:rPr>
      </w:pPr>
      <w:r w:rsidRPr="002B3C2D">
        <w:rPr>
          <w:rFonts w:ascii="Times New Roman" w:eastAsia="Times New Roman" w:hAnsi="Times New Roman" w:cs="Times New Roman"/>
          <w:b/>
          <w:sz w:val="30"/>
          <w:szCs w:val="30"/>
        </w:rPr>
        <w:t>від _______________________</w:t>
      </w:r>
    </w:p>
    <w:p w14:paraId="1DF70109" w14:textId="77777777" w:rsidR="00D80341" w:rsidRPr="002B3C2D" w:rsidRDefault="00D80341" w:rsidP="00D80341">
      <w:pPr>
        <w:spacing w:after="0" w:line="240" w:lineRule="auto"/>
        <w:jc w:val="center"/>
        <w:rPr>
          <w:rFonts w:ascii="Times New Roman" w:eastAsia="Times New Roman" w:hAnsi="Times New Roman" w:cs="Times New Roman"/>
          <w:b/>
          <w:sz w:val="30"/>
          <w:szCs w:val="30"/>
        </w:rPr>
      </w:pPr>
    </w:p>
    <w:p w14:paraId="27EF658D" w14:textId="77777777" w:rsidR="00D80341" w:rsidRPr="002B3C2D" w:rsidRDefault="00D80341" w:rsidP="00D80341">
      <w:pPr>
        <w:spacing w:after="0" w:line="240" w:lineRule="auto"/>
        <w:jc w:val="center"/>
        <w:rPr>
          <w:rFonts w:ascii="Times New Roman" w:eastAsia="Times New Roman" w:hAnsi="Times New Roman" w:cs="Times New Roman"/>
          <w:b/>
          <w:sz w:val="30"/>
          <w:szCs w:val="30"/>
        </w:rPr>
      </w:pPr>
      <w:r w:rsidRPr="002B3C2D">
        <w:rPr>
          <w:rFonts w:ascii="Times New Roman" w:eastAsia="Times New Roman" w:hAnsi="Times New Roman" w:cs="Times New Roman"/>
          <w:b/>
          <w:sz w:val="30"/>
          <w:szCs w:val="30"/>
        </w:rPr>
        <w:t>між</w:t>
      </w:r>
    </w:p>
    <w:p w14:paraId="26179D4D" w14:textId="77777777" w:rsidR="00D80341" w:rsidRPr="002B3C2D" w:rsidRDefault="00D80341" w:rsidP="00D80341">
      <w:pPr>
        <w:spacing w:after="0" w:line="240" w:lineRule="auto"/>
        <w:jc w:val="center"/>
        <w:outlineLvl w:val="0"/>
        <w:rPr>
          <w:rFonts w:ascii="Times New Roman" w:eastAsia="Times New Roman" w:hAnsi="Times New Roman" w:cs="Times New Roman"/>
          <w:b/>
          <w:sz w:val="30"/>
          <w:szCs w:val="30"/>
        </w:rPr>
      </w:pPr>
      <w:r w:rsidRPr="002B3C2D">
        <w:rPr>
          <w:rFonts w:ascii="Times New Roman" w:eastAsia="Times New Roman" w:hAnsi="Times New Roman" w:cs="Times New Roman"/>
          <w:b/>
          <w:sz w:val="30"/>
          <w:szCs w:val="30"/>
        </w:rPr>
        <w:t xml:space="preserve">Міністерством фінансів України, </w:t>
      </w:r>
    </w:p>
    <w:p w14:paraId="72FA6CF5" w14:textId="77777777" w:rsidR="00D80341" w:rsidRPr="002B3C2D" w:rsidRDefault="00D80341" w:rsidP="00D80341">
      <w:pPr>
        <w:spacing w:after="0" w:line="240" w:lineRule="auto"/>
        <w:jc w:val="center"/>
        <w:outlineLvl w:val="0"/>
        <w:rPr>
          <w:rFonts w:ascii="Times New Roman" w:eastAsia="Times New Roman" w:hAnsi="Times New Roman" w:cs="Times New Roman"/>
          <w:b/>
          <w:sz w:val="30"/>
          <w:szCs w:val="30"/>
        </w:rPr>
      </w:pPr>
    </w:p>
    <w:p w14:paraId="0C32F8FB" w14:textId="2FE07D69" w:rsidR="00D80341" w:rsidRPr="002B3C2D" w:rsidRDefault="00D80341" w:rsidP="00BA72C1">
      <w:pPr>
        <w:spacing w:after="0" w:line="240" w:lineRule="auto"/>
        <w:jc w:val="center"/>
        <w:rPr>
          <w:rFonts w:ascii="Times New Roman" w:hAnsi="Times New Roman"/>
          <w:b/>
          <w:sz w:val="30"/>
        </w:rPr>
      </w:pPr>
      <w:r w:rsidRPr="002B3C2D">
        <w:rPr>
          <w:rFonts w:ascii="Times New Roman" w:eastAsia="Times New Roman" w:hAnsi="Times New Roman" w:cs="Times New Roman"/>
          <w:b/>
          <w:sz w:val="30"/>
          <w:szCs w:val="30"/>
        </w:rPr>
        <w:t xml:space="preserve">Міністерством </w:t>
      </w:r>
      <w:r w:rsidR="00BA72C1" w:rsidRPr="002B3C2D">
        <w:rPr>
          <w:rFonts w:ascii="Times New Roman" w:eastAsia="Times New Roman" w:hAnsi="Times New Roman" w:cs="Times New Roman"/>
          <w:b/>
          <w:sz w:val="30"/>
          <w:szCs w:val="30"/>
        </w:rPr>
        <w:t>розвитку громад</w:t>
      </w:r>
      <w:r w:rsidR="00801A3C" w:rsidRPr="002B3C2D">
        <w:rPr>
          <w:rFonts w:ascii="Times New Roman" w:eastAsia="Times New Roman" w:hAnsi="Times New Roman" w:cs="Times New Roman"/>
          <w:b/>
          <w:sz w:val="30"/>
          <w:szCs w:val="30"/>
        </w:rPr>
        <w:t xml:space="preserve">, </w:t>
      </w:r>
      <w:r w:rsidR="00BA72C1" w:rsidRPr="002B3C2D">
        <w:rPr>
          <w:rFonts w:ascii="Times New Roman" w:eastAsia="Times New Roman" w:hAnsi="Times New Roman" w:cs="Times New Roman"/>
          <w:b/>
          <w:sz w:val="30"/>
          <w:szCs w:val="30"/>
        </w:rPr>
        <w:t>територій</w:t>
      </w:r>
      <w:r w:rsidR="00801A3C" w:rsidRPr="002B3C2D">
        <w:rPr>
          <w:rFonts w:ascii="Times New Roman" w:eastAsia="Times New Roman" w:hAnsi="Times New Roman" w:cs="Times New Roman"/>
          <w:b/>
          <w:sz w:val="30"/>
          <w:szCs w:val="30"/>
        </w:rPr>
        <w:t xml:space="preserve"> та інфраструктури</w:t>
      </w:r>
      <w:r w:rsidRPr="002B3C2D">
        <w:rPr>
          <w:rFonts w:ascii="Times New Roman" w:eastAsia="Times New Roman" w:hAnsi="Times New Roman" w:cs="Times New Roman"/>
          <w:b/>
          <w:sz w:val="30"/>
          <w:szCs w:val="30"/>
        </w:rPr>
        <w:t xml:space="preserve"> України</w:t>
      </w:r>
      <w:r w:rsidR="00DB6593" w:rsidRPr="002B3C2D">
        <w:rPr>
          <w:rFonts w:ascii="Times New Roman" w:eastAsia="Times New Roman" w:hAnsi="Times New Roman" w:cs="Times New Roman"/>
          <w:b/>
          <w:sz w:val="30"/>
          <w:szCs w:val="30"/>
        </w:rPr>
        <w:t>,</w:t>
      </w:r>
    </w:p>
    <w:p w14:paraId="1A865FF8" w14:textId="77777777" w:rsidR="00DD448D" w:rsidRPr="002B3C2D" w:rsidRDefault="00DD448D" w:rsidP="00DD448D">
      <w:pPr>
        <w:spacing w:after="0" w:line="240" w:lineRule="auto"/>
        <w:ind w:firstLine="567"/>
        <w:jc w:val="both"/>
        <w:rPr>
          <w:rFonts w:ascii="Times New Roman" w:hAnsi="Times New Roman" w:cs="Times New Roman"/>
          <w:sz w:val="28"/>
          <w:szCs w:val="28"/>
          <w:shd w:val="clear" w:color="auto" w:fill="FFFFFF"/>
        </w:rPr>
      </w:pPr>
    </w:p>
    <w:p w14:paraId="301C7C12" w14:textId="4C0C85A2" w:rsidR="00DB217D" w:rsidRPr="002B3C2D" w:rsidRDefault="00262435" w:rsidP="00DB6593">
      <w:pPr>
        <w:spacing w:after="0" w:line="240" w:lineRule="auto"/>
        <w:ind w:firstLine="567"/>
        <w:jc w:val="center"/>
        <w:rPr>
          <w:rFonts w:ascii="Times New Roman" w:hAnsi="Times New Roman"/>
          <w:sz w:val="28"/>
        </w:rPr>
      </w:pPr>
      <w:r w:rsidRPr="002B3C2D">
        <w:rPr>
          <w:rFonts w:ascii="Times New Roman" w:eastAsia="Times New Roman" w:hAnsi="Times New Roman" w:cs="Times New Roman"/>
          <w:b/>
          <w:sz w:val="30"/>
          <w:szCs w:val="30"/>
        </w:rPr>
        <w:t>Макарівською селищною радою</w:t>
      </w:r>
    </w:p>
    <w:p w14:paraId="4FD0833F" w14:textId="77777777" w:rsidR="00DB217D" w:rsidRPr="002B3C2D" w:rsidRDefault="00DB217D" w:rsidP="00DB217D">
      <w:pPr>
        <w:spacing w:after="0" w:line="240" w:lineRule="auto"/>
        <w:ind w:firstLine="567"/>
        <w:jc w:val="center"/>
        <w:rPr>
          <w:rFonts w:ascii="Times New Roman" w:hAnsi="Times New Roman" w:cs="Times New Roman"/>
          <w:sz w:val="28"/>
          <w:szCs w:val="28"/>
        </w:rPr>
      </w:pPr>
    </w:p>
    <w:p w14:paraId="0D47F762" w14:textId="77777777" w:rsidR="00DB217D" w:rsidRPr="002B3C2D" w:rsidRDefault="00DB217D" w:rsidP="00DB6593">
      <w:pPr>
        <w:spacing w:after="0" w:line="240" w:lineRule="auto"/>
        <w:jc w:val="center"/>
        <w:rPr>
          <w:rFonts w:ascii="Times New Roman" w:hAnsi="Times New Roman" w:cs="Times New Roman"/>
          <w:sz w:val="28"/>
          <w:szCs w:val="28"/>
        </w:rPr>
      </w:pPr>
      <w:r w:rsidRPr="002B3C2D">
        <w:rPr>
          <w:rFonts w:ascii="Times New Roman" w:hAnsi="Times New Roman" w:cs="Times New Roman"/>
          <w:sz w:val="28"/>
          <w:szCs w:val="28"/>
        </w:rPr>
        <w:t>та</w:t>
      </w:r>
    </w:p>
    <w:p w14:paraId="1CEA28DF" w14:textId="77777777" w:rsidR="00DB217D" w:rsidRPr="002B3C2D" w:rsidRDefault="00DB217D" w:rsidP="00DB217D">
      <w:pPr>
        <w:spacing w:after="0" w:line="240" w:lineRule="auto"/>
        <w:ind w:firstLine="567"/>
        <w:jc w:val="both"/>
        <w:rPr>
          <w:rFonts w:ascii="Times New Roman" w:hAnsi="Times New Roman" w:cs="Times New Roman"/>
          <w:sz w:val="28"/>
          <w:szCs w:val="28"/>
          <w:shd w:val="clear" w:color="auto" w:fill="FFFFFF"/>
        </w:rPr>
      </w:pPr>
    </w:p>
    <w:p w14:paraId="5E2EA450" w14:textId="77777777" w:rsidR="00DB217D" w:rsidRPr="002B3C2D" w:rsidRDefault="000F52B2" w:rsidP="005E2B5B">
      <w:pPr>
        <w:spacing w:after="0" w:line="240" w:lineRule="auto"/>
        <w:ind w:firstLine="567"/>
        <w:jc w:val="center"/>
        <w:rPr>
          <w:rFonts w:ascii="Times New Roman" w:hAnsi="Times New Roman" w:cs="Times New Roman"/>
          <w:b/>
          <w:bCs/>
          <w:iCs/>
          <w:sz w:val="28"/>
          <w:szCs w:val="28"/>
        </w:rPr>
      </w:pPr>
      <w:r w:rsidRPr="002B3C2D">
        <w:rPr>
          <w:rFonts w:ascii="Times New Roman" w:hAnsi="Times New Roman" w:cs="Times New Roman"/>
          <w:b/>
          <w:bCs/>
          <w:iCs/>
          <w:sz w:val="28"/>
          <w:szCs w:val="28"/>
        </w:rPr>
        <w:t>Ві</w:t>
      </w:r>
      <w:r w:rsidR="00693076" w:rsidRPr="002B3C2D">
        <w:rPr>
          <w:rFonts w:ascii="Times New Roman" w:hAnsi="Times New Roman" w:cs="Times New Roman"/>
          <w:b/>
          <w:bCs/>
          <w:iCs/>
          <w:sz w:val="28"/>
          <w:szCs w:val="28"/>
        </w:rPr>
        <w:t>дділом освіти, молоді, фізичної культури і спорту Макарівської селищної ради</w:t>
      </w:r>
    </w:p>
    <w:p w14:paraId="3E627ED5" w14:textId="77777777" w:rsidR="00D80341" w:rsidRPr="002B3C2D" w:rsidRDefault="00D80341" w:rsidP="00636774">
      <w:pPr>
        <w:spacing w:after="0" w:line="240" w:lineRule="auto"/>
        <w:ind w:firstLine="567"/>
        <w:jc w:val="both"/>
        <w:rPr>
          <w:rFonts w:ascii="Times New Roman" w:hAnsi="Times New Roman" w:cs="Times New Roman"/>
          <w:i/>
          <w:sz w:val="28"/>
          <w:szCs w:val="28"/>
        </w:rPr>
      </w:pPr>
    </w:p>
    <w:p w14:paraId="63A88F30" w14:textId="77777777" w:rsidR="00D80341" w:rsidRPr="002B3C2D" w:rsidRDefault="00D80341" w:rsidP="00636774">
      <w:pPr>
        <w:spacing w:after="0" w:line="240" w:lineRule="auto"/>
        <w:ind w:firstLine="567"/>
        <w:jc w:val="both"/>
        <w:rPr>
          <w:rFonts w:ascii="Times New Roman" w:hAnsi="Times New Roman" w:cs="Times New Roman"/>
          <w:i/>
          <w:sz w:val="28"/>
          <w:szCs w:val="28"/>
        </w:rPr>
      </w:pPr>
    </w:p>
    <w:p w14:paraId="548A0E29" w14:textId="77777777" w:rsidR="00D80341" w:rsidRPr="002B3C2D" w:rsidRDefault="00D80341" w:rsidP="00D80341">
      <w:pPr>
        <w:spacing w:after="0" w:line="240" w:lineRule="auto"/>
        <w:jc w:val="center"/>
        <w:rPr>
          <w:rFonts w:ascii="Times New Roman" w:eastAsia="Times New Roman" w:hAnsi="Times New Roman" w:cs="Times New Roman"/>
          <w:b/>
          <w:sz w:val="30"/>
          <w:szCs w:val="30"/>
        </w:rPr>
      </w:pPr>
    </w:p>
    <w:p w14:paraId="4F4E200C" w14:textId="77777777" w:rsidR="00D80341" w:rsidRPr="002B3C2D" w:rsidRDefault="00D80341" w:rsidP="00D80341">
      <w:pPr>
        <w:spacing w:after="0" w:line="240" w:lineRule="auto"/>
        <w:jc w:val="center"/>
        <w:outlineLvl w:val="0"/>
        <w:rPr>
          <w:rFonts w:ascii="Times New Roman" w:eastAsia="Times New Roman" w:hAnsi="Times New Roman" w:cs="Times New Roman"/>
          <w:sz w:val="30"/>
          <w:szCs w:val="30"/>
        </w:rPr>
      </w:pPr>
    </w:p>
    <w:p w14:paraId="03304E72" w14:textId="77777777" w:rsidR="00D80341" w:rsidRPr="002B3C2D" w:rsidRDefault="00D80341" w:rsidP="00D80341">
      <w:pPr>
        <w:spacing w:after="0" w:line="240" w:lineRule="auto"/>
        <w:jc w:val="center"/>
        <w:rPr>
          <w:rFonts w:ascii="Times New Roman" w:eastAsia="Times New Roman" w:hAnsi="Times New Roman" w:cs="Times New Roman"/>
          <w:sz w:val="28"/>
          <w:szCs w:val="28"/>
        </w:rPr>
      </w:pPr>
    </w:p>
    <w:p w14:paraId="6F3E15F9" w14:textId="77777777" w:rsidR="00D80341" w:rsidRPr="002B3C2D" w:rsidRDefault="00D80341" w:rsidP="00D80341">
      <w:pP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br w:type="page"/>
      </w:r>
    </w:p>
    <w:p w14:paraId="3BDDD1E5" w14:textId="77777777" w:rsidR="00D80341" w:rsidRPr="002B3C2D" w:rsidRDefault="00D80341" w:rsidP="0054045A">
      <w:pPr>
        <w:spacing w:after="120" w:line="240" w:lineRule="auto"/>
        <w:jc w:val="center"/>
        <w:outlineLvl w:val="0"/>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lastRenderedPageBreak/>
        <w:t>Преамбула</w:t>
      </w:r>
    </w:p>
    <w:p w14:paraId="47C9FFE7" w14:textId="77777777" w:rsidR="00DB217D" w:rsidRPr="002B3C2D" w:rsidRDefault="00C543C5" w:rsidP="00DB217D">
      <w:pPr>
        <w:spacing w:after="0" w:line="240" w:lineRule="auto"/>
        <w:ind w:firstLine="567"/>
        <w:jc w:val="both"/>
        <w:rPr>
          <w:rFonts w:ascii="Times New Roman" w:hAnsi="Times New Roman"/>
          <w:sz w:val="28"/>
          <w:szCs w:val="28"/>
        </w:rPr>
      </w:pPr>
      <w:r w:rsidRPr="002B3C2D">
        <w:rPr>
          <w:rFonts w:ascii="Times New Roman" w:hAnsi="Times New Roman"/>
          <w:sz w:val="28"/>
          <w:szCs w:val="28"/>
        </w:rPr>
        <w:t>Міністерство фінансів України (далі – Мінфін), в особі заступника Міністра фінансів України Зикової Ольги Ігорівни, яка діє на підставі наказу Міністерства фінансів України від 12.03.2020 № 111 «Про надання права підпису та затвердження документів з управління державним боргом та гарантованим державою боргом, співробітництва з іноземними державами, банками, міжнародними фінансовими організаціями, іншими фінансовими установами та Європейським союзом, управління корпоративними правами держави у статутних капіталах банків» (зі змінами та доповненнями),</w:t>
      </w:r>
    </w:p>
    <w:p w14:paraId="2B6B2639" w14:textId="77777777" w:rsidR="00DB217D" w:rsidRPr="002B3C2D" w:rsidRDefault="00DB217D" w:rsidP="00DB217D">
      <w:pPr>
        <w:spacing w:after="0" w:line="240" w:lineRule="auto"/>
        <w:ind w:firstLine="567"/>
        <w:jc w:val="both"/>
        <w:rPr>
          <w:rFonts w:ascii="Times New Roman" w:hAnsi="Times New Roman"/>
          <w:sz w:val="28"/>
          <w:szCs w:val="28"/>
        </w:rPr>
      </w:pPr>
    </w:p>
    <w:p w14:paraId="48A6225D" w14:textId="77777777" w:rsidR="00DB217D" w:rsidRPr="002B3C2D" w:rsidRDefault="00C543C5" w:rsidP="00DB217D">
      <w:pPr>
        <w:spacing w:after="0" w:line="240" w:lineRule="auto"/>
        <w:ind w:firstLine="567"/>
        <w:jc w:val="both"/>
        <w:rPr>
          <w:rFonts w:ascii="Times New Roman" w:hAnsi="Times New Roman" w:cs="Times New Roman"/>
          <w:sz w:val="28"/>
          <w:szCs w:val="28"/>
        </w:rPr>
      </w:pPr>
      <w:r w:rsidRPr="002B3C2D">
        <w:rPr>
          <w:rFonts w:ascii="Times New Roman" w:hAnsi="Times New Roman" w:cs="Times New Roman"/>
          <w:sz w:val="28"/>
          <w:szCs w:val="28"/>
        </w:rPr>
        <w:t xml:space="preserve">Міністерство розвитку громад, територій та інфраструктури України (далі – Мінінфраструктури), в особі </w:t>
      </w:r>
      <w:r w:rsidR="00EA602A" w:rsidRPr="002B3C2D">
        <w:rPr>
          <w:rFonts w:ascii="Times New Roman" w:hAnsi="Times New Roman" w:cs="Times New Roman"/>
          <w:sz w:val="28"/>
          <w:szCs w:val="28"/>
        </w:rPr>
        <w:t xml:space="preserve">заступника Міністра розвитку громад, територій та інфраструктури України з питань європейської інтеграції </w:t>
      </w:r>
      <w:r w:rsidRPr="002B3C2D">
        <w:rPr>
          <w:rFonts w:ascii="Times New Roman" w:hAnsi="Times New Roman" w:cs="Times New Roman"/>
          <w:sz w:val="28"/>
          <w:szCs w:val="28"/>
        </w:rPr>
        <w:t>Юрченко Анни Станіславівни, яка діє на підставі наказу Міністерства розвитку громад, територій та інфраструктури України від 29.03.2023 № 195 «Про координацію та організацію реалізації проєктів «Надзвичайна кредитна програма для відновлення України» та «Програма з відновлення України»</w:t>
      </w:r>
      <w:r w:rsidR="00DB217D" w:rsidRPr="002B3C2D">
        <w:rPr>
          <w:rFonts w:ascii="Times New Roman" w:hAnsi="Times New Roman" w:cs="Times New Roman"/>
          <w:sz w:val="28"/>
          <w:szCs w:val="28"/>
        </w:rPr>
        <w:t>,</w:t>
      </w:r>
    </w:p>
    <w:p w14:paraId="28811278" w14:textId="77777777" w:rsidR="00DB217D" w:rsidRPr="002B3C2D" w:rsidRDefault="00DB217D" w:rsidP="00DB217D">
      <w:pPr>
        <w:spacing w:after="0" w:line="240" w:lineRule="auto"/>
        <w:ind w:firstLine="567"/>
        <w:jc w:val="both"/>
        <w:rPr>
          <w:rFonts w:ascii="Times New Roman" w:hAnsi="Times New Roman" w:cs="Times New Roman"/>
          <w:sz w:val="28"/>
          <w:szCs w:val="28"/>
          <w:shd w:val="clear" w:color="auto" w:fill="FFFFFF"/>
        </w:rPr>
      </w:pPr>
    </w:p>
    <w:p w14:paraId="7AAE4069" w14:textId="7A038750" w:rsidR="00DB217D" w:rsidRPr="002B3C2D" w:rsidRDefault="00540F11" w:rsidP="00DB217D">
      <w:pPr>
        <w:spacing w:after="0" w:line="240" w:lineRule="auto"/>
        <w:ind w:firstLine="567"/>
        <w:jc w:val="both"/>
        <w:rPr>
          <w:rFonts w:ascii="Times New Roman" w:hAnsi="Times New Roman" w:cs="Times New Roman"/>
          <w:sz w:val="28"/>
          <w:szCs w:val="28"/>
        </w:rPr>
      </w:pPr>
      <w:r w:rsidRPr="002B3C2D">
        <w:rPr>
          <w:rFonts w:ascii="Times New Roman" w:hAnsi="Times New Roman" w:cs="Times New Roman"/>
          <w:sz w:val="28"/>
          <w:szCs w:val="28"/>
          <w:shd w:val="clear" w:color="auto" w:fill="FFFFFF"/>
        </w:rPr>
        <w:t>Макарівська селищна рада</w:t>
      </w:r>
      <w:r w:rsidR="00DB217D" w:rsidRPr="002B3C2D">
        <w:rPr>
          <w:rFonts w:ascii="Times New Roman" w:hAnsi="Times New Roman" w:cs="Times New Roman"/>
          <w:sz w:val="28"/>
          <w:szCs w:val="28"/>
          <w:shd w:val="clear" w:color="auto" w:fill="FFFFFF"/>
        </w:rPr>
        <w:t xml:space="preserve"> </w:t>
      </w:r>
      <w:r w:rsidR="00DB217D" w:rsidRPr="002B3C2D">
        <w:rPr>
          <w:rFonts w:ascii="Times New Roman" w:hAnsi="Times New Roman" w:cs="Times New Roman"/>
          <w:sz w:val="28"/>
          <w:szCs w:val="28"/>
        </w:rPr>
        <w:t xml:space="preserve">(далі – </w:t>
      </w:r>
      <w:r w:rsidR="00DB217D" w:rsidRPr="002B3C2D">
        <w:rPr>
          <w:rFonts w:ascii="Times New Roman" w:hAnsi="Times New Roman" w:cs="Times New Roman"/>
          <w:b/>
          <w:sz w:val="28"/>
          <w:szCs w:val="28"/>
        </w:rPr>
        <w:t>Власник об’єкт</w:t>
      </w:r>
      <w:r w:rsidR="00BF3673" w:rsidRPr="002B3C2D">
        <w:rPr>
          <w:rFonts w:ascii="Times New Roman" w:hAnsi="Times New Roman" w:cs="Times New Roman"/>
          <w:b/>
          <w:sz w:val="28"/>
          <w:szCs w:val="28"/>
        </w:rPr>
        <w:t>а</w:t>
      </w:r>
      <w:r w:rsidR="00DB217D" w:rsidRPr="002B3C2D">
        <w:rPr>
          <w:rFonts w:ascii="Times New Roman" w:hAnsi="Times New Roman" w:cs="Times New Roman"/>
          <w:sz w:val="28"/>
          <w:szCs w:val="28"/>
        </w:rPr>
        <w:t xml:space="preserve">), </w:t>
      </w:r>
      <w:r w:rsidR="00DB217D" w:rsidRPr="002B3C2D">
        <w:rPr>
          <w:rFonts w:ascii="Times New Roman" w:hAnsi="Times New Roman" w:cs="Times New Roman"/>
          <w:sz w:val="28"/>
          <w:szCs w:val="28"/>
          <w:shd w:val="clear" w:color="auto" w:fill="FFFFFF"/>
        </w:rPr>
        <w:t xml:space="preserve">в особі </w:t>
      </w:r>
      <w:r w:rsidR="001F17B7" w:rsidRPr="002B3C2D">
        <w:rPr>
          <w:rFonts w:ascii="Times New Roman" w:hAnsi="Times New Roman" w:cs="Times New Roman"/>
          <w:sz w:val="28"/>
          <w:szCs w:val="28"/>
          <w:shd w:val="clear" w:color="auto" w:fill="FFFFFF"/>
        </w:rPr>
        <w:t xml:space="preserve">Макарівського </w:t>
      </w:r>
      <w:r w:rsidRPr="002B3C2D">
        <w:rPr>
          <w:rFonts w:ascii="Times New Roman" w:hAnsi="Times New Roman" w:cs="Times New Roman"/>
          <w:sz w:val="28"/>
          <w:szCs w:val="28"/>
          <w:shd w:val="clear" w:color="auto" w:fill="FFFFFF"/>
        </w:rPr>
        <w:t>селищного голови Токаря Вадима Яковлевича</w:t>
      </w:r>
      <w:r w:rsidR="00DB217D" w:rsidRPr="002B3C2D">
        <w:rPr>
          <w:rFonts w:ascii="Times New Roman" w:hAnsi="Times New Roman" w:cs="Times New Roman"/>
          <w:sz w:val="28"/>
          <w:szCs w:val="28"/>
          <w:shd w:val="clear" w:color="auto" w:fill="FFFFFF"/>
        </w:rPr>
        <w:t>, який діє на підставі Закону України «Про місцеве самоврядування в Україні»</w:t>
      </w:r>
      <w:r w:rsidR="00324A72" w:rsidRPr="002B3C2D">
        <w:rPr>
          <w:rFonts w:ascii="Times New Roman" w:hAnsi="Times New Roman" w:cs="Times New Roman"/>
          <w:sz w:val="28"/>
          <w:szCs w:val="28"/>
          <w:shd w:val="clear" w:color="auto" w:fill="FFFFFF"/>
        </w:rPr>
        <w:t xml:space="preserve">, </w:t>
      </w:r>
      <w:r w:rsidR="00117C1B" w:rsidRPr="002B3C2D">
        <w:rPr>
          <w:rFonts w:ascii="Times New Roman" w:hAnsi="Times New Roman" w:cs="Times New Roman"/>
          <w:sz w:val="28"/>
          <w:szCs w:val="28"/>
          <w:shd w:val="clear" w:color="auto" w:fill="FFFFFF"/>
        </w:rPr>
        <w:t xml:space="preserve">рішення </w:t>
      </w:r>
      <w:r w:rsidR="000F52B2" w:rsidRPr="002B3C2D">
        <w:rPr>
          <w:rFonts w:ascii="Times New Roman" w:hAnsi="Times New Roman" w:cs="Times New Roman"/>
          <w:sz w:val="28"/>
          <w:szCs w:val="28"/>
          <w:shd w:val="clear" w:color="auto" w:fill="FFFFFF"/>
        </w:rPr>
        <w:t xml:space="preserve">Макарівської селищної ради </w:t>
      </w:r>
      <w:r w:rsidR="001F17B7" w:rsidRPr="002B3C2D">
        <w:rPr>
          <w:rFonts w:ascii="Times New Roman" w:hAnsi="Times New Roman" w:cs="Times New Roman"/>
          <w:sz w:val="28"/>
          <w:szCs w:val="28"/>
          <w:shd w:val="clear" w:color="auto" w:fill="FFFFFF"/>
        </w:rPr>
        <w:t>від 27.11.2020 № 001-01VIII</w:t>
      </w:r>
      <w:r w:rsidR="001F17B7" w:rsidRPr="002B3C2D">
        <w:rPr>
          <w:rFonts w:ascii="Times New Roman" w:hAnsi="Times New Roman" w:cs="Times New Roman"/>
          <w:sz w:val="28"/>
          <w:szCs w:val="28"/>
        </w:rPr>
        <w:t xml:space="preserve"> та</w:t>
      </w:r>
      <w:r w:rsidR="001F17B7" w:rsidRPr="002B3C2D">
        <w:rPr>
          <w:rFonts w:ascii="Times New Roman" w:hAnsi="Times New Roman" w:cs="Times New Roman"/>
          <w:sz w:val="28"/>
          <w:szCs w:val="28"/>
          <w:shd w:val="clear" w:color="auto" w:fill="FFFFFF"/>
        </w:rPr>
        <w:t xml:space="preserve"> </w:t>
      </w:r>
      <w:r w:rsidR="00117C1B" w:rsidRPr="002B3C2D">
        <w:rPr>
          <w:rFonts w:ascii="Times New Roman" w:hAnsi="Times New Roman" w:cs="Times New Roman"/>
          <w:sz w:val="28"/>
          <w:szCs w:val="28"/>
          <w:shd w:val="clear" w:color="auto" w:fill="FFFFFF"/>
        </w:rPr>
        <w:t xml:space="preserve">«Про підсумки виборів Макарівського селищного голови та депутатів Макарівської селищної ради восьмого скликання» </w:t>
      </w:r>
    </w:p>
    <w:p w14:paraId="09E9EC8A" w14:textId="77777777" w:rsidR="00DB217D" w:rsidRPr="002B3C2D" w:rsidRDefault="00DB217D" w:rsidP="00DB217D">
      <w:pPr>
        <w:spacing w:after="0" w:line="240" w:lineRule="auto"/>
        <w:ind w:firstLine="567"/>
        <w:jc w:val="both"/>
        <w:rPr>
          <w:rFonts w:ascii="Times New Roman" w:hAnsi="Times New Roman" w:cs="Times New Roman"/>
          <w:sz w:val="28"/>
          <w:szCs w:val="28"/>
          <w:shd w:val="clear" w:color="auto" w:fill="FFFFFF"/>
        </w:rPr>
      </w:pPr>
    </w:p>
    <w:p w14:paraId="6E242F4A" w14:textId="07968FF4" w:rsidR="00DB217D" w:rsidRPr="002B3C2D" w:rsidRDefault="00693076" w:rsidP="00DB217D">
      <w:pPr>
        <w:spacing w:after="0" w:line="240" w:lineRule="auto"/>
        <w:ind w:firstLine="567"/>
        <w:jc w:val="both"/>
        <w:rPr>
          <w:rFonts w:ascii="Times New Roman" w:eastAsia="Times New Roman" w:hAnsi="Times New Roman" w:cs="Times New Roman"/>
          <w:sz w:val="28"/>
          <w:szCs w:val="28"/>
        </w:rPr>
      </w:pPr>
      <w:r w:rsidRPr="002B3C2D">
        <w:rPr>
          <w:rFonts w:ascii="Times New Roman" w:hAnsi="Times New Roman" w:cs="Times New Roman"/>
          <w:sz w:val="28"/>
          <w:szCs w:val="28"/>
          <w:shd w:val="clear" w:color="auto" w:fill="FFFFFF"/>
        </w:rPr>
        <w:t>Відділ освіти, молоді, фізичної культури і спорту Макарівської селищної ради</w:t>
      </w:r>
      <w:r w:rsidR="00DB217D" w:rsidRPr="002B3C2D">
        <w:rPr>
          <w:rFonts w:ascii="Times New Roman" w:hAnsi="Times New Roman" w:cs="Times New Roman"/>
          <w:sz w:val="28"/>
          <w:szCs w:val="28"/>
          <w:shd w:val="clear" w:color="auto" w:fill="FFFFFF"/>
        </w:rPr>
        <w:t xml:space="preserve"> (далі – </w:t>
      </w:r>
      <w:r w:rsidR="00DB217D" w:rsidRPr="002B3C2D">
        <w:rPr>
          <w:rFonts w:ascii="Times New Roman" w:hAnsi="Times New Roman" w:cs="Times New Roman"/>
          <w:b/>
          <w:sz w:val="28"/>
          <w:szCs w:val="28"/>
          <w:shd w:val="clear" w:color="auto" w:fill="FFFFFF"/>
        </w:rPr>
        <w:t>Кінцевий бенефіціар, розпорядник субвенції</w:t>
      </w:r>
      <w:r w:rsidR="00DB217D" w:rsidRPr="002B3C2D">
        <w:rPr>
          <w:rFonts w:ascii="Times New Roman" w:hAnsi="Times New Roman" w:cs="Times New Roman"/>
          <w:sz w:val="28"/>
          <w:szCs w:val="28"/>
          <w:shd w:val="clear" w:color="auto" w:fill="FFFFFF"/>
        </w:rPr>
        <w:t>), в</w:t>
      </w:r>
      <w:r w:rsidR="00DB217D" w:rsidRPr="002B3C2D">
        <w:rPr>
          <w:rFonts w:ascii="Times New Roman" w:eastAsia="Times New Roman" w:hAnsi="Times New Roman" w:cs="Times New Roman"/>
          <w:sz w:val="28"/>
          <w:szCs w:val="28"/>
        </w:rPr>
        <w:t xml:space="preserve"> особі </w:t>
      </w:r>
      <w:r w:rsidR="00FA0849" w:rsidRPr="002B3C2D">
        <w:rPr>
          <w:rFonts w:ascii="Times New Roman" w:eastAsia="Times New Roman" w:hAnsi="Times New Roman" w:cs="Times New Roman"/>
          <w:sz w:val="28"/>
          <w:szCs w:val="28"/>
        </w:rPr>
        <w:t>начальника відділу Волощенко Ірини Миколаївни, що</w:t>
      </w:r>
      <w:r w:rsidR="00DB217D" w:rsidRPr="002B3C2D">
        <w:rPr>
          <w:rFonts w:ascii="Times New Roman" w:eastAsia="Times New Roman" w:hAnsi="Times New Roman" w:cs="Times New Roman"/>
          <w:sz w:val="28"/>
          <w:szCs w:val="28"/>
        </w:rPr>
        <w:t xml:space="preserve"> діє на підставі </w:t>
      </w:r>
      <w:r w:rsidR="00DB217D" w:rsidRPr="002B3C2D">
        <w:rPr>
          <w:rFonts w:ascii="Times New Roman" w:hAnsi="Times New Roman" w:cs="Times New Roman"/>
          <w:sz w:val="28"/>
          <w:szCs w:val="28"/>
          <w:shd w:val="clear" w:color="auto" w:fill="FFFFFF"/>
        </w:rPr>
        <w:t>Закону України «Про місцеве самоврядування в Україні»</w:t>
      </w:r>
      <w:r w:rsidR="00FA0849" w:rsidRPr="002B3C2D">
        <w:rPr>
          <w:rFonts w:ascii="Times New Roman" w:hAnsi="Times New Roman" w:cs="Times New Roman"/>
          <w:sz w:val="28"/>
          <w:szCs w:val="28"/>
          <w:shd w:val="clear" w:color="auto" w:fill="FFFFFF"/>
        </w:rPr>
        <w:t xml:space="preserve"> та положення «Про </w:t>
      </w:r>
      <w:r w:rsidR="001E1502" w:rsidRPr="002B3C2D">
        <w:rPr>
          <w:rFonts w:ascii="Times New Roman" w:hAnsi="Times New Roman" w:cs="Times New Roman"/>
          <w:sz w:val="28"/>
          <w:szCs w:val="28"/>
          <w:shd w:val="clear" w:color="auto" w:fill="FFFFFF"/>
        </w:rPr>
        <w:t>Відділ освіти, молоді, фізичної культури і спорту Макарівської селищної ради»</w:t>
      </w:r>
      <w:r w:rsidR="001F17B7" w:rsidRPr="002B3C2D">
        <w:rPr>
          <w:rFonts w:ascii="Times New Roman" w:hAnsi="Times New Roman" w:cs="Times New Roman"/>
          <w:sz w:val="28"/>
          <w:szCs w:val="28"/>
          <w:shd w:val="clear" w:color="auto" w:fill="FFFFFF"/>
        </w:rPr>
        <w:t>,</w:t>
      </w:r>
      <w:r w:rsidR="00FB1231" w:rsidRPr="002B3C2D">
        <w:rPr>
          <w:rFonts w:ascii="Times New Roman" w:hAnsi="Times New Roman" w:cs="Times New Roman"/>
          <w:sz w:val="28"/>
          <w:szCs w:val="28"/>
          <w:shd w:val="clear" w:color="auto" w:fill="FFFFFF"/>
        </w:rPr>
        <w:t xml:space="preserve"> </w:t>
      </w:r>
      <w:r w:rsidR="001F17B7" w:rsidRPr="002B3C2D">
        <w:rPr>
          <w:rFonts w:ascii="Times New Roman" w:hAnsi="Times New Roman" w:cs="Times New Roman"/>
          <w:sz w:val="28"/>
          <w:szCs w:val="28"/>
          <w:shd w:val="clear" w:color="auto" w:fill="FFFFFF"/>
        </w:rPr>
        <w:t xml:space="preserve">затвердженого рішенням Макарівської селищної ради від </w:t>
      </w:r>
      <w:r w:rsidR="00FB1231" w:rsidRPr="002B3C2D">
        <w:rPr>
          <w:rFonts w:ascii="Times New Roman" w:hAnsi="Times New Roman" w:cs="Times New Roman"/>
          <w:sz w:val="28"/>
          <w:szCs w:val="28"/>
          <w:shd w:val="clear" w:color="auto" w:fill="FFFFFF"/>
        </w:rPr>
        <w:t>26.01.2023</w:t>
      </w:r>
      <w:r w:rsidR="001F17B7" w:rsidRPr="002B3C2D">
        <w:rPr>
          <w:rFonts w:ascii="Times New Roman" w:hAnsi="Times New Roman" w:cs="Times New Roman"/>
          <w:sz w:val="28"/>
          <w:szCs w:val="28"/>
          <w:shd w:val="clear" w:color="auto" w:fill="FFFFFF"/>
        </w:rPr>
        <w:t xml:space="preserve"> № </w:t>
      </w:r>
      <w:r w:rsidR="00FB1231" w:rsidRPr="002B3C2D">
        <w:rPr>
          <w:rFonts w:ascii="Times New Roman" w:hAnsi="Times New Roman" w:cs="Times New Roman"/>
          <w:sz w:val="28"/>
          <w:szCs w:val="28"/>
          <w:shd w:val="clear" w:color="auto" w:fill="FFFFFF"/>
        </w:rPr>
        <w:t>500-21-VIII</w:t>
      </w:r>
      <w:r w:rsidR="00DB217D" w:rsidRPr="002B3C2D">
        <w:rPr>
          <w:rFonts w:ascii="Times New Roman" w:hAnsi="Times New Roman" w:cs="Times New Roman"/>
          <w:sz w:val="28"/>
          <w:szCs w:val="28"/>
          <w:shd w:val="clear" w:color="auto" w:fill="FFFFFF"/>
        </w:rPr>
        <w:t xml:space="preserve">,  </w:t>
      </w:r>
    </w:p>
    <w:p w14:paraId="7D371CD2" w14:textId="77777777" w:rsidR="00DB217D" w:rsidRPr="002B3C2D" w:rsidRDefault="00DB217D" w:rsidP="00DB217D">
      <w:pPr>
        <w:spacing w:after="0" w:line="240" w:lineRule="auto"/>
        <w:ind w:firstLine="709"/>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які надалі разом іменуються Сторони, а кожна окремо – Сторона, </w:t>
      </w:r>
    </w:p>
    <w:p w14:paraId="465996B4" w14:textId="77777777" w:rsidR="00411B1F" w:rsidRPr="002B3C2D" w:rsidRDefault="00411B1F" w:rsidP="00411B1F">
      <w:pPr>
        <w:spacing w:after="120" w:line="240" w:lineRule="auto"/>
        <w:ind w:firstLine="709"/>
        <w:jc w:val="both"/>
        <w:rPr>
          <w:rFonts w:ascii="Times New Roman" w:eastAsia="Times New Roman" w:hAnsi="Times New Roman" w:cs="Times New Roman"/>
          <w:sz w:val="28"/>
          <w:szCs w:val="28"/>
        </w:rPr>
      </w:pPr>
    </w:p>
    <w:p w14:paraId="75F75F50" w14:textId="77777777" w:rsidR="00EC30ED" w:rsidRPr="002B3C2D" w:rsidRDefault="00835103" w:rsidP="0054045A">
      <w:pPr>
        <w:spacing w:after="120" w:line="240" w:lineRule="auto"/>
        <w:ind w:firstLine="709"/>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ОСКІЛЬКИ</w:t>
      </w:r>
      <w:r w:rsidR="00CF680E" w:rsidRPr="002B3C2D">
        <w:rPr>
          <w:rFonts w:ascii="Times New Roman" w:eastAsia="Times New Roman" w:hAnsi="Times New Roman" w:cs="Times New Roman"/>
          <w:sz w:val="28"/>
          <w:szCs w:val="28"/>
        </w:rPr>
        <w:t>:</w:t>
      </w:r>
    </w:p>
    <w:p w14:paraId="2E107DCB" w14:textId="77777777" w:rsidR="00B156B4" w:rsidRPr="002B3C2D" w:rsidRDefault="00B156B4" w:rsidP="00DC4688">
      <w:pPr>
        <w:spacing w:after="0" w:line="240" w:lineRule="auto"/>
        <w:ind w:firstLine="567"/>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(А) згідно із Фінансовою угодою між Україною та Європейським інвестиційним банком (</w:t>
      </w:r>
      <w:r w:rsidR="0062427C" w:rsidRPr="002B3C2D">
        <w:rPr>
          <w:rFonts w:ascii="Times New Roman" w:eastAsia="Times New Roman" w:hAnsi="Times New Roman" w:cs="Times New Roman"/>
          <w:sz w:val="28"/>
          <w:szCs w:val="28"/>
        </w:rPr>
        <w:t xml:space="preserve">Проєкт </w:t>
      </w:r>
      <w:r w:rsidRPr="002B3C2D">
        <w:rPr>
          <w:rFonts w:ascii="Times New Roman" w:eastAsia="Times New Roman" w:hAnsi="Times New Roman" w:cs="Times New Roman"/>
          <w:sz w:val="28"/>
          <w:szCs w:val="28"/>
        </w:rPr>
        <w:t>«</w:t>
      </w:r>
      <w:r w:rsidR="00CC378B" w:rsidRPr="002B3C2D">
        <w:rPr>
          <w:rFonts w:ascii="Times New Roman" w:eastAsia="Times New Roman" w:hAnsi="Times New Roman" w:cs="Times New Roman"/>
          <w:sz w:val="28"/>
          <w:szCs w:val="28"/>
        </w:rPr>
        <w:t>П</w:t>
      </w:r>
      <w:r w:rsidRPr="002B3C2D">
        <w:rPr>
          <w:rFonts w:ascii="Times New Roman" w:eastAsia="Times New Roman" w:hAnsi="Times New Roman" w:cs="Times New Roman"/>
          <w:sz w:val="28"/>
          <w:szCs w:val="28"/>
        </w:rPr>
        <w:t xml:space="preserve">рограма </w:t>
      </w:r>
      <w:r w:rsidR="00CC378B" w:rsidRPr="002B3C2D">
        <w:rPr>
          <w:rFonts w:ascii="Times New Roman" w:eastAsia="Times New Roman" w:hAnsi="Times New Roman" w:cs="Times New Roman"/>
          <w:sz w:val="28"/>
          <w:szCs w:val="28"/>
        </w:rPr>
        <w:t>з</w:t>
      </w:r>
      <w:r w:rsidRPr="002B3C2D">
        <w:rPr>
          <w:rFonts w:ascii="Times New Roman" w:eastAsia="Times New Roman" w:hAnsi="Times New Roman" w:cs="Times New Roman"/>
          <w:sz w:val="28"/>
          <w:szCs w:val="28"/>
        </w:rPr>
        <w:t xml:space="preserve"> відновлення України») від </w:t>
      </w:r>
      <w:r w:rsidR="00CC378B" w:rsidRPr="002B3C2D">
        <w:rPr>
          <w:rFonts w:ascii="Times New Roman" w:eastAsia="Times New Roman" w:hAnsi="Times New Roman" w:cs="Times New Roman"/>
          <w:sz w:val="28"/>
          <w:szCs w:val="28"/>
        </w:rPr>
        <w:t>9</w:t>
      </w:r>
      <w:r w:rsidRPr="002B3C2D">
        <w:rPr>
          <w:rFonts w:ascii="Times New Roman" w:eastAsia="Times New Roman" w:hAnsi="Times New Roman" w:cs="Times New Roman"/>
          <w:sz w:val="28"/>
          <w:szCs w:val="28"/>
        </w:rPr>
        <w:t xml:space="preserve"> грудня </w:t>
      </w:r>
      <w:r w:rsidR="00CC378B" w:rsidRPr="002B3C2D">
        <w:rPr>
          <w:rFonts w:ascii="Times New Roman" w:eastAsia="Times New Roman" w:hAnsi="Times New Roman" w:cs="Times New Roman"/>
          <w:sz w:val="28"/>
          <w:szCs w:val="28"/>
        </w:rPr>
        <w:t>2020</w:t>
      </w:r>
      <w:r w:rsidRPr="002B3C2D">
        <w:rPr>
          <w:rFonts w:ascii="Times New Roman" w:eastAsia="Times New Roman" w:hAnsi="Times New Roman" w:cs="Times New Roman"/>
          <w:sz w:val="28"/>
          <w:szCs w:val="28"/>
        </w:rPr>
        <w:t xml:space="preserve"> року </w:t>
      </w:r>
      <w:r w:rsidR="00CC378B" w:rsidRPr="002B3C2D">
        <w:rPr>
          <w:rFonts w:ascii="Times New Roman" w:eastAsia="Times New Roman" w:hAnsi="Times New Roman" w:cs="Times New Roman"/>
          <w:sz w:val="28"/>
          <w:szCs w:val="28"/>
        </w:rPr>
        <w:t xml:space="preserve">FI № 91.906 Serapis № 2019-0903, ратифікованою Законом України </w:t>
      </w:r>
      <w:hyperlink r:id="rId8" w:anchor="n2" w:tgtFrame="_blank" w:history="1">
        <w:r w:rsidR="00CC378B" w:rsidRPr="002B3C2D">
          <w:rPr>
            <w:rFonts w:ascii="Times New Roman" w:eastAsia="Times New Roman" w:hAnsi="Times New Roman" w:cs="Times New Roman"/>
            <w:sz w:val="28"/>
            <w:szCs w:val="28"/>
          </w:rPr>
          <w:t xml:space="preserve"> від 14 липня 2021</w:t>
        </w:r>
      </w:hyperlink>
      <w:r w:rsidR="00CC378B" w:rsidRPr="002B3C2D">
        <w:rPr>
          <w:rFonts w:ascii="Times New Roman" w:eastAsia="Times New Roman" w:hAnsi="Times New Roman" w:cs="Times New Roman"/>
          <w:sz w:val="28"/>
          <w:szCs w:val="28"/>
        </w:rPr>
        <w:t xml:space="preserve"> року</w:t>
      </w:r>
      <w:r w:rsidR="00C0255F" w:rsidRPr="002B3C2D">
        <w:rPr>
          <w:rFonts w:ascii="Times New Roman" w:eastAsia="Times New Roman" w:hAnsi="Times New Roman" w:cs="Times New Roman"/>
          <w:sz w:val="28"/>
          <w:szCs w:val="28"/>
        </w:rPr>
        <w:t xml:space="preserve"> №1645-IX</w:t>
      </w:r>
      <w:r w:rsidRPr="002B3C2D">
        <w:rPr>
          <w:rFonts w:ascii="Times New Roman" w:eastAsia="Times New Roman" w:hAnsi="Times New Roman" w:cs="Times New Roman"/>
          <w:sz w:val="28"/>
          <w:szCs w:val="28"/>
        </w:rPr>
        <w:t xml:space="preserve"> (далі – Фінансова угода) Європейський інвестиційний банк</w:t>
      </w:r>
      <w:r w:rsidR="00CC378B"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(далі - ЄІБ) погодився надати Україні позику з метою фінансування </w:t>
      </w:r>
      <w:r w:rsidR="0062427C" w:rsidRPr="002B3C2D">
        <w:rPr>
          <w:rFonts w:ascii="Times New Roman" w:eastAsia="Times New Roman" w:hAnsi="Times New Roman" w:cs="Times New Roman"/>
          <w:sz w:val="28"/>
          <w:szCs w:val="28"/>
        </w:rPr>
        <w:t xml:space="preserve">Проєкту </w:t>
      </w:r>
      <w:r w:rsidRPr="002B3C2D">
        <w:rPr>
          <w:rFonts w:ascii="Times New Roman" w:eastAsia="Times New Roman" w:hAnsi="Times New Roman" w:cs="Times New Roman"/>
          <w:sz w:val="28"/>
          <w:szCs w:val="28"/>
        </w:rPr>
        <w:t>«</w:t>
      </w:r>
      <w:r w:rsidR="00CC378B" w:rsidRPr="002B3C2D">
        <w:rPr>
          <w:rFonts w:ascii="Times New Roman" w:eastAsia="Times New Roman" w:hAnsi="Times New Roman" w:cs="Times New Roman"/>
          <w:sz w:val="28"/>
          <w:szCs w:val="28"/>
        </w:rPr>
        <w:t>Програма з відновлення України</w:t>
      </w:r>
      <w:r w:rsidRPr="002B3C2D">
        <w:rPr>
          <w:rFonts w:ascii="Times New Roman" w:eastAsia="Times New Roman" w:hAnsi="Times New Roman" w:cs="Times New Roman"/>
          <w:sz w:val="28"/>
          <w:szCs w:val="28"/>
        </w:rPr>
        <w:t xml:space="preserve">» (далі -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 xml:space="preserve">) у сумі </w:t>
      </w:r>
      <w:r w:rsidR="00CC378B" w:rsidRPr="002B3C2D">
        <w:rPr>
          <w:rFonts w:ascii="Times New Roman" w:eastAsia="Times New Roman" w:hAnsi="Times New Roman" w:cs="Times New Roman"/>
          <w:sz w:val="28"/>
          <w:szCs w:val="28"/>
        </w:rPr>
        <w:t xml:space="preserve">340 000 000 євро (триста сорок мільйонів євро) </w:t>
      </w:r>
      <w:r w:rsidRPr="002B3C2D">
        <w:rPr>
          <w:rFonts w:ascii="Times New Roman" w:eastAsia="Times New Roman" w:hAnsi="Times New Roman" w:cs="Times New Roman"/>
          <w:sz w:val="28"/>
          <w:szCs w:val="28"/>
        </w:rPr>
        <w:t>(далі – Позика),</w:t>
      </w:r>
    </w:p>
    <w:p w14:paraId="49B6A6CB" w14:textId="77777777" w:rsidR="00B156B4" w:rsidRPr="002B3C2D" w:rsidRDefault="00B156B4" w:rsidP="00DC4688">
      <w:pPr>
        <w:spacing w:after="0" w:line="240" w:lineRule="auto"/>
        <w:ind w:firstLine="567"/>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(Б) </w:t>
      </w:r>
      <w:r w:rsidR="00CC378B" w:rsidRPr="002B3C2D">
        <w:rPr>
          <w:rFonts w:ascii="Times New Roman" w:eastAsia="Times New Roman" w:hAnsi="Times New Roman" w:cs="Times New Roman"/>
          <w:sz w:val="28"/>
          <w:szCs w:val="28"/>
        </w:rPr>
        <w:t>15 грудня 2021 року</w:t>
      </w:r>
      <w:r w:rsidRPr="002B3C2D">
        <w:rPr>
          <w:rFonts w:ascii="Times New Roman" w:eastAsia="Times New Roman" w:hAnsi="Times New Roman" w:cs="Times New Roman"/>
          <w:sz w:val="28"/>
          <w:szCs w:val="28"/>
        </w:rPr>
        <w:t xml:space="preserve"> Кабінетом Міністрів України прийнята постанова №</w:t>
      </w:r>
      <w:r w:rsidR="00CC378B" w:rsidRPr="002B3C2D">
        <w:rPr>
          <w:rFonts w:ascii="Times New Roman" w:eastAsia="Times New Roman" w:hAnsi="Times New Roman" w:cs="Times New Roman"/>
          <w:sz w:val="28"/>
          <w:szCs w:val="28"/>
        </w:rPr>
        <w:t>1324</w:t>
      </w:r>
      <w:r w:rsidRPr="002B3C2D">
        <w:rPr>
          <w:rFonts w:ascii="Times New Roman" w:eastAsia="Times New Roman" w:hAnsi="Times New Roman" w:cs="Times New Roman"/>
          <w:sz w:val="28"/>
          <w:szCs w:val="28"/>
        </w:rPr>
        <w:t xml:space="preserve"> «</w:t>
      </w:r>
      <w:r w:rsidR="00CC378B" w:rsidRPr="002B3C2D">
        <w:rPr>
          <w:rFonts w:ascii="Times New Roman" w:eastAsia="Times New Roman" w:hAnsi="Times New Roman" w:cs="Times New Roman"/>
          <w:sz w:val="28"/>
          <w:szCs w:val="28"/>
        </w:rPr>
        <w:t xml:space="preserve">Про затвердження Порядку та умов надання субвенції з державного бюджету місцевим бюджетам на реалізацію </w:t>
      </w:r>
      <w:r w:rsidR="0062427C" w:rsidRPr="002B3C2D">
        <w:rPr>
          <w:rFonts w:ascii="Times New Roman" w:eastAsia="Times New Roman" w:hAnsi="Times New Roman" w:cs="Times New Roman"/>
          <w:sz w:val="28"/>
          <w:szCs w:val="28"/>
        </w:rPr>
        <w:t>проєкт</w:t>
      </w:r>
      <w:r w:rsidR="00CC378B" w:rsidRPr="002B3C2D">
        <w:rPr>
          <w:rFonts w:ascii="Times New Roman" w:eastAsia="Times New Roman" w:hAnsi="Times New Roman" w:cs="Times New Roman"/>
          <w:sz w:val="28"/>
          <w:szCs w:val="28"/>
        </w:rPr>
        <w:t>ів у рамках Програми з відновлення України</w:t>
      </w:r>
      <w:r w:rsidRPr="002B3C2D">
        <w:rPr>
          <w:rFonts w:ascii="Times New Roman" w:eastAsia="Times New Roman" w:hAnsi="Times New Roman" w:cs="Times New Roman"/>
          <w:sz w:val="28"/>
          <w:szCs w:val="28"/>
        </w:rPr>
        <w:t>» та у зв’язку з укладенням Фінансової угоди,</w:t>
      </w:r>
    </w:p>
    <w:p w14:paraId="7F298F9C" w14:textId="4AAA191F" w:rsidR="00B156B4" w:rsidRPr="002B3C2D" w:rsidRDefault="00B156B4" w:rsidP="00DC4688">
      <w:pPr>
        <w:spacing w:after="0" w:line="240" w:lineRule="auto"/>
        <w:ind w:firstLine="567"/>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lastRenderedPageBreak/>
        <w:t xml:space="preserve">(В) </w:t>
      </w:r>
      <w:r w:rsidR="0083424E" w:rsidRPr="002B3C2D">
        <w:rPr>
          <w:rFonts w:ascii="Times New Roman" w:eastAsia="Times New Roman" w:hAnsi="Times New Roman" w:cs="Times New Roman"/>
          <w:sz w:val="28"/>
          <w:szCs w:val="28"/>
        </w:rPr>
        <w:t>18 вересня 2023</w:t>
      </w:r>
      <w:r w:rsidRPr="002B3C2D">
        <w:rPr>
          <w:rFonts w:ascii="Times New Roman" w:eastAsia="Times New Roman" w:hAnsi="Times New Roman" w:cs="Times New Roman"/>
          <w:sz w:val="28"/>
          <w:szCs w:val="28"/>
        </w:rPr>
        <w:t xml:space="preserve"> року між Мінфіном та </w:t>
      </w:r>
      <w:r w:rsidR="00FE73A1" w:rsidRPr="002B3C2D">
        <w:rPr>
          <w:rFonts w:ascii="Times New Roman" w:eastAsia="Times New Roman" w:hAnsi="Times New Roman" w:cs="Times New Roman"/>
          <w:sz w:val="28"/>
          <w:szCs w:val="28"/>
        </w:rPr>
        <w:t>Мін</w:t>
      </w:r>
      <w:r w:rsidR="00FE73A1" w:rsidRPr="002B3C2D">
        <w:rPr>
          <w:rFonts w:ascii="Times New Roman" w:hAnsi="Times New Roman"/>
          <w:sz w:val="28"/>
        </w:rPr>
        <w:t>інфраструктури</w:t>
      </w:r>
      <w:r w:rsidR="00FE73A1"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була підписана Угода про впровадження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у «</w:t>
      </w:r>
      <w:r w:rsidR="00CC378B" w:rsidRPr="002B3C2D">
        <w:rPr>
          <w:rFonts w:ascii="Times New Roman" w:eastAsia="Times New Roman" w:hAnsi="Times New Roman" w:cs="Times New Roman"/>
          <w:sz w:val="28"/>
          <w:szCs w:val="28"/>
        </w:rPr>
        <w:t>Програма з</w:t>
      </w:r>
      <w:r w:rsidRPr="002B3C2D">
        <w:rPr>
          <w:rFonts w:ascii="Times New Roman" w:eastAsia="Times New Roman" w:hAnsi="Times New Roman" w:cs="Times New Roman"/>
          <w:sz w:val="28"/>
          <w:szCs w:val="28"/>
        </w:rPr>
        <w:t xml:space="preserve"> відновлення України» </w:t>
      </w:r>
      <w:r w:rsidR="009658D8" w:rsidRPr="002B3C2D">
        <w:rPr>
          <w:rFonts w:ascii="Times New Roman" w:eastAsia="Times New Roman" w:hAnsi="Times New Roman" w:cs="Times New Roman"/>
          <w:sz w:val="28"/>
          <w:szCs w:val="28"/>
        </w:rPr>
        <w:br/>
      </w:r>
      <w:r w:rsidRPr="002B3C2D">
        <w:rPr>
          <w:rFonts w:ascii="Times New Roman" w:eastAsia="Times New Roman" w:hAnsi="Times New Roman" w:cs="Times New Roman"/>
          <w:sz w:val="28"/>
          <w:szCs w:val="28"/>
        </w:rPr>
        <w:t xml:space="preserve">№ </w:t>
      </w:r>
      <w:r w:rsidR="0083424E" w:rsidRPr="002B3C2D">
        <w:rPr>
          <w:rFonts w:ascii="Times New Roman" w:eastAsia="Times New Roman" w:hAnsi="Times New Roman" w:cs="Times New Roman"/>
          <w:sz w:val="28"/>
          <w:szCs w:val="28"/>
        </w:rPr>
        <w:t>13110-05/134</w:t>
      </w:r>
      <w:r w:rsidR="00CC378B"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(далі – Угода про впровадження),</w:t>
      </w:r>
    </w:p>
    <w:p w14:paraId="78775A04" w14:textId="77777777" w:rsidR="00B156B4" w:rsidRPr="002B3C2D" w:rsidRDefault="00B156B4" w:rsidP="00DC4688">
      <w:pPr>
        <w:spacing w:after="0" w:line="240" w:lineRule="auto"/>
        <w:ind w:firstLine="567"/>
        <w:jc w:val="both"/>
        <w:outlineLvl w:val="0"/>
        <w:rPr>
          <w:rFonts w:ascii="Times New Roman" w:hAnsi="Times New Roman" w:cs="Times New Roman"/>
          <w:sz w:val="28"/>
          <w:szCs w:val="28"/>
        </w:rPr>
      </w:pPr>
      <w:r w:rsidRPr="002B3C2D">
        <w:rPr>
          <w:rFonts w:ascii="Times New Roman" w:eastAsia="Times New Roman" w:hAnsi="Times New Roman" w:cs="Times New Roman"/>
          <w:sz w:val="28"/>
          <w:szCs w:val="28"/>
        </w:rPr>
        <w:t xml:space="preserve">(Г) </w:t>
      </w:r>
      <w:r w:rsidRPr="002B3C2D">
        <w:rPr>
          <w:rFonts w:ascii="Times New Roman" w:hAnsi="Times New Roman" w:cs="Times New Roman"/>
          <w:sz w:val="28"/>
          <w:szCs w:val="28"/>
        </w:rPr>
        <w:t xml:space="preserve">згідно з пунктом </w:t>
      </w:r>
      <w:r w:rsidR="00F54B79" w:rsidRPr="002B3C2D">
        <w:rPr>
          <w:rFonts w:ascii="Times New Roman" w:hAnsi="Times New Roman" w:cs="Times New Roman"/>
          <w:sz w:val="28"/>
          <w:szCs w:val="28"/>
        </w:rPr>
        <w:t>«(</w:t>
      </w:r>
      <w:r w:rsidR="00F54B79" w:rsidRPr="002B3C2D">
        <w:rPr>
          <w:rFonts w:ascii="Times New Roman" w:hAnsi="Times New Roman"/>
          <w:sz w:val="28"/>
        </w:rPr>
        <w:t>h</w:t>
      </w:r>
      <w:r w:rsidR="00F54B79" w:rsidRPr="002B3C2D">
        <w:rPr>
          <w:rFonts w:ascii="Times New Roman" w:hAnsi="Times New Roman" w:cs="Times New Roman"/>
          <w:sz w:val="28"/>
          <w:szCs w:val="28"/>
        </w:rPr>
        <w:t>)»</w:t>
      </w:r>
      <w:r w:rsidRPr="002B3C2D">
        <w:rPr>
          <w:rFonts w:ascii="Times New Roman" w:hAnsi="Times New Roman" w:cs="Times New Roman"/>
          <w:sz w:val="28"/>
          <w:szCs w:val="28"/>
        </w:rPr>
        <w:t xml:space="preserve"> Преамбули Фінансової угоди Україна, діючи через Мінфін, у співпраці із </w:t>
      </w:r>
      <w:r w:rsidR="00FE73A1" w:rsidRPr="002B3C2D">
        <w:rPr>
          <w:rFonts w:ascii="Times New Roman" w:eastAsia="Times New Roman" w:hAnsi="Times New Roman" w:cs="Times New Roman"/>
          <w:sz w:val="28"/>
          <w:szCs w:val="28"/>
        </w:rPr>
        <w:t>Мінінфраструктури</w:t>
      </w:r>
      <w:r w:rsidRPr="002B3C2D">
        <w:rPr>
          <w:rFonts w:ascii="Times New Roman" w:hAnsi="Times New Roman" w:cs="Times New Roman"/>
          <w:sz w:val="28"/>
          <w:szCs w:val="28"/>
        </w:rPr>
        <w:t xml:space="preserve">, надає кошти </w:t>
      </w:r>
      <w:r w:rsidR="00F5383C" w:rsidRPr="002B3C2D">
        <w:rPr>
          <w:rFonts w:ascii="Times New Roman" w:hAnsi="Times New Roman" w:cs="Times New Roman"/>
          <w:sz w:val="28"/>
          <w:szCs w:val="28"/>
        </w:rPr>
        <w:t xml:space="preserve">Позики </w:t>
      </w:r>
      <w:r w:rsidRPr="002B3C2D">
        <w:rPr>
          <w:rFonts w:ascii="Times New Roman" w:hAnsi="Times New Roman" w:cs="Times New Roman"/>
          <w:sz w:val="28"/>
          <w:szCs w:val="28"/>
        </w:rPr>
        <w:t xml:space="preserve">Кінцевим бенефіціарам на умовах, зазначених у Фінансовій угоді та відповідно до Угоди про </w:t>
      </w:r>
      <w:r w:rsidR="00A6318B" w:rsidRPr="002B3C2D">
        <w:rPr>
          <w:rFonts w:ascii="Times New Roman" w:hAnsi="Times New Roman" w:cs="Times New Roman"/>
          <w:sz w:val="28"/>
          <w:szCs w:val="28"/>
        </w:rPr>
        <w:t>передачу коштів позики</w:t>
      </w:r>
      <w:r w:rsidRPr="002B3C2D">
        <w:rPr>
          <w:rFonts w:ascii="Times New Roman" w:hAnsi="Times New Roman" w:cs="Times New Roman"/>
          <w:sz w:val="28"/>
          <w:szCs w:val="28"/>
        </w:rPr>
        <w:t xml:space="preserve">, для реалізації цілей </w:t>
      </w:r>
      <w:r w:rsidR="0062427C" w:rsidRPr="002B3C2D">
        <w:rPr>
          <w:rFonts w:ascii="Times New Roman" w:hAnsi="Times New Roman" w:cs="Times New Roman"/>
          <w:sz w:val="28"/>
          <w:szCs w:val="28"/>
        </w:rPr>
        <w:t>Проєкт</w:t>
      </w:r>
      <w:r w:rsidRPr="002B3C2D">
        <w:rPr>
          <w:rFonts w:ascii="Times New Roman" w:hAnsi="Times New Roman" w:cs="Times New Roman"/>
          <w:sz w:val="28"/>
          <w:szCs w:val="28"/>
        </w:rPr>
        <w:t>у,</w:t>
      </w:r>
    </w:p>
    <w:p w14:paraId="15C53F85" w14:textId="7A928B8E" w:rsidR="00680C5C" w:rsidRPr="002B3C2D" w:rsidRDefault="00B156B4" w:rsidP="00DC4688">
      <w:pPr>
        <w:spacing w:after="0" w:line="240" w:lineRule="auto"/>
        <w:ind w:firstLine="567"/>
        <w:jc w:val="both"/>
        <w:textAlignment w:val="baseline"/>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w:t>
      </w:r>
      <w:r w:rsidR="00DC4688" w:rsidRPr="002B3C2D">
        <w:rPr>
          <w:rFonts w:ascii="Times New Roman" w:eastAsia="Times New Roman" w:hAnsi="Times New Roman" w:cs="Times New Roman"/>
          <w:sz w:val="28"/>
          <w:szCs w:val="28"/>
        </w:rPr>
        <w:t>Ґ</w:t>
      </w:r>
      <w:r w:rsidRPr="002B3C2D">
        <w:rPr>
          <w:rFonts w:ascii="Times New Roman" w:eastAsia="Times New Roman" w:hAnsi="Times New Roman" w:cs="Times New Roman"/>
          <w:sz w:val="28"/>
          <w:szCs w:val="28"/>
        </w:rPr>
        <w:t xml:space="preserve">) відповідно до Угоди про впровадження </w:t>
      </w:r>
      <w:r w:rsidR="00F5383C" w:rsidRPr="002B3C2D">
        <w:rPr>
          <w:rFonts w:ascii="Times New Roman" w:eastAsia="Times New Roman" w:hAnsi="Times New Roman" w:cs="Times New Roman"/>
          <w:sz w:val="28"/>
          <w:szCs w:val="28"/>
        </w:rPr>
        <w:t>кошти</w:t>
      </w:r>
      <w:r w:rsidRPr="002B3C2D">
        <w:rPr>
          <w:rFonts w:ascii="Times New Roman" w:eastAsia="Times New Roman" w:hAnsi="Times New Roman" w:cs="Times New Roman"/>
          <w:sz w:val="28"/>
          <w:szCs w:val="28"/>
        </w:rPr>
        <w:t xml:space="preserve"> Позики є субвенцією з </w:t>
      </w:r>
      <w:r w:rsidR="00042562" w:rsidRPr="002B3C2D">
        <w:rPr>
          <w:rFonts w:ascii="Times New Roman" w:eastAsia="Times New Roman" w:hAnsi="Times New Roman" w:cs="Times New Roman"/>
          <w:sz w:val="28"/>
          <w:szCs w:val="28"/>
        </w:rPr>
        <w:t>д</w:t>
      </w:r>
      <w:r w:rsidR="0079700B" w:rsidRPr="002B3C2D">
        <w:rPr>
          <w:rFonts w:ascii="Times New Roman" w:eastAsia="Times New Roman" w:hAnsi="Times New Roman" w:cs="Times New Roman"/>
          <w:sz w:val="28"/>
          <w:szCs w:val="28"/>
        </w:rPr>
        <w:t>ержавного</w:t>
      </w:r>
      <w:r w:rsidRPr="002B3C2D">
        <w:rPr>
          <w:rFonts w:ascii="Times New Roman" w:eastAsia="Times New Roman" w:hAnsi="Times New Roman" w:cs="Times New Roman"/>
          <w:sz w:val="28"/>
          <w:szCs w:val="28"/>
        </w:rPr>
        <w:t xml:space="preserve"> бюджету </w:t>
      </w:r>
      <w:r w:rsidRPr="002B3C2D">
        <w:rPr>
          <w:rFonts w:ascii="Times New Roman" w:hAnsi="Times New Roman" w:cs="Times New Roman"/>
          <w:sz w:val="28"/>
          <w:szCs w:val="28"/>
        </w:rPr>
        <w:t xml:space="preserve">місцевим бюджетам </w:t>
      </w:r>
      <w:r w:rsidR="00370A72" w:rsidRPr="002B3C2D">
        <w:t xml:space="preserve"> </w:t>
      </w:r>
      <w:r w:rsidR="00370A72" w:rsidRPr="002B3C2D">
        <w:rPr>
          <w:rFonts w:ascii="Times New Roman" w:hAnsi="Times New Roman" w:cs="Times New Roman"/>
          <w:sz w:val="28"/>
          <w:szCs w:val="28"/>
        </w:rPr>
        <w:t xml:space="preserve">у вигляді безповоротної передачі коштів </w:t>
      </w:r>
      <w:r w:rsidRPr="002B3C2D">
        <w:rPr>
          <w:rFonts w:ascii="Times New Roman" w:eastAsia="Times New Roman" w:hAnsi="Times New Roman" w:cs="Times New Roman"/>
          <w:sz w:val="28"/>
          <w:szCs w:val="28"/>
        </w:rPr>
        <w:t xml:space="preserve">для реалізації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 xml:space="preserve">ів у рамках </w:t>
      </w:r>
      <w:r w:rsidR="00D60E2F" w:rsidRPr="002B3C2D">
        <w:rPr>
          <w:rFonts w:ascii="Times New Roman" w:eastAsia="Times New Roman" w:hAnsi="Times New Roman" w:cs="Times New Roman"/>
          <w:sz w:val="28"/>
          <w:szCs w:val="28"/>
        </w:rPr>
        <w:t>П</w:t>
      </w:r>
      <w:r w:rsidRPr="002B3C2D">
        <w:rPr>
          <w:rFonts w:ascii="Times New Roman" w:eastAsia="Times New Roman" w:hAnsi="Times New Roman" w:cs="Times New Roman"/>
          <w:sz w:val="28"/>
          <w:szCs w:val="28"/>
        </w:rPr>
        <w:t xml:space="preserve">рограми </w:t>
      </w:r>
      <w:r w:rsidR="00D60E2F" w:rsidRPr="002B3C2D">
        <w:rPr>
          <w:rFonts w:ascii="Times New Roman" w:eastAsia="Times New Roman" w:hAnsi="Times New Roman" w:cs="Times New Roman"/>
          <w:sz w:val="28"/>
          <w:szCs w:val="28"/>
        </w:rPr>
        <w:t>з</w:t>
      </w:r>
      <w:r w:rsidRPr="002B3C2D">
        <w:rPr>
          <w:rFonts w:ascii="Times New Roman" w:eastAsia="Times New Roman" w:hAnsi="Times New Roman" w:cs="Times New Roman"/>
          <w:sz w:val="28"/>
          <w:szCs w:val="28"/>
        </w:rPr>
        <w:t xml:space="preserve"> відновлення України, що фінансуються відповідно до Фінансової угоди та постанови Кабінету Міністрів України від </w:t>
      </w:r>
      <w:r w:rsidR="00B26373" w:rsidRPr="002B3C2D">
        <w:rPr>
          <w:rFonts w:ascii="Times New Roman" w:eastAsia="Times New Roman" w:hAnsi="Times New Roman" w:cs="Times New Roman"/>
          <w:sz w:val="28"/>
          <w:szCs w:val="28"/>
        </w:rPr>
        <w:t>15 грудня 2021 року</w:t>
      </w:r>
      <w:r w:rsidRPr="002B3C2D">
        <w:rPr>
          <w:rFonts w:ascii="Times New Roman" w:eastAsia="Times New Roman" w:hAnsi="Times New Roman" w:cs="Times New Roman"/>
          <w:sz w:val="28"/>
          <w:szCs w:val="28"/>
        </w:rPr>
        <w:t xml:space="preserve"> </w:t>
      </w:r>
      <w:r w:rsidR="00F54B79" w:rsidRPr="002B3C2D">
        <w:rPr>
          <w:rFonts w:ascii="Times New Roman" w:eastAsia="Times New Roman" w:hAnsi="Times New Roman" w:cs="Times New Roman"/>
          <w:sz w:val="28"/>
          <w:szCs w:val="28"/>
        </w:rPr>
        <w:t xml:space="preserve">№1324 «Про затвердження Порядку та умов надання субвенції з державного бюджету місцевим бюджетам на реалізацію </w:t>
      </w:r>
      <w:r w:rsidR="0062427C" w:rsidRPr="002B3C2D">
        <w:rPr>
          <w:rFonts w:ascii="Times New Roman" w:eastAsia="Times New Roman" w:hAnsi="Times New Roman" w:cs="Times New Roman"/>
          <w:sz w:val="28"/>
          <w:szCs w:val="28"/>
        </w:rPr>
        <w:t>проєкт</w:t>
      </w:r>
      <w:r w:rsidR="00F54B79" w:rsidRPr="002B3C2D">
        <w:rPr>
          <w:rFonts w:ascii="Times New Roman" w:eastAsia="Times New Roman" w:hAnsi="Times New Roman" w:cs="Times New Roman"/>
          <w:sz w:val="28"/>
          <w:szCs w:val="28"/>
        </w:rPr>
        <w:t>ів у рамках Програми з відновлення України»</w:t>
      </w:r>
      <w:r w:rsidRPr="002B3C2D">
        <w:rPr>
          <w:rFonts w:ascii="Times New Roman" w:eastAsia="Times New Roman" w:hAnsi="Times New Roman" w:cs="Times New Roman"/>
          <w:sz w:val="28"/>
          <w:szCs w:val="28"/>
        </w:rPr>
        <w:t>,</w:t>
      </w:r>
    </w:p>
    <w:p w14:paraId="4B2292BA" w14:textId="6300C9DC" w:rsidR="00B156B4" w:rsidRPr="002B3C2D" w:rsidRDefault="00680C5C" w:rsidP="00DC4688">
      <w:pPr>
        <w:spacing w:after="0" w:line="240" w:lineRule="auto"/>
        <w:ind w:firstLine="567"/>
        <w:jc w:val="both"/>
        <w:textAlignment w:val="baseline"/>
        <w:rPr>
          <w:rFonts w:ascii="Times New Roman" w:eastAsia="Times New Roman" w:hAnsi="Times New Roman" w:cs="Times New Roman"/>
          <w:i/>
          <w:sz w:val="28"/>
          <w:szCs w:val="28"/>
        </w:rPr>
      </w:pPr>
      <w:r w:rsidRPr="002B3C2D">
        <w:rPr>
          <w:rFonts w:ascii="Times New Roman" w:eastAsia="Times New Roman" w:hAnsi="Times New Roman" w:cs="Times New Roman"/>
          <w:sz w:val="28"/>
          <w:szCs w:val="28"/>
        </w:rPr>
        <w:t xml:space="preserve">(Є) Власник </w:t>
      </w:r>
      <w:r w:rsidR="0079700B" w:rsidRPr="002B3C2D">
        <w:rPr>
          <w:rFonts w:ascii="Times New Roman" w:eastAsia="Times New Roman" w:hAnsi="Times New Roman" w:cs="Times New Roman"/>
          <w:sz w:val="28"/>
          <w:szCs w:val="28"/>
        </w:rPr>
        <w:t>об’єкт</w:t>
      </w:r>
      <w:r w:rsidR="00556C41" w:rsidRPr="002B3C2D">
        <w:rPr>
          <w:rFonts w:ascii="Times New Roman" w:eastAsia="Times New Roman" w:hAnsi="Times New Roman" w:cs="Times New Roman"/>
          <w:sz w:val="28"/>
          <w:szCs w:val="28"/>
        </w:rPr>
        <w:t>а</w:t>
      </w:r>
      <w:r w:rsidRPr="002B3C2D">
        <w:rPr>
          <w:rFonts w:ascii="Times New Roman" w:eastAsia="Times New Roman" w:hAnsi="Times New Roman" w:cs="Times New Roman"/>
          <w:sz w:val="28"/>
          <w:szCs w:val="28"/>
        </w:rPr>
        <w:t xml:space="preserve"> передає Кінцевому бенефіціару всі необхідні документи, права та уповноваження на здійснення останнім повноважень</w:t>
      </w:r>
      <w:r w:rsidR="002E6F5A" w:rsidRPr="002B3C2D">
        <w:rPr>
          <w:rFonts w:ascii="Times New Roman" w:eastAsia="Times New Roman" w:hAnsi="Times New Roman" w:cs="Times New Roman"/>
          <w:sz w:val="28"/>
          <w:szCs w:val="28"/>
        </w:rPr>
        <w:t xml:space="preserve"> замовника будівництва (проектну</w:t>
      </w:r>
      <w:r w:rsidRPr="002B3C2D">
        <w:rPr>
          <w:rFonts w:ascii="Times New Roman" w:eastAsia="Times New Roman" w:hAnsi="Times New Roman" w:cs="Times New Roman"/>
          <w:sz w:val="28"/>
          <w:szCs w:val="28"/>
        </w:rPr>
        <w:t xml:space="preserve"> документацію</w:t>
      </w:r>
      <w:r w:rsidR="00E56582" w:rsidRPr="002B3C2D">
        <w:rPr>
          <w:rFonts w:ascii="Times New Roman" w:eastAsia="Times New Roman" w:hAnsi="Times New Roman" w:cs="Times New Roman"/>
          <w:sz w:val="28"/>
          <w:szCs w:val="28"/>
        </w:rPr>
        <w:t xml:space="preserve"> (у разі наявності)</w:t>
      </w:r>
      <w:r w:rsidRPr="002B3C2D">
        <w:rPr>
          <w:rFonts w:ascii="Times New Roman" w:eastAsia="Times New Roman" w:hAnsi="Times New Roman" w:cs="Times New Roman"/>
          <w:sz w:val="28"/>
          <w:szCs w:val="28"/>
        </w:rPr>
        <w:t>, права на забудову тощо),</w:t>
      </w:r>
      <w:bookmarkStart w:id="2" w:name="n19"/>
      <w:bookmarkEnd w:id="2"/>
    </w:p>
    <w:p w14:paraId="0863D95E" w14:textId="77777777" w:rsidR="00B156B4" w:rsidRPr="002B3C2D" w:rsidRDefault="00B156B4" w:rsidP="00DC4688">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ОТЖЕ, Сторони уклали цю Угоду про передачу коштів позики (далі - Угода) і погодилися про наступне:</w:t>
      </w:r>
    </w:p>
    <w:p w14:paraId="79969EEC" w14:textId="77777777" w:rsidR="00B156B4" w:rsidRPr="002B3C2D" w:rsidRDefault="00B156B4" w:rsidP="00B156B4">
      <w:pPr>
        <w:spacing w:after="0" w:line="240" w:lineRule="auto"/>
        <w:jc w:val="center"/>
        <w:rPr>
          <w:rFonts w:ascii="Times New Roman" w:eastAsia="Times New Roman" w:hAnsi="Times New Roman" w:cs="Times New Roman"/>
          <w:b/>
          <w:sz w:val="30"/>
          <w:szCs w:val="30"/>
        </w:rPr>
      </w:pPr>
    </w:p>
    <w:p w14:paraId="225BB148" w14:textId="77777777" w:rsidR="006457DD" w:rsidRPr="002B3C2D" w:rsidRDefault="00B156B4" w:rsidP="0054045A">
      <w:pPr>
        <w:spacing w:after="120" w:line="240" w:lineRule="auto"/>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 Терміни</w:t>
      </w:r>
    </w:p>
    <w:p w14:paraId="32ACE036" w14:textId="77777777" w:rsidR="00B156B4" w:rsidRPr="002B3C2D" w:rsidRDefault="00B156B4" w:rsidP="00B156B4">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1.1. У всіх випадках, якщо про інше прямо не вказано у цій Угоді або якщо контекст не вимагає іншого, терміни, що використовуються в цій Угоді, матимуть такі ж значення, які викладені в Фінансовій угоді.</w:t>
      </w:r>
    </w:p>
    <w:p w14:paraId="2D225547" w14:textId="77777777" w:rsidR="00B156B4" w:rsidRPr="002B3C2D" w:rsidRDefault="00B156B4" w:rsidP="00B156B4">
      <w:pPr>
        <w:spacing w:after="0" w:line="240" w:lineRule="auto"/>
        <w:jc w:val="center"/>
        <w:rPr>
          <w:rFonts w:ascii="Times New Roman" w:eastAsia="Times New Roman" w:hAnsi="Times New Roman" w:cs="Times New Roman"/>
          <w:b/>
          <w:sz w:val="28"/>
          <w:szCs w:val="28"/>
        </w:rPr>
      </w:pPr>
    </w:p>
    <w:p w14:paraId="192E6095" w14:textId="77777777" w:rsidR="006457DD" w:rsidRPr="002B3C2D" w:rsidRDefault="00B156B4" w:rsidP="0054045A">
      <w:pPr>
        <w:spacing w:after="120" w:line="240" w:lineRule="auto"/>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2: Предмет Угоди</w:t>
      </w:r>
    </w:p>
    <w:p w14:paraId="233BFB2A" w14:textId="28F1160A" w:rsidR="00BA72C1" w:rsidRPr="002B3C2D" w:rsidRDefault="00B156B4" w:rsidP="00532325">
      <w:pPr>
        <w:spacing w:after="0" w:line="240" w:lineRule="auto"/>
        <w:ind w:firstLine="540"/>
        <w:jc w:val="both"/>
        <w:rPr>
          <w:rFonts w:ascii="Times New Roman" w:hAnsi="Times New Roman"/>
          <w:spacing w:val="-4"/>
          <w:sz w:val="28"/>
        </w:rPr>
      </w:pPr>
      <w:r w:rsidRPr="002B3C2D">
        <w:rPr>
          <w:rFonts w:ascii="Times New Roman" w:eastAsia="Times New Roman" w:hAnsi="Times New Roman" w:cs="Times New Roman"/>
          <w:sz w:val="28"/>
          <w:szCs w:val="28"/>
        </w:rPr>
        <w:t>2.1.</w:t>
      </w:r>
      <w:r w:rsidR="00BA72C1" w:rsidRPr="002B3C2D">
        <w:rPr>
          <w:rFonts w:ascii="Times New Roman" w:eastAsia="Times New Roman" w:hAnsi="Times New Roman" w:cs="Times New Roman"/>
          <w:sz w:val="28"/>
          <w:szCs w:val="28"/>
        </w:rPr>
        <w:t xml:space="preserve"> </w:t>
      </w:r>
      <w:r w:rsidR="00BA72C1" w:rsidRPr="002B3C2D">
        <w:rPr>
          <w:rFonts w:ascii="Times New Roman" w:hAnsi="Times New Roman"/>
          <w:sz w:val="28"/>
          <w:szCs w:val="28"/>
        </w:rPr>
        <w:t xml:space="preserve">Мінфін у співпраці з </w:t>
      </w:r>
      <w:r w:rsidR="00FE73A1" w:rsidRPr="002B3C2D">
        <w:rPr>
          <w:rFonts w:ascii="Times New Roman" w:eastAsia="Times New Roman" w:hAnsi="Times New Roman" w:cs="Times New Roman"/>
          <w:sz w:val="28"/>
          <w:szCs w:val="28"/>
        </w:rPr>
        <w:t>Мінінфраструктури</w:t>
      </w:r>
      <w:r w:rsidR="00BA72C1" w:rsidRPr="002B3C2D">
        <w:rPr>
          <w:rFonts w:ascii="Times New Roman" w:hAnsi="Times New Roman"/>
          <w:sz w:val="28"/>
          <w:szCs w:val="28"/>
        </w:rPr>
        <w:t xml:space="preserve"> надає Кінцевому бенефіціару частину коштів Позики у розмірі </w:t>
      </w:r>
      <w:r w:rsidR="00EA12FA" w:rsidRPr="002B3C2D">
        <w:rPr>
          <w:rFonts w:ascii="Times New Roman" w:hAnsi="Times New Roman"/>
          <w:sz w:val="28"/>
          <w:szCs w:val="28"/>
        </w:rPr>
        <w:t xml:space="preserve">до </w:t>
      </w:r>
      <w:ins w:id="3" w:author="Тараканова Юлія Ігорівна" w:date="2023-11-30T14:27:00Z">
        <w:r w:rsidR="0076145C" w:rsidRPr="002B3C2D">
          <w:rPr>
            <w:rFonts w:ascii="Times New Roman" w:hAnsi="Times New Roman"/>
            <w:sz w:val="28"/>
            <w:szCs w:val="28"/>
          </w:rPr>
          <w:t xml:space="preserve"> 65 185 995   </w:t>
        </w:r>
      </w:ins>
      <w:del w:id="4" w:author="Тараканова Юлія Ігорівна" w:date="2023-11-30T14:27:00Z">
        <w:r w:rsidR="00532325" w:rsidRPr="002B3C2D" w:rsidDel="0076145C">
          <w:rPr>
            <w:rFonts w:ascii="Times New Roman" w:hAnsi="Times New Roman"/>
            <w:sz w:val="28"/>
            <w:szCs w:val="28"/>
          </w:rPr>
          <w:delText xml:space="preserve">41 044 728 </w:delText>
        </w:r>
      </w:del>
      <w:r w:rsidR="00BA72C1" w:rsidRPr="002B3C2D">
        <w:rPr>
          <w:rFonts w:ascii="Times New Roman" w:hAnsi="Times New Roman"/>
          <w:sz w:val="28"/>
          <w:szCs w:val="28"/>
          <w:rPrChange w:id="5" w:author="Admin" w:date="2023-12-01T10:45:00Z">
            <w:rPr>
              <w:rFonts w:ascii="Times New Roman" w:hAnsi="Times New Roman"/>
              <w:color w:val="000000"/>
              <w:sz w:val="28"/>
              <w:szCs w:val="28"/>
            </w:rPr>
          </w:rPrChange>
        </w:rPr>
        <w:t xml:space="preserve">гривень </w:t>
      </w:r>
      <w:r w:rsidR="00532325" w:rsidRPr="002B3C2D">
        <w:rPr>
          <w:rFonts w:ascii="Times New Roman" w:hAnsi="Times New Roman"/>
          <w:sz w:val="28"/>
          <w:szCs w:val="28"/>
          <w:rPrChange w:id="6" w:author="Admin" w:date="2023-12-01T10:45:00Z">
            <w:rPr>
              <w:rFonts w:ascii="Times New Roman" w:hAnsi="Times New Roman"/>
              <w:color w:val="000000"/>
              <w:sz w:val="28"/>
              <w:szCs w:val="28"/>
            </w:rPr>
          </w:rPrChange>
        </w:rPr>
        <w:t>00</w:t>
      </w:r>
      <w:r w:rsidR="00BA72C1" w:rsidRPr="002B3C2D">
        <w:rPr>
          <w:rFonts w:ascii="Times New Roman" w:hAnsi="Times New Roman"/>
          <w:sz w:val="28"/>
          <w:szCs w:val="28"/>
          <w:rPrChange w:id="7" w:author="Admin" w:date="2023-12-01T10:45:00Z">
            <w:rPr>
              <w:rFonts w:ascii="Times New Roman" w:hAnsi="Times New Roman"/>
              <w:color w:val="000000"/>
              <w:sz w:val="28"/>
              <w:szCs w:val="28"/>
            </w:rPr>
          </w:rPrChange>
        </w:rPr>
        <w:t xml:space="preserve"> копійок (</w:t>
      </w:r>
      <w:ins w:id="8" w:author="Тараканова Юлія Ігорівна" w:date="2023-11-30T14:28:00Z">
        <w:r w:rsidR="009D58DE" w:rsidRPr="002B3C2D">
          <w:rPr>
            <w:rFonts w:ascii="Times New Roman" w:hAnsi="Times New Roman"/>
            <w:sz w:val="28"/>
            <w:szCs w:val="28"/>
          </w:rPr>
          <w:t>шістдесят п'ять мільйонів сто вісімдесят п'ять тисяч дев'ятсот дев'яносто п'ять гривень 00 копійок</w:t>
        </w:r>
      </w:ins>
      <w:del w:id="9" w:author="Тараканова Юлія Ігорівна" w:date="2023-11-30T14:28:00Z">
        <w:r w:rsidR="00586727" w:rsidRPr="002B3C2D" w:rsidDel="009D58DE">
          <w:rPr>
            <w:rFonts w:ascii="Times New Roman" w:hAnsi="Times New Roman"/>
            <w:sz w:val="28"/>
            <w:szCs w:val="28"/>
          </w:rPr>
          <w:delText>сорок один мільйон сорок чотири тисячі сімсот двадцять вісім</w:delText>
        </w:r>
        <w:r w:rsidR="00BA72C1" w:rsidRPr="002B3C2D" w:rsidDel="009D58DE">
          <w:rPr>
            <w:rFonts w:ascii="Times New Roman" w:hAnsi="Times New Roman"/>
            <w:sz w:val="28"/>
            <w:szCs w:val="28"/>
          </w:rPr>
          <w:delText xml:space="preserve"> гривень </w:delText>
        </w:r>
        <w:r w:rsidR="00586727" w:rsidRPr="002B3C2D" w:rsidDel="009D58DE">
          <w:rPr>
            <w:rFonts w:ascii="Times New Roman" w:hAnsi="Times New Roman"/>
            <w:sz w:val="28"/>
            <w:szCs w:val="28"/>
          </w:rPr>
          <w:delText>00</w:delText>
        </w:r>
        <w:r w:rsidR="00BA72C1" w:rsidRPr="002B3C2D" w:rsidDel="009D58DE">
          <w:rPr>
            <w:rFonts w:ascii="Times New Roman" w:hAnsi="Times New Roman"/>
            <w:sz w:val="28"/>
            <w:szCs w:val="28"/>
          </w:rPr>
          <w:delText xml:space="preserve"> копійок</w:delText>
        </w:r>
      </w:del>
      <w:r w:rsidR="00BA72C1" w:rsidRPr="002B3C2D">
        <w:rPr>
          <w:rFonts w:ascii="Times New Roman" w:hAnsi="Times New Roman"/>
          <w:sz w:val="28"/>
          <w:szCs w:val="28"/>
          <w:rPrChange w:id="10" w:author="Admin" w:date="2023-12-01T10:45:00Z">
            <w:rPr>
              <w:rFonts w:ascii="Times New Roman" w:hAnsi="Times New Roman"/>
              <w:color w:val="000000"/>
              <w:sz w:val="28"/>
              <w:szCs w:val="28"/>
            </w:rPr>
          </w:rPrChange>
        </w:rPr>
        <w:t xml:space="preserve">) без ПДВ </w:t>
      </w:r>
      <w:r w:rsidR="0062427C" w:rsidRPr="002B3C2D">
        <w:rPr>
          <w:rFonts w:ascii="Times New Roman" w:hAnsi="Times New Roman"/>
          <w:sz w:val="28"/>
          <w:szCs w:val="28"/>
          <w:rPrChange w:id="11" w:author="Admin" w:date="2023-12-01T10:45:00Z">
            <w:rPr>
              <w:rFonts w:ascii="Times New Roman" w:hAnsi="Times New Roman"/>
              <w:color w:val="000000"/>
              <w:sz w:val="28"/>
              <w:szCs w:val="28"/>
            </w:rPr>
          </w:rPrChange>
        </w:rPr>
        <w:t xml:space="preserve">та інших податків і зборів </w:t>
      </w:r>
      <w:r w:rsidR="00BA72C1" w:rsidRPr="002B3C2D">
        <w:rPr>
          <w:rFonts w:ascii="Times New Roman" w:hAnsi="Times New Roman"/>
          <w:sz w:val="28"/>
          <w:szCs w:val="28"/>
        </w:rPr>
        <w:t xml:space="preserve">(далі – </w:t>
      </w:r>
      <w:r w:rsidR="00BA72C1" w:rsidRPr="002B3C2D">
        <w:rPr>
          <w:rFonts w:ascii="Times New Roman" w:hAnsi="Times New Roman"/>
          <w:b/>
          <w:sz w:val="28"/>
          <w:szCs w:val="28"/>
        </w:rPr>
        <w:t>Частина коштів Позики</w:t>
      </w:r>
      <w:r w:rsidR="00BA72C1" w:rsidRPr="002B3C2D">
        <w:rPr>
          <w:rFonts w:ascii="Times New Roman" w:hAnsi="Times New Roman"/>
          <w:sz w:val="28"/>
          <w:szCs w:val="28"/>
        </w:rPr>
        <w:t>) на безповоротній основі відповідно до умов цієї Угоди, Фінансової угоди</w:t>
      </w:r>
      <w:r w:rsidR="00BA72C1" w:rsidRPr="002B3C2D">
        <w:rPr>
          <w:rFonts w:ascii="Times New Roman" w:hAnsi="Times New Roman"/>
          <w:sz w:val="28"/>
          <w:szCs w:val="28"/>
          <w:rPrChange w:id="12" w:author="Admin" w:date="2023-12-01T10:45:00Z">
            <w:rPr>
              <w:rFonts w:ascii="Times New Roman" w:hAnsi="Times New Roman"/>
              <w:color w:val="000000"/>
              <w:sz w:val="28"/>
              <w:szCs w:val="28"/>
            </w:rPr>
          </w:rPrChange>
        </w:rPr>
        <w:t>,</w:t>
      </w:r>
      <w:r w:rsidR="00BA72C1" w:rsidRPr="002B3C2D">
        <w:rPr>
          <w:rFonts w:ascii="Times New Roman" w:hAnsi="Times New Roman"/>
          <w:sz w:val="28"/>
          <w:szCs w:val="28"/>
        </w:rPr>
        <w:t xml:space="preserve"> Угоди про впровадження та Порядку та умов надання субвенції з державного бюджету місцевим бюджетам на реалізацію </w:t>
      </w:r>
      <w:r w:rsidR="0062427C" w:rsidRPr="002B3C2D">
        <w:rPr>
          <w:rFonts w:ascii="Times New Roman" w:hAnsi="Times New Roman"/>
          <w:sz w:val="28"/>
          <w:szCs w:val="28"/>
        </w:rPr>
        <w:t>проєкт</w:t>
      </w:r>
      <w:r w:rsidR="00BA72C1" w:rsidRPr="002B3C2D">
        <w:rPr>
          <w:rFonts w:ascii="Times New Roman" w:hAnsi="Times New Roman"/>
          <w:sz w:val="28"/>
          <w:szCs w:val="28"/>
        </w:rPr>
        <w:t>ів у рамках Програми з відновлення України, затверджених постановою Кабінету Міністрів України від 15 грудня 2021 р. № 1324 (</w:t>
      </w:r>
      <w:r w:rsidR="00BA72C1" w:rsidRPr="002B3C2D">
        <w:rPr>
          <w:rFonts w:ascii="Times New Roman" w:hAnsi="Times New Roman"/>
          <w:spacing w:val="-4"/>
          <w:sz w:val="28"/>
          <w:szCs w:val="28"/>
        </w:rPr>
        <w:t xml:space="preserve">далі – </w:t>
      </w:r>
      <w:r w:rsidR="00BA72C1" w:rsidRPr="002B3C2D">
        <w:rPr>
          <w:rFonts w:ascii="Times New Roman" w:hAnsi="Times New Roman"/>
          <w:b/>
          <w:spacing w:val="-4"/>
          <w:sz w:val="28"/>
          <w:szCs w:val="28"/>
        </w:rPr>
        <w:t>Порядок та умови надання субвенції</w:t>
      </w:r>
      <w:r w:rsidR="00BA72C1" w:rsidRPr="002B3C2D">
        <w:rPr>
          <w:rFonts w:ascii="Times New Roman" w:hAnsi="Times New Roman"/>
          <w:spacing w:val="-4"/>
          <w:sz w:val="28"/>
          <w:szCs w:val="28"/>
        </w:rPr>
        <w:t>).</w:t>
      </w:r>
    </w:p>
    <w:p w14:paraId="4F1F353A" w14:textId="77777777" w:rsidR="00BA72C1" w:rsidRPr="002B3C2D" w:rsidRDefault="00B156B4" w:rsidP="00BA72C1">
      <w:pPr>
        <w:spacing w:after="0" w:line="240" w:lineRule="auto"/>
        <w:ind w:firstLine="540"/>
        <w:jc w:val="both"/>
        <w:rPr>
          <w:rFonts w:ascii="Times New Roman" w:hAnsi="Times New Roman"/>
          <w:sz w:val="28"/>
          <w:szCs w:val="28"/>
          <w:rPrChange w:id="13" w:author="Admin" w:date="2023-12-01T10:45:00Z">
            <w:rPr>
              <w:rFonts w:ascii="Times New Roman" w:hAnsi="Times New Roman"/>
              <w:color w:val="000000"/>
              <w:sz w:val="28"/>
              <w:szCs w:val="28"/>
            </w:rPr>
          </w:rPrChange>
        </w:rPr>
      </w:pPr>
      <w:r w:rsidRPr="002B3C2D">
        <w:rPr>
          <w:rFonts w:ascii="Times New Roman" w:eastAsia="Times New Roman" w:hAnsi="Times New Roman" w:cs="Times New Roman"/>
          <w:sz w:val="28"/>
          <w:szCs w:val="28"/>
        </w:rPr>
        <w:t>2.</w:t>
      </w:r>
      <w:r w:rsidR="0075338B" w:rsidRPr="002B3C2D">
        <w:rPr>
          <w:rFonts w:ascii="Times New Roman" w:eastAsia="Times New Roman" w:hAnsi="Times New Roman" w:cs="Times New Roman"/>
          <w:sz w:val="28"/>
          <w:szCs w:val="28"/>
        </w:rPr>
        <w:t>2</w:t>
      </w:r>
      <w:r w:rsidRPr="002B3C2D">
        <w:rPr>
          <w:rFonts w:ascii="Times New Roman" w:eastAsia="Times New Roman" w:hAnsi="Times New Roman" w:cs="Times New Roman"/>
          <w:sz w:val="28"/>
          <w:szCs w:val="28"/>
        </w:rPr>
        <w:t xml:space="preserve">. </w:t>
      </w:r>
      <w:r w:rsidR="00BA72C1" w:rsidRPr="002B3C2D">
        <w:rPr>
          <w:rFonts w:ascii="Times New Roman" w:hAnsi="Times New Roman"/>
          <w:sz w:val="28"/>
          <w:szCs w:val="28"/>
        </w:rPr>
        <w:t xml:space="preserve">Кінцевий бенефіціар зобов’язується використовувати надані кошти </w:t>
      </w:r>
      <w:r w:rsidR="006A743F" w:rsidRPr="002B3C2D">
        <w:rPr>
          <w:rFonts w:ascii="Times New Roman" w:hAnsi="Times New Roman"/>
          <w:sz w:val="28"/>
          <w:szCs w:val="28"/>
        </w:rPr>
        <w:t>на</w:t>
      </w:r>
      <w:r w:rsidR="00066BA5" w:rsidRPr="002B3C2D">
        <w:rPr>
          <w:rFonts w:ascii="Times New Roman" w:hAnsi="Times New Roman"/>
          <w:sz w:val="28"/>
          <w:szCs w:val="28"/>
        </w:rPr>
        <w:t xml:space="preserve"> </w:t>
      </w:r>
      <w:r w:rsidR="00BA72C1" w:rsidRPr="002B3C2D">
        <w:rPr>
          <w:rFonts w:ascii="Times New Roman" w:hAnsi="Times New Roman"/>
          <w:sz w:val="28"/>
          <w:szCs w:val="28"/>
        </w:rPr>
        <w:t xml:space="preserve">фінансування </w:t>
      </w:r>
      <w:r w:rsidR="00BA72C1" w:rsidRPr="002B3C2D">
        <w:rPr>
          <w:rFonts w:ascii="Times New Roman" w:hAnsi="Times New Roman"/>
          <w:sz w:val="28"/>
          <w:szCs w:val="28"/>
          <w:rPrChange w:id="14" w:author="Admin" w:date="2023-12-01T10:45:00Z">
            <w:rPr>
              <w:rFonts w:ascii="Times New Roman" w:hAnsi="Times New Roman"/>
              <w:color w:val="000000"/>
              <w:sz w:val="28"/>
              <w:szCs w:val="28"/>
            </w:rPr>
          </w:rPrChange>
        </w:rPr>
        <w:t>Субпроєкту:</w:t>
      </w:r>
    </w:p>
    <w:p w14:paraId="5079DB42" w14:textId="77777777" w:rsidR="00922F25" w:rsidRPr="002B3C2D" w:rsidRDefault="00280F34" w:rsidP="00280F34">
      <w:pPr>
        <w:spacing w:after="0" w:line="240" w:lineRule="auto"/>
        <w:ind w:firstLine="540"/>
        <w:jc w:val="both"/>
        <w:rPr>
          <w:ins w:id="15" w:author="Тараканова Юлія Ігорівна" w:date="2023-11-30T14:13:00Z"/>
          <w:rFonts w:ascii="Times New Roman" w:hAnsi="Times New Roman"/>
          <w:i/>
          <w:sz w:val="28"/>
          <w:szCs w:val="28"/>
          <w:rPrChange w:id="16" w:author="Admin" w:date="2023-12-01T10:45:00Z">
            <w:rPr>
              <w:ins w:id="17" w:author="Тараканова Юлія Ігорівна" w:date="2023-11-30T14:13:00Z"/>
              <w:rFonts w:ascii="Times New Roman" w:hAnsi="Times New Roman"/>
              <w:i/>
              <w:color w:val="FF0000"/>
              <w:sz w:val="28"/>
              <w:szCs w:val="28"/>
            </w:rPr>
          </w:rPrChange>
        </w:rPr>
      </w:pPr>
      <w:del w:id="18" w:author="Тараканова Юлія Ігорівна" w:date="2023-11-30T14:13:00Z">
        <w:r w:rsidRPr="002B3C2D" w:rsidDel="00922F25">
          <w:rPr>
            <w:rFonts w:ascii="Times New Roman" w:hAnsi="Times New Roman"/>
            <w:i/>
            <w:sz w:val="28"/>
            <w:szCs w:val="28"/>
            <w:rPrChange w:id="19" w:author="Admin" w:date="2023-12-01T10:45:00Z">
              <w:rPr>
                <w:rFonts w:ascii="Times New Roman" w:hAnsi="Times New Roman"/>
                <w:color w:val="000000"/>
                <w:sz w:val="28"/>
                <w:szCs w:val="28"/>
              </w:rPr>
            </w:rPrChange>
          </w:rPr>
          <w:delText>«</w:delText>
        </w:r>
        <w:r w:rsidR="00FB1231" w:rsidRPr="002B3C2D" w:rsidDel="00922F25">
          <w:rPr>
            <w:rFonts w:ascii="Times New Roman" w:hAnsi="Times New Roman"/>
            <w:i/>
            <w:sz w:val="28"/>
            <w:szCs w:val="28"/>
            <w:rPrChange w:id="20" w:author="Admin" w:date="2023-12-01T10:45:00Z">
              <w:rPr>
                <w:rFonts w:ascii="Times New Roman" w:hAnsi="Times New Roman"/>
                <w:color w:val="FF0000"/>
                <w:sz w:val="28"/>
                <w:szCs w:val="28"/>
              </w:rPr>
            </w:rPrChange>
          </w:rPr>
          <w:delText>Капітальний ремонт будівлі Маковищанської гімназії Макарівської селищної ради Бучанського району Київської області за адресою: Київська область, Бучанський район, с. Маковище, вул. Центральна, 46-б»</w:delText>
        </w:r>
      </w:del>
    </w:p>
    <w:p w14:paraId="7B49CA08" w14:textId="230BA784" w:rsidR="00280F34" w:rsidRPr="002B3C2D" w:rsidRDefault="001F17B7" w:rsidP="00280F34">
      <w:pPr>
        <w:spacing w:after="0" w:line="240" w:lineRule="auto"/>
        <w:ind w:firstLine="540"/>
        <w:jc w:val="both"/>
        <w:rPr>
          <w:rFonts w:ascii="Times New Roman" w:hAnsi="Times New Roman"/>
          <w:sz w:val="28"/>
          <w:szCs w:val="28"/>
        </w:rPr>
      </w:pPr>
      <w:r w:rsidRPr="002B3C2D" w:rsidDel="001F17B7">
        <w:rPr>
          <w:rFonts w:ascii="Times New Roman" w:hAnsi="Times New Roman"/>
          <w:i/>
          <w:sz w:val="28"/>
          <w:szCs w:val="28"/>
          <w:rPrChange w:id="21" w:author="Admin" w:date="2023-12-01T10:45:00Z">
            <w:rPr>
              <w:rFonts w:ascii="Times New Roman" w:hAnsi="Times New Roman"/>
              <w:i/>
              <w:color w:val="000000"/>
              <w:sz w:val="28"/>
              <w:szCs w:val="28"/>
            </w:rPr>
          </w:rPrChange>
        </w:rPr>
        <w:t xml:space="preserve"> </w:t>
      </w:r>
      <w:ins w:id="22" w:author="Тараканова Юлія Ігорівна" w:date="2023-11-30T14:12:00Z">
        <w:r w:rsidR="00922F25" w:rsidRPr="002B3C2D">
          <w:rPr>
            <w:rFonts w:ascii="Times New Roman" w:hAnsi="Times New Roman"/>
            <w:i/>
            <w:sz w:val="28"/>
            <w:szCs w:val="28"/>
            <w:rPrChange w:id="23" w:author="Admin" w:date="2023-12-01T10:45:00Z">
              <w:rPr>
                <w:rFonts w:ascii="Times New Roman" w:hAnsi="Times New Roman"/>
                <w:i/>
                <w:color w:val="000000"/>
                <w:sz w:val="28"/>
                <w:szCs w:val="28"/>
              </w:rPr>
            </w:rPrChange>
          </w:rPr>
          <w:t>«</w:t>
        </w:r>
      </w:ins>
      <w:ins w:id="24" w:author="Тараканова Юлія Ігорівна" w:date="2023-11-30T14:11:00Z">
        <w:r w:rsidR="00922F25" w:rsidRPr="002B3C2D">
          <w:rPr>
            <w:rFonts w:ascii="Times New Roman" w:hAnsi="Times New Roman"/>
            <w:i/>
            <w:sz w:val="28"/>
            <w:szCs w:val="28"/>
            <w:rPrChange w:id="25" w:author="Admin" w:date="2023-12-01T10:45:00Z">
              <w:rPr>
                <w:rFonts w:ascii="Times New Roman" w:hAnsi="Times New Roman"/>
                <w:i/>
                <w:color w:val="000000"/>
                <w:sz w:val="28"/>
                <w:szCs w:val="28"/>
              </w:rPr>
            </w:rPrChange>
          </w:rPr>
          <w:t xml:space="preserve">Капітальний ремонт Маковищанської гімназії Макарівської селищної ради Бучанського району Київської області, розташованої за адресою: вул. Центральна, 46-б, с. Маковище, Бучанський район, Київська область» </w:t>
        </w:r>
      </w:ins>
      <w:r w:rsidR="00280F34" w:rsidRPr="002B3C2D">
        <w:rPr>
          <w:rFonts w:ascii="Times New Roman" w:hAnsi="Times New Roman"/>
          <w:sz w:val="28"/>
          <w:szCs w:val="28"/>
          <w:rPrChange w:id="26" w:author="Admin" w:date="2023-12-01T10:45:00Z">
            <w:rPr>
              <w:rFonts w:ascii="Times New Roman" w:hAnsi="Times New Roman"/>
              <w:color w:val="000000"/>
              <w:sz w:val="28"/>
              <w:szCs w:val="28"/>
            </w:rPr>
          </w:rPrChange>
        </w:rPr>
        <w:t>із затвердженим до нього проєктом будівництва «</w:t>
      </w:r>
      <w:r w:rsidRPr="002B3C2D">
        <w:rPr>
          <w:rFonts w:ascii="Times New Roman" w:hAnsi="Times New Roman"/>
          <w:sz w:val="28"/>
          <w:szCs w:val="28"/>
          <w:rPrChange w:id="27" w:author="Admin" w:date="2023-12-01T10:45:00Z">
            <w:rPr>
              <w:rFonts w:ascii="Times New Roman" w:hAnsi="Times New Roman"/>
              <w:color w:val="FF0000"/>
              <w:sz w:val="28"/>
              <w:szCs w:val="28"/>
            </w:rPr>
          </w:rPrChange>
        </w:rPr>
        <w:t>Капітальний ремонт</w:t>
      </w:r>
      <w:r w:rsidR="00FB1231" w:rsidRPr="002B3C2D">
        <w:rPr>
          <w:rFonts w:ascii="Times New Roman" w:hAnsi="Times New Roman"/>
          <w:sz w:val="28"/>
          <w:szCs w:val="28"/>
          <w:rPrChange w:id="28" w:author="Admin" w:date="2023-12-01T10:45:00Z">
            <w:rPr>
              <w:rFonts w:ascii="Times New Roman" w:hAnsi="Times New Roman"/>
              <w:color w:val="FF0000"/>
              <w:sz w:val="28"/>
              <w:szCs w:val="28"/>
            </w:rPr>
          </w:rPrChange>
        </w:rPr>
        <w:t xml:space="preserve"> будівлі </w:t>
      </w:r>
      <w:r w:rsidRPr="002B3C2D">
        <w:rPr>
          <w:rFonts w:ascii="Times New Roman" w:hAnsi="Times New Roman"/>
          <w:sz w:val="28"/>
          <w:szCs w:val="28"/>
          <w:rPrChange w:id="29" w:author="Admin" w:date="2023-12-01T10:45:00Z">
            <w:rPr>
              <w:rFonts w:ascii="Times New Roman" w:hAnsi="Times New Roman"/>
              <w:color w:val="FF0000"/>
              <w:sz w:val="28"/>
              <w:szCs w:val="28"/>
            </w:rPr>
          </w:rPrChange>
        </w:rPr>
        <w:t>Маковищанської гімназії Макарівської селищної ради Бучанського району Київської області</w:t>
      </w:r>
      <w:r w:rsidR="00FB1231" w:rsidRPr="002B3C2D">
        <w:rPr>
          <w:rFonts w:ascii="Times New Roman" w:hAnsi="Times New Roman"/>
          <w:sz w:val="28"/>
          <w:szCs w:val="28"/>
          <w:rPrChange w:id="30" w:author="Admin" w:date="2023-12-01T10:45:00Z">
            <w:rPr>
              <w:rFonts w:ascii="Times New Roman" w:hAnsi="Times New Roman"/>
              <w:color w:val="FF0000"/>
              <w:sz w:val="28"/>
              <w:szCs w:val="28"/>
            </w:rPr>
          </w:rPrChange>
        </w:rPr>
        <w:t xml:space="preserve"> </w:t>
      </w:r>
      <w:r w:rsidRPr="002B3C2D">
        <w:rPr>
          <w:rFonts w:ascii="Times New Roman" w:hAnsi="Times New Roman"/>
          <w:sz w:val="28"/>
          <w:szCs w:val="28"/>
          <w:rPrChange w:id="31" w:author="Admin" w:date="2023-12-01T10:45:00Z">
            <w:rPr>
              <w:rFonts w:ascii="Times New Roman" w:hAnsi="Times New Roman"/>
              <w:color w:val="FF0000"/>
              <w:sz w:val="28"/>
              <w:szCs w:val="28"/>
            </w:rPr>
          </w:rPrChange>
        </w:rPr>
        <w:t xml:space="preserve">за адресою: </w:t>
      </w:r>
      <w:r w:rsidR="00FB1231" w:rsidRPr="002B3C2D">
        <w:rPr>
          <w:rFonts w:ascii="Times New Roman" w:hAnsi="Times New Roman"/>
          <w:sz w:val="28"/>
          <w:szCs w:val="28"/>
          <w:rPrChange w:id="32" w:author="Admin" w:date="2023-12-01T10:45:00Z">
            <w:rPr>
              <w:rFonts w:ascii="Times New Roman" w:hAnsi="Times New Roman"/>
              <w:color w:val="FF0000"/>
              <w:sz w:val="28"/>
              <w:szCs w:val="28"/>
            </w:rPr>
          </w:rPrChange>
        </w:rPr>
        <w:t xml:space="preserve">Київська область, Бучанський район, с. Маковище, </w:t>
      </w:r>
      <w:r w:rsidRPr="002B3C2D">
        <w:rPr>
          <w:rFonts w:ascii="Times New Roman" w:hAnsi="Times New Roman"/>
          <w:sz w:val="28"/>
          <w:szCs w:val="28"/>
          <w:rPrChange w:id="33" w:author="Admin" w:date="2023-12-01T10:45:00Z">
            <w:rPr>
              <w:rFonts w:ascii="Times New Roman" w:hAnsi="Times New Roman"/>
              <w:color w:val="FF0000"/>
              <w:sz w:val="28"/>
              <w:szCs w:val="28"/>
            </w:rPr>
          </w:rPrChange>
        </w:rPr>
        <w:lastRenderedPageBreak/>
        <w:t>вул. Центральна, 46-б»</w:t>
      </w:r>
      <w:r w:rsidR="00280F34" w:rsidRPr="002B3C2D">
        <w:rPr>
          <w:rFonts w:ascii="Times New Roman" w:hAnsi="Times New Roman"/>
          <w:sz w:val="28"/>
          <w:szCs w:val="28"/>
          <w:rPrChange w:id="34" w:author="Admin" w:date="2023-12-01T10:45:00Z">
            <w:rPr>
              <w:rFonts w:ascii="Times New Roman" w:hAnsi="Times New Roman"/>
              <w:color w:val="000000"/>
              <w:sz w:val="28"/>
              <w:szCs w:val="28"/>
            </w:rPr>
          </w:rPrChange>
        </w:rPr>
        <w:t xml:space="preserve"> </w:t>
      </w:r>
      <w:r w:rsidR="00280F34" w:rsidRPr="002B3C2D">
        <w:rPr>
          <w:rFonts w:ascii="Times New Roman" w:hAnsi="Times New Roman"/>
          <w:sz w:val="28"/>
          <w:szCs w:val="28"/>
          <w:rPrChange w:id="35" w:author="Admin" w:date="2023-12-01T10:45:00Z">
            <w:rPr>
              <w:rFonts w:ascii="Times New Roman" w:hAnsi="Times New Roman"/>
              <w:color w:val="FF0000"/>
              <w:sz w:val="28"/>
              <w:szCs w:val="28"/>
            </w:rPr>
          </w:rPrChange>
        </w:rPr>
        <w:t xml:space="preserve">у сумі </w:t>
      </w:r>
      <w:ins w:id="36" w:author="Тараканова Юлія Ігорівна" w:date="2023-11-30T14:17:00Z">
        <w:r w:rsidR="00922F25" w:rsidRPr="002B3C2D">
          <w:rPr>
            <w:rFonts w:ascii="Times New Roman" w:hAnsi="Times New Roman"/>
            <w:b/>
            <w:sz w:val="28"/>
            <w:szCs w:val="28"/>
            <w:rPrChange w:id="37" w:author="Admin" w:date="2023-12-01T10:45:00Z">
              <w:rPr>
                <w:rFonts w:ascii="Times New Roman" w:hAnsi="Times New Roman"/>
                <w:b/>
                <w:color w:val="FF0000"/>
                <w:sz w:val="28"/>
                <w:szCs w:val="28"/>
              </w:rPr>
            </w:rPrChange>
          </w:rPr>
          <w:t xml:space="preserve"> 65 185 995   </w:t>
        </w:r>
      </w:ins>
      <w:del w:id="38" w:author="Тараканова Юлія Ігорівна" w:date="2023-11-30T14:17:00Z">
        <w:r w:rsidR="00FB1231" w:rsidRPr="002B3C2D" w:rsidDel="00922F25">
          <w:rPr>
            <w:rFonts w:ascii="Times New Roman" w:hAnsi="Times New Roman"/>
            <w:b/>
            <w:sz w:val="28"/>
            <w:szCs w:val="28"/>
            <w:rPrChange w:id="39" w:author="Admin" w:date="2023-12-01T10:45:00Z">
              <w:rPr>
                <w:rFonts w:ascii="Times New Roman" w:hAnsi="Times New Roman"/>
                <w:color w:val="FF0000"/>
                <w:sz w:val="28"/>
                <w:szCs w:val="28"/>
              </w:rPr>
            </w:rPrChange>
          </w:rPr>
          <w:delText>63 710 352</w:delText>
        </w:r>
        <w:r w:rsidRPr="002B3C2D" w:rsidDel="00922F25">
          <w:rPr>
            <w:rFonts w:ascii="Times New Roman" w:hAnsi="Times New Roman"/>
            <w:b/>
            <w:sz w:val="28"/>
            <w:szCs w:val="28"/>
            <w:rPrChange w:id="40" w:author="Admin" w:date="2023-12-01T10:45:00Z">
              <w:rPr>
                <w:rFonts w:ascii="Times New Roman" w:hAnsi="Times New Roman"/>
                <w:b/>
                <w:color w:val="FF0000"/>
                <w:sz w:val="28"/>
                <w:szCs w:val="28"/>
              </w:rPr>
            </w:rPrChange>
          </w:rPr>
          <w:delText xml:space="preserve"> </w:delText>
        </w:r>
      </w:del>
      <w:r w:rsidRPr="002B3C2D">
        <w:rPr>
          <w:rFonts w:ascii="Times New Roman" w:hAnsi="Times New Roman"/>
          <w:b/>
          <w:sz w:val="28"/>
          <w:szCs w:val="28"/>
          <w:rPrChange w:id="41" w:author="Admin" w:date="2023-12-01T10:45:00Z">
            <w:rPr>
              <w:rFonts w:ascii="Times New Roman" w:hAnsi="Times New Roman"/>
              <w:b/>
              <w:color w:val="FF0000"/>
              <w:sz w:val="28"/>
              <w:szCs w:val="28"/>
            </w:rPr>
          </w:rPrChange>
        </w:rPr>
        <w:t>гривень 00 копійок (</w:t>
      </w:r>
      <w:ins w:id="42" w:author="Тараканова Юлія Ігорівна" w:date="2023-11-30T14:28:00Z">
        <w:r w:rsidR="009D58DE" w:rsidRPr="002B3C2D">
          <w:rPr>
            <w:rFonts w:ascii="Times New Roman" w:hAnsi="Times New Roman"/>
            <w:b/>
            <w:sz w:val="28"/>
            <w:szCs w:val="28"/>
            <w:rPrChange w:id="43" w:author="Admin" w:date="2023-12-01T10:45:00Z">
              <w:rPr>
                <w:rFonts w:ascii="Times New Roman" w:hAnsi="Times New Roman"/>
                <w:b/>
                <w:color w:val="FF0000"/>
                <w:sz w:val="28"/>
                <w:szCs w:val="28"/>
              </w:rPr>
            </w:rPrChange>
          </w:rPr>
          <w:t>Шістдесят п'ять мільйонів сто вісімдесят п'ять тисяч дев'ятсот дев'яносто п'ять гривень 00 копійок</w:t>
        </w:r>
      </w:ins>
      <w:del w:id="44" w:author="Тараканова Юлія Ігорівна" w:date="2023-11-30T14:28:00Z">
        <w:r w:rsidR="00FB1231" w:rsidRPr="002B3C2D" w:rsidDel="009D58DE">
          <w:rPr>
            <w:rFonts w:ascii="Times New Roman" w:hAnsi="Times New Roman"/>
            <w:b/>
            <w:sz w:val="28"/>
            <w:szCs w:val="28"/>
            <w:rPrChange w:id="45" w:author="Admin" w:date="2023-12-01T10:45:00Z">
              <w:rPr>
                <w:rFonts w:ascii="Times New Roman" w:hAnsi="Times New Roman"/>
                <w:b/>
                <w:color w:val="FF0000"/>
                <w:sz w:val="28"/>
                <w:szCs w:val="28"/>
              </w:rPr>
            </w:rPrChange>
          </w:rPr>
          <w:delText xml:space="preserve">шістдесят три мільйони сімсот десять </w:delText>
        </w:r>
        <w:r w:rsidRPr="002B3C2D" w:rsidDel="009D58DE">
          <w:rPr>
            <w:rFonts w:ascii="Times New Roman" w:hAnsi="Times New Roman"/>
            <w:b/>
            <w:sz w:val="28"/>
            <w:szCs w:val="28"/>
            <w:rPrChange w:id="46" w:author="Admin" w:date="2023-12-01T10:45:00Z">
              <w:rPr>
                <w:rFonts w:ascii="Times New Roman" w:hAnsi="Times New Roman"/>
                <w:b/>
                <w:color w:val="FF0000"/>
                <w:sz w:val="28"/>
                <w:szCs w:val="28"/>
              </w:rPr>
            </w:rPrChange>
          </w:rPr>
          <w:delText xml:space="preserve">тисяч </w:delText>
        </w:r>
        <w:r w:rsidR="00FB1231" w:rsidRPr="002B3C2D" w:rsidDel="009D58DE">
          <w:rPr>
            <w:rFonts w:ascii="Times New Roman" w:hAnsi="Times New Roman"/>
            <w:b/>
            <w:sz w:val="28"/>
            <w:szCs w:val="28"/>
            <w:rPrChange w:id="47" w:author="Admin" w:date="2023-12-01T10:45:00Z">
              <w:rPr>
                <w:rFonts w:ascii="Times New Roman" w:hAnsi="Times New Roman"/>
                <w:b/>
                <w:color w:val="FF0000"/>
                <w:sz w:val="28"/>
                <w:szCs w:val="28"/>
              </w:rPr>
            </w:rPrChange>
          </w:rPr>
          <w:delText xml:space="preserve">триста п’ятдесят дві </w:delText>
        </w:r>
        <w:r w:rsidRPr="002B3C2D" w:rsidDel="009D58DE">
          <w:rPr>
            <w:rFonts w:ascii="Times New Roman" w:hAnsi="Times New Roman"/>
            <w:b/>
            <w:sz w:val="28"/>
            <w:szCs w:val="28"/>
            <w:rPrChange w:id="48" w:author="Admin" w:date="2023-12-01T10:45:00Z">
              <w:rPr>
                <w:rFonts w:ascii="Times New Roman" w:hAnsi="Times New Roman"/>
                <w:b/>
                <w:color w:val="FF0000"/>
                <w:sz w:val="28"/>
                <w:szCs w:val="28"/>
              </w:rPr>
            </w:rPrChange>
          </w:rPr>
          <w:delText>грив</w:delText>
        </w:r>
        <w:r w:rsidR="00FB1231" w:rsidRPr="002B3C2D" w:rsidDel="009D58DE">
          <w:rPr>
            <w:rFonts w:ascii="Times New Roman" w:hAnsi="Times New Roman"/>
            <w:b/>
            <w:sz w:val="28"/>
            <w:szCs w:val="28"/>
            <w:rPrChange w:id="49" w:author="Admin" w:date="2023-12-01T10:45:00Z">
              <w:rPr>
                <w:rFonts w:ascii="Times New Roman" w:hAnsi="Times New Roman"/>
                <w:b/>
                <w:color w:val="FF0000"/>
                <w:sz w:val="28"/>
                <w:szCs w:val="28"/>
              </w:rPr>
            </w:rPrChange>
          </w:rPr>
          <w:delText>ні</w:delText>
        </w:r>
        <w:r w:rsidRPr="002B3C2D" w:rsidDel="009D58DE">
          <w:rPr>
            <w:rFonts w:ascii="Times New Roman" w:hAnsi="Times New Roman"/>
            <w:b/>
            <w:sz w:val="28"/>
            <w:szCs w:val="28"/>
            <w:rPrChange w:id="50" w:author="Admin" w:date="2023-12-01T10:45:00Z">
              <w:rPr>
                <w:rFonts w:ascii="Times New Roman" w:hAnsi="Times New Roman"/>
                <w:b/>
                <w:color w:val="FF0000"/>
                <w:sz w:val="28"/>
                <w:szCs w:val="28"/>
              </w:rPr>
            </w:rPrChange>
          </w:rPr>
          <w:delText xml:space="preserve"> 00 копійок</w:delText>
        </w:r>
      </w:del>
      <w:r w:rsidRPr="002B3C2D">
        <w:rPr>
          <w:rFonts w:ascii="Times New Roman" w:hAnsi="Times New Roman"/>
          <w:b/>
          <w:sz w:val="28"/>
          <w:szCs w:val="28"/>
          <w:rPrChange w:id="51" w:author="Admin" w:date="2023-12-01T10:45:00Z">
            <w:rPr>
              <w:rFonts w:ascii="Times New Roman" w:hAnsi="Times New Roman"/>
              <w:b/>
              <w:color w:val="FF0000"/>
              <w:sz w:val="28"/>
              <w:szCs w:val="28"/>
            </w:rPr>
          </w:rPrChange>
        </w:rPr>
        <w:t>)</w:t>
      </w:r>
      <w:r w:rsidR="00280F34" w:rsidRPr="002B3C2D">
        <w:rPr>
          <w:rFonts w:ascii="Times New Roman" w:hAnsi="Times New Roman"/>
          <w:b/>
          <w:sz w:val="28"/>
          <w:szCs w:val="28"/>
          <w:rPrChange w:id="52" w:author="Admin" w:date="2023-12-01T10:45:00Z">
            <w:rPr>
              <w:rFonts w:ascii="Times New Roman" w:hAnsi="Times New Roman"/>
              <w:b/>
              <w:color w:val="FF0000"/>
              <w:sz w:val="28"/>
              <w:szCs w:val="28"/>
            </w:rPr>
          </w:rPrChange>
        </w:rPr>
        <w:t xml:space="preserve"> </w:t>
      </w:r>
      <w:r w:rsidR="00280F34" w:rsidRPr="002B3C2D">
        <w:rPr>
          <w:rFonts w:ascii="Times New Roman" w:hAnsi="Times New Roman"/>
          <w:b/>
          <w:sz w:val="28"/>
          <w:szCs w:val="28"/>
        </w:rPr>
        <w:t>(без ПДВ</w:t>
      </w:r>
      <w:r w:rsidR="00280F34" w:rsidRPr="002B3C2D">
        <w:rPr>
          <w:rFonts w:ascii="Times New Roman" w:hAnsi="Times New Roman"/>
          <w:b/>
          <w:sz w:val="28"/>
          <w:szCs w:val="28"/>
          <w:rPrChange w:id="53" w:author="Admin" w:date="2023-12-01T10:45:00Z">
            <w:rPr>
              <w:rFonts w:ascii="Times New Roman" w:hAnsi="Times New Roman"/>
              <w:b/>
              <w:color w:val="000000"/>
              <w:sz w:val="28"/>
              <w:szCs w:val="28"/>
            </w:rPr>
          </w:rPrChange>
        </w:rPr>
        <w:t>)</w:t>
      </w:r>
      <w:r w:rsidR="00280F34" w:rsidRPr="002B3C2D">
        <w:rPr>
          <w:rFonts w:ascii="Times New Roman" w:hAnsi="Times New Roman"/>
          <w:b/>
          <w:sz w:val="28"/>
          <w:szCs w:val="28"/>
        </w:rPr>
        <w:t xml:space="preserve"> </w:t>
      </w:r>
      <w:r w:rsidR="00280F34" w:rsidRPr="002B3C2D">
        <w:rPr>
          <w:rFonts w:ascii="Times New Roman" w:hAnsi="Times New Roman"/>
          <w:sz w:val="28"/>
          <w:szCs w:val="28"/>
        </w:rPr>
        <w:t xml:space="preserve">(далі – Субпроєкт). </w:t>
      </w:r>
    </w:p>
    <w:p w14:paraId="108649F5" w14:textId="77777777" w:rsidR="00BA72C1" w:rsidRPr="002B3C2D" w:rsidRDefault="00BA72C1" w:rsidP="00BA72C1">
      <w:pPr>
        <w:pStyle w:val="12"/>
        <w:spacing w:after="0" w:line="240" w:lineRule="auto"/>
        <w:ind w:left="0" w:firstLine="540"/>
        <w:jc w:val="both"/>
        <w:rPr>
          <w:rFonts w:ascii="Times New Roman" w:hAnsi="Times New Roman"/>
          <w:bCs/>
          <w:sz w:val="28"/>
          <w:szCs w:val="28"/>
        </w:rPr>
      </w:pPr>
      <w:r w:rsidRPr="002B3C2D">
        <w:rPr>
          <w:rFonts w:ascii="Times New Roman" w:hAnsi="Times New Roman"/>
          <w:sz w:val="28"/>
          <w:szCs w:val="28"/>
        </w:rPr>
        <w:t>2.3. Частина коштів Позики надається Кінцевому бенефіціару у розмірі, не більше суми, визначеної без ПДВ</w:t>
      </w:r>
      <w:r w:rsidR="0062427C" w:rsidRPr="002B3C2D">
        <w:rPr>
          <w:rFonts w:ascii="Times New Roman" w:hAnsi="Times New Roman"/>
          <w:sz w:val="28"/>
          <w:szCs w:val="28"/>
        </w:rPr>
        <w:t xml:space="preserve"> та інших податків і зборів</w:t>
      </w:r>
      <w:r w:rsidRPr="002B3C2D">
        <w:rPr>
          <w:rFonts w:ascii="Times New Roman" w:hAnsi="Times New Roman"/>
          <w:sz w:val="28"/>
          <w:szCs w:val="28"/>
        </w:rPr>
        <w:t xml:space="preserve">, за результатами здійснення закупівель товарів, робіт та послуг за Субпроєктом, проведених згідно з Посібником з питань закупівель ЄІБ, Посібником «Національні процедури закупівель», та </w:t>
      </w:r>
      <w:r w:rsidRPr="002B3C2D">
        <w:rPr>
          <w:rFonts w:ascii="Times New Roman" w:hAnsi="Times New Roman"/>
          <w:sz w:val="28"/>
          <w:szCs w:val="28"/>
          <w:lang w:eastAsia="ru-RU"/>
        </w:rPr>
        <w:t>з урахуванням вимог, умов та термінів (строків), що зазначені в Фінансовій угоді, Угоді про впровадження та в цій Угоді.</w:t>
      </w:r>
    </w:p>
    <w:p w14:paraId="0ACFE897" w14:textId="77777777" w:rsidR="009B2BA8" w:rsidRPr="002B3C2D" w:rsidRDefault="00B156B4" w:rsidP="0075338B">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rPr>
        <w:t>2.</w:t>
      </w:r>
      <w:r w:rsidR="0075338B" w:rsidRPr="002B3C2D">
        <w:rPr>
          <w:rFonts w:ascii="Times New Roman" w:eastAsia="Times New Roman" w:hAnsi="Times New Roman" w:cs="Times New Roman"/>
          <w:sz w:val="28"/>
          <w:szCs w:val="28"/>
        </w:rPr>
        <w:t>4</w:t>
      </w:r>
      <w:r w:rsidRPr="002B3C2D">
        <w:rPr>
          <w:rFonts w:ascii="Times New Roman" w:eastAsia="Times New Roman" w:hAnsi="Times New Roman" w:cs="Times New Roman"/>
          <w:sz w:val="28"/>
          <w:szCs w:val="28"/>
        </w:rPr>
        <w:t xml:space="preserve">. </w:t>
      </w:r>
      <w:r w:rsidR="009276C2" w:rsidRPr="002B3C2D">
        <w:rPr>
          <w:rFonts w:ascii="Times New Roman" w:eastAsia="Times New Roman" w:hAnsi="Times New Roman" w:cs="Times New Roman"/>
          <w:sz w:val="28"/>
          <w:szCs w:val="28"/>
        </w:rPr>
        <w:t>Мінінфраструктури</w:t>
      </w:r>
      <w:r w:rsidR="00243EA5"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надає </w:t>
      </w:r>
      <w:r w:rsidRPr="002B3C2D">
        <w:rPr>
          <w:rFonts w:ascii="Times New Roman" w:hAnsi="Times New Roman" w:cs="Times New Roman"/>
          <w:sz w:val="28"/>
          <w:szCs w:val="28"/>
        </w:rPr>
        <w:t>право Кінцевому бенефіціару використовувати Частину коштів Позики</w:t>
      </w:r>
      <w:r w:rsidRPr="002B3C2D">
        <w:rPr>
          <w:rFonts w:ascii="Times New Roman" w:eastAsia="Times New Roman" w:hAnsi="Times New Roman" w:cs="Times New Roman"/>
          <w:sz w:val="28"/>
          <w:szCs w:val="28"/>
          <w:lang w:eastAsia="ru-RU"/>
        </w:rPr>
        <w:t xml:space="preserve"> та забезпечує ко</w:t>
      </w:r>
      <w:r w:rsidR="00103D63" w:rsidRPr="002B3C2D">
        <w:rPr>
          <w:rFonts w:ascii="Times New Roman" w:eastAsia="Times New Roman" w:hAnsi="Times New Roman" w:cs="Times New Roman"/>
          <w:sz w:val="28"/>
          <w:szCs w:val="28"/>
          <w:lang w:eastAsia="ru-RU"/>
        </w:rPr>
        <w:t xml:space="preserve">нтроль за виконанням </w:t>
      </w:r>
      <w:r w:rsidR="00CA13E1" w:rsidRPr="002B3C2D">
        <w:rPr>
          <w:rFonts w:ascii="Times New Roman" w:eastAsia="Times New Roman" w:hAnsi="Times New Roman" w:cs="Times New Roman"/>
          <w:sz w:val="28"/>
          <w:szCs w:val="28"/>
          <w:lang w:eastAsia="ru-RU"/>
        </w:rPr>
        <w:t>Субпроєкт</w:t>
      </w:r>
      <w:r w:rsidR="00103D63" w:rsidRPr="002B3C2D">
        <w:rPr>
          <w:rFonts w:ascii="Times New Roman" w:eastAsia="Times New Roman" w:hAnsi="Times New Roman" w:cs="Times New Roman"/>
          <w:sz w:val="28"/>
          <w:szCs w:val="28"/>
          <w:lang w:eastAsia="ru-RU"/>
        </w:rPr>
        <w:t>у</w:t>
      </w:r>
      <w:r w:rsidRPr="002B3C2D">
        <w:rPr>
          <w:rFonts w:ascii="Times New Roman" w:eastAsia="Times New Roman" w:hAnsi="Times New Roman" w:cs="Times New Roman"/>
          <w:sz w:val="28"/>
          <w:szCs w:val="28"/>
          <w:lang w:eastAsia="ru-RU"/>
        </w:rPr>
        <w:t>, цільовим використанням Частини коштів Позики відповідно до положень та ціл</w:t>
      </w:r>
      <w:r w:rsidR="009B2BA8" w:rsidRPr="002B3C2D">
        <w:rPr>
          <w:rFonts w:ascii="Times New Roman" w:eastAsia="Times New Roman" w:hAnsi="Times New Roman" w:cs="Times New Roman"/>
          <w:sz w:val="28"/>
          <w:szCs w:val="28"/>
          <w:lang w:eastAsia="ru-RU"/>
        </w:rPr>
        <w:t>ей Фінансової угоди, цієї Угоди.</w:t>
      </w:r>
    </w:p>
    <w:p w14:paraId="651A9F40" w14:textId="77777777" w:rsidR="00E141A1" w:rsidRPr="002B3C2D" w:rsidRDefault="00E141A1" w:rsidP="00E141A1">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2.5. Якщо Кінцевий бенефіціар не укладає відповідний договір про закупівлю робіт </w:t>
      </w:r>
      <w:r w:rsidR="0057172A" w:rsidRPr="002B3C2D">
        <w:rPr>
          <w:rFonts w:ascii="Times New Roman" w:eastAsia="Times New Roman" w:hAnsi="Times New Roman" w:cs="Times New Roman"/>
          <w:sz w:val="28"/>
          <w:szCs w:val="28"/>
          <w:lang w:eastAsia="ru-RU"/>
        </w:rPr>
        <w:t>для реалізації</w:t>
      </w:r>
      <w:r w:rsidRPr="002B3C2D">
        <w:rPr>
          <w:rFonts w:ascii="Times New Roman" w:eastAsia="Times New Roman" w:hAnsi="Times New Roman" w:cs="Times New Roman"/>
          <w:sz w:val="28"/>
          <w:szCs w:val="28"/>
          <w:lang w:eastAsia="ru-RU"/>
        </w:rPr>
        <w:t xml:space="preserve"> </w:t>
      </w:r>
      <w:r w:rsidR="00CA13E1" w:rsidRPr="002B3C2D">
        <w:rPr>
          <w:rFonts w:ascii="Times New Roman" w:eastAsia="Times New Roman" w:hAnsi="Times New Roman" w:cs="Times New Roman"/>
          <w:sz w:val="28"/>
          <w:szCs w:val="28"/>
          <w:lang w:eastAsia="ru-RU"/>
        </w:rPr>
        <w:t>Субпроєкт</w:t>
      </w:r>
      <w:r w:rsidR="0057172A" w:rsidRPr="002B3C2D">
        <w:rPr>
          <w:rFonts w:ascii="Times New Roman" w:eastAsia="Times New Roman" w:hAnsi="Times New Roman" w:cs="Times New Roman"/>
          <w:sz w:val="28"/>
          <w:szCs w:val="28"/>
          <w:lang w:eastAsia="ru-RU"/>
        </w:rPr>
        <w:t>у</w:t>
      </w:r>
      <w:r w:rsidR="00636774" w:rsidRPr="002B3C2D">
        <w:rPr>
          <w:rFonts w:ascii="Times New Roman" w:eastAsia="Times New Roman" w:hAnsi="Times New Roman" w:cs="Times New Roman"/>
          <w:sz w:val="28"/>
          <w:szCs w:val="28"/>
          <w:lang w:eastAsia="ru-RU"/>
        </w:rPr>
        <w:t xml:space="preserve"> протягом одного року з моменту</w:t>
      </w:r>
      <w:r w:rsidRPr="002B3C2D">
        <w:rPr>
          <w:rFonts w:ascii="Times New Roman" w:eastAsia="Times New Roman" w:hAnsi="Times New Roman" w:cs="Times New Roman"/>
          <w:sz w:val="28"/>
          <w:szCs w:val="28"/>
          <w:lang w:eastAsia="ru-RU"/>
        </w:rPr>
        <w:t xml:space="preserve"> </w:t>
      </w:r>
      <w:r w:rsidR="00636774" w:rsidRPr="002B3C2D">
        <w:rPr>
          <w:rFonts w:ascii="Times New Roman" w:hAnsi="Times New Roman" w:cs="Times New Roman"/>
          <w:sz w:val="28"/>
          <w:szCs w:val="28"/>
        </w:rPr>
        <w:t>виділення коштів для фінансування Субпроєкту</w:t>
      </w:r>
      <w:r w:rsidRPr="002B3C2D">
        <w:rPr>
          <w:rFonts w:ascii="Times New Roman" w:eastAsia="Times New Roman" w:hAnsi="Times New Roman" w:cs="Times New Roman"/>
          <w:sz w:val="28"/>
          <w:szCs w:val="28"/>
          <w:lang w:eastAsia="ru-RU"/>
        </w:rPr>
        <w:t xml:space="preserve">, </w:t>
      </w:r>
      <w:r w:rsidR="00636774" w:rsidRPr="002B3C2D">
        <w:rPr>
          <w:rFonts w:ascii="Times New Roman" w:eastAsia="Times New Roman" w:hAnsi="Times New Roman" w:cs="Times New Roman"/>
          <w:sz w:val="28"/>
          <w:szCs w:val="28"/>
          <w:lang w:eastAsia="ru-RU"/>
        </w:rPr>
        <w:t xml:space="preserve">такий </w:t>
      </w:r>
      <w:r w:rsidR="00CA13E1" w:rsidRPr="002B3C2D">
        <w:rPr>
          <w:rFonts w:ascii="Times New Roman" w:eastAsia="Times New Roman" w:hAnsi="Times New Roman" w:cs="Times New Roman"/>
          <w:sz w:val="28"/>
          <w:szCs w:val="28"/>
          <w:lang w:eastAsia="ru-RU"/>
        </w:rPr>
        <w:t>Субпроєкт</w:t>
      </w:r>
      <w:r w:rsidR="00BE2746" w:rsidRPr="002B3C2D">
        <w:rPr>
          <w:rFonts w:ascii="Times New Roman" w:eastAsia="Times New Roman" w:hAnsi="Times New Roman" w:cs="Times New Roman"/>
          <w:sz w:val="28"/>
          <w:szCs w:val="28"/>
          <w:lang w:eastAsia="ru-RU"/>
        </w:rPr>
        <w:t xml:space="preserve"> може бути виключено </w:t>
      </w:r>
      <w:r w:rsidR="009276C2" w:rsidRPr="002B3C2D">
        <w:rPr>
          <w:rFonts w:ascii="Times New Roman" w:eastAsia="Times New Roman" w:hAnsi="Times New Roman" w:cs="Times New Roman"/>
          <w:sz w:val="28"/>
          <w:szCs w:val="28"/>
        </w:rPr>
        <w:t>Мінінфраструктури</w:t>
      </w:r>
      <w:r w:rsidR="00BE2746" w:rsidRPr="002B3C2D">
        <w:rPr>
          <w:rFonts w:ascii="Times New Roman" w:eastAsia="Times New Roman" w:hAnsi="Times New Roman" w:cs="Times New Roman"/>
          <w:sz w:val="28"/>
          <w:szCs w:val="28"/>
          <w:lang w:eastAsia="ru-RU"/>
        </w:rPr>
        <w:t xml:space="preserve"> з реалізації в рамках Програми з відновлення України</w:t>
      </w:r>
      <w:r w:rsidR="00066BA5" w:rsidRPr="002B3C2D">
        <w:rPr>
          <w:rFonts w:ascii="Times New Roman" w:eastAsia="Times New Roman" w:hAnsi="Times New Roman" w:cs="Times New Roman"/>
          <w:sz w:val="28"/>
          <w:szCs w:val="28"/>
          <w:lang w:eastAsia="ru-RU"/>
        </w:rPr>
        <w:t>.</w:t>
      </w:r>
      <w:r w:rsidR="0057172A" w:rsidRPr="002B3C2D">
        <w:rPr>
          <w:rFonts w:ascii="Times New Roman" w:eastAsia="Times New Roman" w:hAnsi="Times New Roman" w:cs="Times New Roman"/>
          <w:sz w:val="28"/>
          <w:szCs w:val="28"/>
          <w:lang w:eastAsia="ru-RU"/>
        </w:rPr>
        <w:t xml:space="preserve"> </w:t>
      </w:r>
    </w:p>
    <w:p w14:paraId="495C5582" w14:textId="69B4B98A" w:rsidR="00B156B4" w:rsidRPr="002B3C2D" w:rsidRDefault="009B2BA8" w:rsidP="0075338B">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2.</w:t>
      </w:r>
      <w:r w:rsidR="00E141A1" w:rsidRPr="002B3C2D">
        <w:rPr>
          <w:rFonts w:ascii="Times New Roman" w:eastAsia="Times New Roman" w:hAnsi="Times New Roman" w:cs="Times New Roman"/>
          <w:sz w:val="28"/>
          <w:szCs w:val="28"/>
          <w:lang w:eastAsia="ru-RU"/>
        </w:rPr>
        <w:t>6</w:t>
      </w:r>
      <w:r w:rsidRPr="002B3C2D">
        <w:rPr>
          <w:rFonts w:ascii="Times New Roman" w:eastAsia="Times New Roman" w:hAnsi="Times New Roman" w:cs="Times New Roman"/>
          <w:sz w:val="28"/>
          <w:szCs w:val="28"/>
          <w:lang w:eastAsia="ru-RU"/>
        </w:rPr>
        <w:t>.</w:t>
      </w:r>
      <w:r w:rsidR="00B156B4" w:rsidRPr="002B3C2D">
        <w:rPr>
          <w:rFonts w:ascii="Times New Roman" w:eastAsia="Times New Roman" w:hAnsi="Times New Roman" w:cs="Times New Roman"/>
          <w:sz w:val="28"/>
          <w:szCs w:val="28"/>
          <w:lang w:eastAsia="ru-RU"/>
        </w:rPr>
        <w:t xml:space="preserve"> </w:t>
      </w:r>
      <w:r w:rsidR="009276C2"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w:t>
      </w:r>
      <w:r w:rsidR="00B156B4" w:rsidRPr="002B3C2D">
        <w:rPr>
          <w:rFonts w:ascii="Times New Roman" w:eastAsia="Times New Roman" w:hAnsi="Times New Roman" w:cs="Times New Roman"/>
          <w:sz w:val="28"/>
          <w:szCs w:val="28"/>
          <w:lang w:eastAsia="ru-RU"/>
        </w:rPr>
        <w:t>зобов’язується належним чином здійснювати фун</w:t>
      </w:r>
      <w:r w:rsidR="00103D63" w:rsidRPr="002B3C2D">
        <w:rPr>
          <w:rFonts w:ascii="Times New Roman" w:eastAsia="Times New Roman" w:hAnsi="Times New Roman" w:cs="Times New Roman"/>
          <w:sz w:val="28"/>
          <w:szCs w:val="28"/>
          <w:lang w:eastAsia="ru-RU"/>
        </w:rPr>
        <w:t xml:space="preserve">кції відповідального виконавця </w:t>
      </w:r>
      <w:r w:rsidR="00C9197F" w:rsidRPr="002B3C2D">
        <w:rPr>
          <w:rFonts w:ascii="Times New Roman" w:eastAsia="Times New Roman" w:hAnsi="Times New Roman" w:cs="Times New Roman"/>
          <w:sz w:val="28"/>
          <w:szCs w:val="28"/>
          <w:lang w:eastAsia="ru-RU"/>
        </w:rPr>
        <w:t>Проєкту</w:t>
      </w:r>
      <w:r w:rsidR="00B156B4" w:rsidRPr="002B3C2D">
        <w:rPr>
          <w:rFonts w:ascii="Times New Roman" w:eastAsia="Times New Roman" w:hAnsi="Times New Roman" w:cs="Times New Roman"/>
          <w:sz w:val="28"/>
          <w:szCs w:val="28"/>
          <w:lang w:eastAsia="ru-RU"/>
        </w:rPr>
        <w:t>, зокрема, забезпечити виконання зобов’язань України за Фінансовою угодою, крім тих, що безпосередньо належать до компетенції Мінфіну</w:t>
      </w:r>
      <w:r w:rsidR="00066BA5" w:rsidRPr="002B3C2D">
        <w:rPr>
          <w:rFonts w:ascii="Times New Roman" w:eastAsia="Times New Roman" w:hAnsi="Times New Roman" w:cs="Times New Roman"/>
          <w:sz w:val="28"/>
          <w:szCs w:val="28"/>
          <w:lang w:eastAsia="ru-RU"/>
        </w:rPr>
        <w:t xml:space="preserve">, Власника </w:t>
      </w:r>
      <w:r w:rsidR="0079700B" w:rsidRPr="002B3C2D">
        <w:rPr>
          <w:rFonts w:ascii="Times New Roman" w:eastAsia="Times New Roman" w:hAnsi="Times New Roman" w:cs="Times New Roman"/>
          <w:sz w:val="28"/>
          <w:szCs w:val="28"/>
          <w:lang w:eastAsia="ru-RU"/>
        </w:rPr>
        <w:t>о</w:t>
      </w:r>
      <w:r w:rsidR="00556C41" w:rsidRPr="002B3C2D">
        <w:rPr>
          <w:rFonts w:ascii="Times New Roman" w:eastAsia="Times New Roman" w:hAnsi="Times New Roman" w:cs="Times New Roman"/>
          <w:sz w:val="28"/>
          <w:szCs w:val="28"/>
          <w:lang w:eastAsia="ru-RU"/>
        </w:rPr>
        <w:t>б’єкта</w:t>
      </w:r>
      <w:r w:rsidR="00B156B4" w:rsidRPr="002B3C2D">
        <w:rPr>
          <w:rFonts w:ascii="Times New Roman" w:eastAsia="Times New Roman" w:hAnsi="Times New Roman" w:cs="Times New Roman"/>
          <w:sz w:val="28"/>
          <w:szCs w:val="28"/>
          <w:lang w:eastAsia="ru-RU"/>
        </w:rPr>
        <w:t xml:space="preserve"> та Кінцевого бенефіціара, в тому числі забезпечувати залучення до</w:t>
      </w:r>
      <w:r w:rsidR="00103D63" w:rsidRPr="002B3C2D">
        <w:rPr>
          <w:rFonts w:ascii="Times New Roman" w:eastAsia="Times New Roman" w:hAnsi="Times New Roman" w:cs="Times New Roman"/>
          <w:sz w:val="28"/>
          <w:szCs w:val="28"/>
          <w:lang w:eastAsia="ru-RU"/>
        </w:rPr>
        <w:t xml:space="preserve"> виконання Фінансової угоди та </w:t>
      </w:r>
      <w:r w:rsidR="00CA13E1" w:rsidRPr="002B3C2D">
        <w:rPr>
          <w:rFonts w:ascii="Times New Roman" w:eastAsia="Times New Roman" w:hAnsi="Times New Roman" w:cs="Times New Roman"/>
          <w:sz w:val="28"/>
          <w:szCs w:val="28"/>
          <w:lang w:eastAsia="ru-RU"/>
        </w:rPr>
        <w:t>Субпроєкт</w:t>
      </w:r>
      <w:r w:rsidR="00B156B4" w:rsidRPr="002B3C2D">
        <w:rPr>
          <w:rFonts w:ascii="Times New Roman" w:eastAsia="Times New Roman" w:hAnsi="Times New Roman" w:cs="Times New Roman"/>
          <w:sz w:val="28"/>
          <w:szCs w:val="28"/>
          <w:lang w:eastAsia="ru-RU"/>
        </w:rPr>
        <w:t>у інші державні органи, відповідно до їх компетенції, приймати у разі потреби відповідні нормативно-</w:t>
      </w:r>
      <w:r w:rsidR="00042562" w:rsidRPr="002B3C2D">
        <w:rPr>
          <w:rFonts w:ascii="Times New Roman" w:eastAsia="Times New Roman" w:hAnsi="Times New Roman" w:cs="Times New Roman"/>
          <w:sz w:val="28"/>
          <w:szCs w:val="28"/>
          <w:lang w:eastAsia="ru-RU"/>
        </w:rPr>
        <w:t>розпорядчі</w:t>
      </w:r>
      <w:r w:rsidR="00B156B4" w:rsidRPr="002B3C2D">
        <w:rPr>
          <w:rFonts w:ascii="Times New Roman" w:eastAsia="Times New Roman" w:hAnsi="Times New Roman" w:cs="Times New Roman"/>
          <w:sz w:val="28"/>
          <w:szCs w:val="28"/>
          <w:lang w:eastAsia="ru-RU"/>
        </w:rPr>
        <w:t xml:space="preserve"> акти, забезпечит</w:t>
      </w:r>
      <w:r w:rsidR="00103D63" w:rsidRPr="002B3C2D">
        <w:rPr>
          <w:rFonts w:ascii="Times New Roman" w:eastAsia="Times New Roman" w:hAnsi="Times New Roman" w:cs="Times New Roman"/>
          <w:sz w:val="28"/>
          <w:szCs w:val="28"/>
          <w:lang w:eastAsia="ru-RU"/>
        </w:rPr>
        <w:t>и належне впровадження Кінцевим бенефіціаром</w:t>
      </w:r>
      <w:r w:rsidR="00940960" w:rsidRPr="002B3C2D">
        <w:rPr>
          <w:rFonts w:ascii="Times New Roman" w:eastAsia="Times New Roman" w:hAnsi="Times New Roman" w:cs="Times New Roman"/>
          <w:sz w:val="28"/>
          <w:szCs w:val="28"/>
          <w:lang w:eastAsia="ru-RU"/>
        </w:rPr>
        <w:t xml:space="preserve"> </w:t>
      </w:r>
      <w:r w:rsidR="00CA13E1" w:rsidRPr="002B3C2D">
        <w:rPr>
          <w:rFonts w:ascii="Times New Roman" w:eastAsia="Times New Roman" w:hAnsi="Times New Roman" w:cs="Times New Roman"/>
          <w:sz w:val="28"/>
          <w:szCs w:val="28"/>
          <w:lang w:eastAsia="ru-RU"/>
        </w:rPr>
        <w:t>Субпроєкт</w:t>
      </w:r>
      <w:r w:rsidR="00103D63" w:rsidRPr="002B3C2D">
        <w:rPr>
          <w:rFonts w:ascii="Times New Roman" w:eastAsia="Times New Roman" w:hAnsi="Times New Roman" w:cs="Times New Roman"/>
          <w:sz w:val="28"/>
          <w:szCs w:val="28"/>
          <w:lang w:eastAsia="ru-RU"/>
        </w:rPr>
        <w:t>у</w:t>
      </w:r>
      <w:r w:rsidR="00B156B4" w:rsidRPr="002B3C2D">
        <w:rPr>
          <w:rFonts w:ascii="Times New Roman" w:eastAsia="Times New Roman" w:hAnsi="Times New Roman" w:cs="Times New Roman"/>
          <w:sz w:val="28"/>
          <w:szCs w:val="28"/>
          <w:lang w:eastAsia="ru-RU"/>
        </w:rPr>
        <w:t xml:space="preserve"> та, в межах своєї компетенції, належне виконання умов Фінансової угоди та цієї Угоди, здійснювати контроль за на</w:t>
      </w:r>
      <w:r w:rsidR="00103D63" w:rsidRPr="002B3C2D">
        <w:rPr>
          <w:rFonts w:ascii="Times New Roman" w:eastAsia="Times New Roman" w:hAnsi="Times New Roman" w:cs="Times New Roman"/>
          <w:sz w:val="28"/>
          <w:szCs w:val="28"/>
          <w:lang w:eastAsia="ru-RU"/>
        </w:rPr>
        <w:t xml:space="preserve">лежним впровадженням </w:t>
      </w:r>
      <w:r w:rsidR="00CA13E1" w:rsidRPr="002B3C2D">
        <w:rPr>
          <w:rFonts w:ascii="Times New Roman" w:eastAsia="Times New Roman" w:hAnsi="Times New Roman" w:cs="Times New Roman"/>
          <w:sz w:val="28"/>
          <w:szCs w:val="28"/>
          <w:lang w:eastAsia="ru-RU"/>
        </w:rPr>
        <w:t>Субпроєкт</w:t>
      </w:r>
      <w:r w:rsidR="00103D63" w:rsidRPr="002B3C2D">
        <w:rPr>
          <w:rFonts w:ascii="Times New Roman" w:eastAsia="Times New Roman" w:hAnsi="Times New Roman" w:cs="Times New Roman"/>
          <w:sz w:val="28"/>
          <w:szCs w:val="28"/>
          <w:lang w:eastAsia="ru-RU"/>
        </w:rPr>
        <w:t>у</w:t>
      </w:r>
      <w:r w:rsidR="00B156B4" w:rsidRPr="002B3C2D">
        <w:rPr>
          <w:rFonts w:ascii="Times New Roman" w:eastAsia="Times New Roman" w:hAnsi="Times New Roman" w:cs="Times New Roman"/>
          <w:sz w:val="28"/>
          <w:szCs w:val="28"/>
          <w:lang w:eastAsia="ru-RU"/>
        </w:rPr>
        <w:t>.</w:t>
      </w:r>
    </w:p>
    <w:p w14:paraId="76492E58" w14:textId="77777777" w:rsidR="00835103" w:rsidRPr="002B3C2D" w:rsidRDefault="00835103" w:rsidP="00710AF3">
      <w:pPr>
        <w:spacing w:after="0" w:line="240" w:lineRule="auto"/>
        <w:ind w:firstLine="567"/>
        <w:jc w:val="both"/>
        <w:rPr>
          <w:rFonts w:ascii="Times New Roman" w:eastAsia="Times New Roman" w:hAnsi="Times New Roman" w:cs="Times New Roman"/>
          <w:b/>
          <w:sz w:val="28"/>
          <w:szCs w:val="28"/>
        </w:rPr>
      </w:pPr>
    </w:p>
    <w:p w14:paraId="7083E92A" w14:textId="77777777" w:rsidR="006457DD" w:rsidRPr="002B3C2D" w:rsidRDefault="0075338B" w:rsidP="0054045A">
      <w:pPr>
        <w:spacing w:after="120" w:line="240" w:lineRule="auto"/>
        <w:ind w:firstLine="567"/>
        <w:jc w:val="center"/>
        <w:rPr>
          <w:rFonts w:ascii="Times New Roman" w:eastAsia="Times New Roman" w:hAnsi="Times New Roman" w:cs="Times New Roman"/>
          <w:sz w:val="28"/>
          <w:szCs w:val="28"/>
        </w:rPr>
      </w:pPr>
      <w:r w:rsidRPr="002B3C2D">
        <w:rPr>
          <w:rFonts w:ascii="Times New Roman" w:eastAsia="Times New Roman" w:hAnsi="Times New Roman" w:cs="Times New Roman"/>
          <w:b/>
          <w:sz w:val="28"/>
          <w:szCs w:val="28"/>
        </w:rPr>
        <w:t>Стаття 3:</w:t>
      </w:r>
      <w:r w:rsidR="00953718" w:rsidRPr="002B3C2D">
        <w:rPr>
          <w:rFonts w:ascii="Times New Roman" w:eastAsia="Times New Roman" w:hAnsi="Times New Roman" w:cs="Times New Roman"/>
          <w:b/>
          <w:sz w:val="28"/>
          <w:szCs w:val="28"/>
        </w:rPr>
        <w:t xml:space="preserve"> </w:t>
      </w:r>
      <w:r w:rsidRPr="002B3C2D">
        <w:rPr>
          <w:rFonts w:ascii="Times New Roman" w:eastAsia="Times New Roman" w:hAnsi="Times New Roman" w:cs="Times New Roman"/>
          <w:b/>
          <w:sz w:val="28"/>
          <w:szCs w:val="28"/>
        </w:rPr>
        <w:t>Строк, цілі та умови надання Частини коштів</w:t>
      </w:r>
      <w:r w:rsidR="00B50BCF" w:rsidRPr="002B3C2D">
        <w:rPr>
          <w:rFonts w:ascii="Times New Roman" w:eastAsia="Times New Roman" w:hAnsi="Times New Roman" w:cs="Times New Roman"/>
          <w:b/>
          <w:sz w:val="28"/>
          <w:szCs w:val="28"/>
        </w:rPr>
        <w:t xml:space="preserve"> </w:t>
      </w:r>
      <w:r w:rsidRPr="002B3C2D">
        <w:rPr>
          <w:rFonts w:ascii="Times New Roman" w:eastAsia="Times New Roman" w:hAnsi="Times New Roman" w:cs="Times New Roman"/>
          <w:b/>
          <w:sz w:val="28"/>
          <w:szCs w:val="28"/>
        </w:rPr>
        <w:t>Позики</w:t>
      </w:r>
      <w:r w:rsidR="00B50BCF" w:rsidRPr="002B3C2D">
        <w:rPr>
          <w:rFonts w:ascii="Times New Roman" w:eastAsia="Times New Roman" w:hAnsi="Times New Roman" w:cs="Times New Roman"/>
          <w:b/>
          <w:sz w:val="28"/>
          <w:szCs w:val="28"/>
        </w:rPr>
        <w:t xml:space="preserve"> </w:t>
      </w:r>
      <w:r w:rsidRPr="002B3C2D">
        <w:rPr>
          <w:rFonts w:ascii="Times New Roman" w:eastAsia="Times New Roman" w:hAnsi="Times New Roman" w:cs="Times New Roman"/>
          <w:b/>
          <w:sz w:val="28"/>
          <w:szCs w:val="28"/>
        </w:rPr>
        <w:t>Кінцевому бенефіціару</w:t>
      </w:r>
    </w:p>
    <w:p w14:paraId="0F94F290" w14:textId="77777777" w:rsidR="0075338B" w:rsidRPr="002B3C2D" w:rsidRDefault="0075338B" w:rsidP="0075338B">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3.1.Частина коштів Позики надається Кінцевому бенеф</w:t>
      </w:r>
      <w:r w:rsidR="00103D63" w:rsidRPr="002B3C2D">
        <w:rPr>
          <w:rFonts w:ascii="Times New Roman" w:eastAsia="Times New Roman" w:hAnsi="Times New Roman" w:cs="Times New Roman"/>
          <w:sz w:val="28"/>
          <w:szCs w:val="28"/>
        </w:rPr>
        <w:t xml:space="preserve">іціару </w:t>
      </w:r>
      <w:r w:rsidR="00FF7B4D" w:rsidRPr="002B3C2D">
        <w:rPr>
          <w:rFonts w:ascii="Times New Roman" w:eastAsia="Times New Roman" w:hAnsi="Times New Roman" w:cs="Times New Roman"/>
          <w:sz w:val="28"/>
          <w:szCs w:val="28"/>
        </w:rPr>
        <w:t xml:space="preserve">протягом </w:t>
      </w:r>
      <w:r w:rsidR="00103D63" w:rsidRPr="002B3C2D">
        <w:rPr>
          <w:rFonts w:ascii="Times New Roman" w:eastAsia="Times New Roman" w:hAnsi="Times New Roman" w:cs="Times New Roman"/>
          <w:sz w:val="28"/>
          <w:szCs w:val="28"/>
        </w:rPr>
        <w:t>реалізації</w:t>
      </w:r>
      <w:r w:rsidR="00243EA5" w:rsidRPr="002B3C2D">
        <w:rPr>
          <w:rFonts w:ascii="Times New Roman" w:eastAsia="Times New Roman" w:hAnsi="Times New Roman" w:cs="Times New Roman"/>
          <w:sz w:val="28"/>
          <w:szCs w:val="28"/>
        </w:rPr>
        <w:t xml:space="preserve">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w:t>
      </w:r>
    </w:p>
    <w:p w14:paraId="602A2CFE" w14:textId="77777777" w:rsidR="00BA72C1" w:rsidRPr="002B3C2D" w:rsidRDefault="0075338B" w:rsidP="00BA72C1">
      <w:pPr>
        <w:spacing w:after="0" w:line="240" w:lineRule="auto"/>
        <w:ind w:firstLine="567"/>
        <w:jc w:val="both"/>
        <w:rPr>
          <w:rFonts w:ascii="Times New Roman" w:hAnsi="Times New Roman"/>
          <w:sz w:val="28"/>
          <w:szCs w:val="28"/>
        </w:rPr>
      </w:pPr>
      <w:r w:rsidRPr="002B3C2D">
        <w:rPr>
          <w:rFonts w:ascii="Times New Roman" w:eastAsia="Times New Roman" w:hAnsi="Times New Roman" w:cs="Times New Roman"/>
          <w:sz w:val="28"/>
          <w:szCs w:val="28"/>
        </w:rPr>
        <w:t xml:space="preserve">3.2. </w:t>
      </w:r>
      <w:r w:rsidR="00BA72C1" w:rsidRPr="002B3C2D">
        <w:rPr>
          <w:rFonts w:ascii="Times New Roman" w:hAnsi="Times New Roman"/>
          <w:sz w:val="28"/>
          <w:szCs w:val="28"/>
        </w:rPr>
        <w:t>Частина коштів Позики надається Кінцевому бенефіціару для цілей фінансування виключно вартості витрат на впровадження Субпроєкту (без ПДВ</w:t>
      </w:r>
      <w:r w:rsidR="00280F34" w:rsidRPr="002B3C2D">
        <w:rPr>
          <w:rFonts w:ascii="Times New Roman" w:hAnsi="Times New Roman"/>
          <w:sz w:val="28"/>
          <w:szCs w:val="28"/>
        </w:rPr>
        <w:t xml:space="preserve"> </w:t>
      </w:r>
      <w:r w:rsidR="00D458E2" w:rsidRPr="002B3C2D">
        <w:rPr>
          <w:rFonts w:ascii="Times New Roman" w:hAnsi="Times New Roman" w:cs="Times New Roman"/>
          <w:sz w:val="28"/>
          <w:szCs w:val="24"/>
          <w:shd w:val="clear" w:color="auto" w:fill="FFFFFF"/>
          <w:rPrChange w:id="54" w:author="Admin" w:date="2023-12-01T10:45:00Z">
            <w:rPr>
              <w:rFonts w:ascii="Times New Roman" w:hAnsi="Times New Roman" w:cs="Times New Roman"/>
              <w:color w:val="333333"/>
              <w:sz w:val="28"/>
              <w:szCs w:val="24"/>
              <w:shd w:val="clear" w:color="auto" w:fill="FFFFFF"/>
            </w:rPr>
          </w:rPrChange>
        </w:rPr>
        <w:t>та інших </w:t>
      </w:r>
      <w:r w:rsidR="00AF1EDC" w:rsidRPr="002B3C2D">
        <w:rPr>
          <w:rFonts w:ascii="Times New Roman" w:hAnsi="Times New Roman" w:cs="Times New Roman"/>
          <w:sz w:val="28"/>
          <w:szCs w:val="24"/>
          <w:shd w:val="clear" w:color="auto" w:fill="FFFFFF"/>
        </w:rPr>
        <w:t>податків </w:t>
      </w:r>
      <w:r w:rsidR="00D458E2" w:rsidRPr="002B3C2D">
        <w:rPr>
          <w:rFonts w:ascii="Times New Roman" w:hAnsi="Times New Roman" w:cs="Times New Roman"/>
          <w:sz w:val="28"/>
          <w:szCs w:val="24"/>
          <w:shd w:val="clear" w:color="auto" w:fill="FFFFFF"/>
        </w:rPr>
        <w:t>і зборів</w:t>
      </w:r>
      <w:r w:rsidR="00C31A65" w:rsidRPr="002B3C2D">
        <w:rPr>
          <w:rFonts w:ascii="Times New Roman" w:hAnsi="Times New Roman"/>
          <w:sz w:val="28"/>
          <w:szCs w:val="28"/>
        </w:rPr>
        <w:t xml:space="preserve">). За рахунок коштів Позики неприйнятними є витрати: ПДВ та інші податки і збори, відчуження землі, придбання будівель, обслуговування та інші експлуатаційні та операційні витрати, придбання вживаних активів, відсотки під час будівництва, придбання ліцензій для використання негенерованих державних ресурсів (наприклад, ліцензій телекомунікацій), патентів, брендів та торгових марок, </w:t>
      </w:r>
      <w:r w:rsidR="00D458E2" w:rsidRPr="002B3C2D">
        <w:rPr>
          <w:rFonts w:ascii="Times New Roman" w:hAnsi="Times New Roman" w:cs="Times New Roman"/>
          <w:sz w:val="28"/>
          <w:szCs w:val="24"/>
          <w:shd w:val="clear" w:color="auto" w:fill="FFFFFF"/>
        </w:rPr>
        <w:t xml:space="preserve"> </w:t>
      </w:r>
      <w:r w:rsidR="00D458E2" w:rsidRPr="002B3C2D">
        <w:rPr>
          <w:rFonts w:ascii="Times New Roman" w:eastAsia="Times New Roman" w:hAnsi="Times New Roman" w:cs="Times New Roman"/>
          <w:sz w:val="28"/>
          <w:szCs w:val="28"/>
          <w:lang w:eastAsia="ru-RU"/>
        </w:rPr>
        <w:t xml:space="preserve">як визначено </w:t>
      </w:r>
      <w:r w:rsidR="00D458E2" w:rsidRPr="002B3C2D">
        <w:rPr>
          <w:rFonts w:ascii="Times New Roman" w:eastAsia="Times New Roman" w:hAnsi="Times New Roman" w:cs="Times New Roman"/>
          <w:sz w:val="28"/>
          <w:szCs w:val="28"/>
        </w:rPr>
        <w:t>пунктом А.1.4 «Загальні положення» Додатку А «</w:t>
      </w:r>
      <w:r w:rsidR="00D458E2" w:rsidRPr="002B3C2D">
        <w:rPr>
          <w:rFonts w:ascii="Times New Roman" w:eastAsia="Times New Roman" w:hAnsi="Times New Roman" w:cs="Times New Roman"/>
          <w:sz w:val="28"/>
          <w:szCs w:val="28"/>
          <w:lang w:eastAsia="ru-RU"/>
        </w:rPr>
        <w:t xml:space="preserve">Специфікація проекту та звітність» </w:t>
      </w:r>
      <w:r w:rsidR="00D458E2" w:rsidRPr="002B3C2D">
        <w:rPr>
          <w:rFonts w:ascii="Times New Roman" w:eastAsia="Times New Roman" w:hAnsi="Times New Roman" w:cs="Times New Roman"/>
          <w:sz w:val="28"/>
          <w:szCs w:val="28"/>
        </w:rPr>
        <w:t>Фінансової угоди</w:t>
      </w:r>
      <w:r w:rsidR="00066BA5" w:rsidRPr="002B3C2D">
        <w:rPr>
          <w:rFonts w:ascii="Times New Roman" w:eastAsia="Times New Roman" w:hAnsi="Times New Roman" w:cs="Times New Roman"/>
          <w:sz w:val="28"/>
          <w:szCs w:val="28"/>
        </w:rPr>
        <w:t>.</w:t>
      </w:r>
    </w:p>
    <w:p w14:paraId="4D0CEC55" w14:textId="77777777" w:rsidR="0075338B" w:rsidRPr="002B3C2D" w:rsidRDefault="0075338B"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lastRenderedPageBreak/>
        <w:t>3.3. Частина коштів Позики, що надається Кінцевому бенефіціару, спрямовується на закупівлю товарів, робіт та послуг, необх</w:t>
      </w:r>
      <w:r w:rsidR="00103D63" w:rsidRPr="002B3C2D">
        <w:rPr>
          <w:rFonts w:ascii="Times New Roman" w:eastAsia="Times New Roman" w:hAnsi="Times New Roman" w:cs="Times New Roman"/>
          <w:sz w:val="28"/>
          <w:szCs w:val="28"/>
          <w:lang w:eastAsia="ru-RU"/>
        </w:rPr>
        <w:t xml:space="preserve">ідних для реалізації </w:t>
      </w:r>
      <w:r w:rsidR="00CA13E1" w:rsidRPr="002B3C2D">
        <w:rPr>
          <w:rFonts w:ascii="Times New Roman" w:eastAsia="Times New Roman" w:hAnsi="Times New Roman" w:cs="Times New Roman"/>
          <w:sz w:val="28"/>
          <w:szCs w:val="28"/>
          <w:lang w:eastAsia="ru-RU"/>
        </w:rPr>
        <w:t>Субпроєкт</w:t>
      </w:r>
      <w:r w:rsidR="00103D63" w:rsidRPr="002B3C2D">
        <w:rPr>
          <w:rFonts w:ascii="Times New Roman" w:eastAsia="Times New Roman" w:hAnsi="Times New Roman" w:cs="Times New Roman"/>
          <w:sz w:val="28"/>
          <w:szCs w:val="28"/>
          <w:lang w:eastAsia="ru-RU"/>
        </w:rPr>
        <w:t>у</w:t>
      </w:r>
      <w:r w:rsidRPr="002B3C2D">
        <w:rPr>
          <w:rFonts w:ascii="Times New Roman" w:eastAsia="Times New Roman" w:hAnsi="Times New Roman" w:cs="Times New Roman"/>
          <w:sz w:val="28"/>
          <w:szCs w:val="28"/>
          <w:lang w:eastAsia="ru-RU"/>
        </w:rPr>
        <w:t>.</w:t>
      </w:r>
    </w:p>
    <w:p w14:paraId="03D34D7A" w14:textId="77777777" w:rsidR="0075338B" w:rsidRPr="002B3C2D" w:rsidRDefault="0075338B"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3.4. Використання Частини коштів Позики здійснюється з дотриманням умов Фінансової угоди, Угоди про впровадження та цієї Угоди.</w:t>
      </w:r>
    </w:p>
    <w:p w14:paraId="5C4FF791" w14:textId="553EE3B5" w:rsidR="0081265E" w:rsidRPr="002B3C2D" w:rsidRDefault="0081265E" w:rsidP="0081265E">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3.5. На </w:t>
      </w:r>
      <w:r w:rsidRPr="002B3C2D">
        <w:rPr>
          <w:rFonts w:ascii="Times New Roman" w:eastAsia="Times New Roman" w:hAnsi="Times New Roman" w:cs="Times New Roman"/>
          <w:sz w:val="28"/>
          <w:szCs w:val="28"/>
        </w:rPr>
        <w:t xml:space="preserve">Власника </w:t>
      </w:r>
      <w:r w:rsidR="0079700B" w:rsidRPr="002B3C2D">
        <w:rPr>
          <w:rFonts w:ascii="Times New Roman" w:eastAsia="Times New Roman" w:hAnsi="Times New Roman" w:cs="Times New Roman"/>
          <w:sz w:val="28"/>
          <w:szCs w:val="28"/>
        </w:rPr>
        <w:t>об’єкт</w:t>
      </w:r>
      <w:r w:rsidR="00556C41" w:rsidRPr="002B3C2D">
        <w:rPr>
          <w:rFonts w:ascii="Times New Roman" w:eastAsia="Times New Roman" w:hAnsi="Times New Roman" w:cs="Times New Roman"/>
          <w:sz w:val="28"/>
          <w:szCs w:val="28"/>
        </w:rPr>
        <w:t>а</w:t>
      </w:r>
      <w:r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lang w:eastAsia="ru-RU"/>
        </w:rPr>
        <w:t>покладається обов’язок з</w:t>
      </w:r>
      <w:r w:rsidRPr="002B3C2D">
        <w:rPr>
          <w:rFonts w:ascii="Times New Roman" w:eastAsia="Times New Roman" w:hAnsi="Times New Roman" w:cs="Times New Roman"/>
          <w:sz w:val="28"/>
          <w:szCs w:val="28"/>
          <w:bdr w:val="none" w:sz="0" w:space="0" w:color="auto" w:frame="1"/>
          <w:lang w:eastAsia="ru-RU" w:bidi="he-IL"/>
        </w:rPr>
        <w:t>дійснити необхідні та достатні заходи для забезпечення наявності коштів у</w:t>
      </w:r>
      <w:r w:rsidRPr="002B3C2D">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Pr="002B3C2D">
        <w:rPr>
          <w:rFonts w:ascii="Times New Roman" w:eastAsia="Times New Roman" w:hAnsi="Times New Roman" w:cs="Times New Roman"/>
          <w:sz w:val="28"/>
          <w:szCs w:val="28"/>
          <w:bdr w:val="none" w:sz="0" w:space="0" w:color="auto" w:frame="1"/>
          <w:lang w:eastAsia="ru-RU" w:bidi="he-IL"/>
        </w:rPr>
        <w:t xml:space="preserve"> або забезпечити співфінансування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 за власний рахунок.</w:t>
      </w:r>
    </w:p>
    <w:p w14:paraId="02D96300" w14:textId="68B28B44" w:rsidR="00205AF5" w:rsidRPr="002B3C2D" w:rsidRDefault="0075338B" w:rsidP="00205AF5">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3.</w:t>
      </w:r>
      <w:r w:rsidR="0081265E" w:rsidRPr="002B3C2D">
        <w:rPr>
          <w:rFonts w:ascii="Times New Roman" w:eastAsia="Times New Roman" w:hAnsi="Times New Roman" w:cs="Times New Roman"/>
          <w:sz w:val="28"/>
          <w:szCs w:val="28"/>
          <w:lang w:eastAsia="ru-RU"/>
        </w:rPr>
        <w:t>6</w:t>
      </w:r>
      <w:r w:rsidRPr="002B3C2D">
        <w:rPr>
          <w:rFonts w:ascii="Times New Roman" w:eastAsia="Times New Roman" w:hAnsi="Times New Roman" w:cs="Times New Roman"/>
          <w:sz w:val="28"/>
          <w:szCs w:val="28"/>
          <w:lang w:eastAsia="ru-RU"/>
        </w:rPr>
        <w:t xml:space="preserve">. У разі невиконання </w:t>
      </w:r>
      <w:r w:rsidR="00F54B79" w:rsidRPr="002B3C2D">
        <w:rPr>
          <w:rFonts w:ascii="Times New Roman" w:eastAsia="Times New Roman" w:hAnsi="Times New Roman" w:cs="Times New Roman"/>
          <w:sz w:val="28"/>
          <w:szCs w:val="28"/>
          <w:lang w:eastAsia="ru-RU"/>
        </w:rPr>
        <w:t>В</w:t>
      </w:r>
      <w:r w:rsidR="009B2BA8" w:rsidRPr="002B3C2D">
        <w:rPr>
          <w:rFonts w:ascii="Times New Roman" w:eastAsia="Times New Roman" w:hAnsi="Times New Roman" w:cs="Times New Roman"/>
          <w:sz w:val="28"/>
          <w:szCs w:val="28"/>
          <w:lang w:eastAsia="ru-RU"/>
        </w:rPr>
        <w:t xml:space="preserve">ласником </w:t>
      </w:r>
      <w:r w:rsidR="0079700B" w:rsidRPr="002B3C2D">
        <w:rPr>
          <w:rFonts w:ascii="Times New Roman" w:eastAsia="Times New Roman" w:hAnsi="Times New Roman" w:cs="Times New Roman"/>
          <w:sz w:val="28"/>
          <w:szCs w:val="28"/>
          <w:lang w:eastAsia="ru-RU"/>
        </w:rPr>
        <w:t>об’єкт</w:t>
      </w:r>
      <w:r w:rsidR="00556C41" w:rsidRPr="002B3C2D">
        <w:rPr>
          <w:rFonts w:ascii="Times New Roman" w:eastAsia="Times New Roman" w:hAnsi="Times New Roman" w:cs="Times New Roman"/>
          <w:sz w:val="28"/>
          <w:szCs w:val="28"/>
          <w:lang w:eastAsia="ru-RU"/>
        </w:rPr>
        <w:t>а</w:t>
      </w:r>
      <w:r w:rsidR="00F54B79" w:rsidRPr="002B3C2D">
        <w:rPr>
          <w:rFonts w:ascii="Times New Roman" w:eastAsia="Times New Roman" w:hAnsi="Times New Roman" w:cs="Times New Roman"/>
          <w:sz w:val="28"/>
          <w:szCs w:val="28"/>
          <w:lang w:eastAsia="ru-RU"/>
        </w:rPr>
        <w:t>,</w:t>
      </w:r>
      <w:r w:rsidR="009B2BA8"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Кінцевим бенефіціаром </w:t>
      </w:r>
      <w:r w:rsidR="00337262" w:rsidRPr="002B3C2D">
        <w:rPr>
          <w:rFonts w:ascii="Times New Roman" w:eastAsia="Times New Roman" w:hAnsi="Times New Roman" w:cs="Times New Roman"/>
          <w:sz w:val="28"/>
          <w:szCs w:val="28"/>
          <w:lang w:eastAsia="ru-RU"/>
        </w:rPr>
        <w:t>(</w:t>
      </w:r>
      <w:r w:rsidR="004C46F4" w:rsidRPr="002B3C2D">
        <w:rPr>
          <w:rFonts w:ascii="Times New Roman" w:eastAsia="Times New Roman" w:hAnsi="Times New Roman" w:cs="Times New Roman"/>
          <w:sz w:val="28"/>
          <w:szCs w:val="28"/>
          <w:lang w:eastAsia="ru-RU"/>
        </w:rPr>
        <w:t>Розпорядником субвенції</w:t>
      </w:r>
      <w:r w:rsidR="00337262" w:rsidRPr="002B3C2D">
        <w:rPr>
          <w:rFonts w:ascii="Times New Roman" w:eastAsia="Times New Roman" w:hAnsi="Times New Roman" w:cs="Times New Roman"/>
          <w:sz w:val="28"/>
          <w:szCs w:val="28"/>
          <w:lang w:eastAsia="ru-RU"/>
        </w:rPr>
        <w:t>)</w:t>
      </w:r>
      <w:r w:rsidR="004C46F4"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будь-якого зобов’язання, покладеного на нього в обмін на будь-яку Частину коштів Позики, надану йому, Мінфін, у співпраці з </w:t>
      </w:r>
      <w:r w:rsidR="00527D85"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може застосувати </w:t>
      </w:r>
      <w:r w:rsidR="004C46F4" w:rsidRPr="002B3C2D">
        <w:rPr>
          <w:rFonts w:ascii="Times New Roman" w:eastAsia="Times New Roman" w:hAnsi="Times New Roman" w:cs="Times New Roman"/>
          <w:sz w:val="28"/>
          <w:szCs w:val="28"/>
          <w:lang w:eastAsia="ru-RU"/>
        </w:rPr>
        <w:t>наведені</w:t>
      </w:r>
      <w:r w:rsidRPr="002B3C2D">
        <w:rPr>
          <w:rFonts w:ascii="Times New Roman" w:eastAsia="Times New Roman" w:hAnsi="Times New Roman" w:cs="Times New Roman"/>
          <w:sz w:val="28"/>
          <w:szCs w:val="28"/>
          <w:lang w:eastAsia="ru-RU"/>
        </w:rPr>
        <w:t xml:space="preserve"> нижче заходи:</w:t>
      </w:r>
      <w:r w:rsidR="00F54B79"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(a) перерозподілити кошти відповідної Частини коштів Позики на інший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 іншого кінцевого бенефіціара,</w:t>
      </w:r>
      <w:r w:rsidR="004C46F4" w:rsidRPr="002B3C2D">
        <w:rPr>
          <w:rFonts w:ascii="Times New Roman" w:eastAsia="Times New Roman" w:hAnsi="Times New Roman" w:cs="Times New Roman"/>
          <w:sz w:val="28"/>
          <w:szCs w:val="28"/>
          <w:lang w:eastAsia="ru-RU"/>
        </w:rPr>
        <w:t xml:space="preserve"> (б) призупинити фінансування </w:t>
      </w:r>
      <w:r w:rsidR="00CA13E1" w:rsidRPr="002B3C2D">
        <w:rPr>
          <w:rFonts w:ascii="Times New Roman" w:eastAsia="Times New Roman" w:hAnsi="Times New Roman" w:cs="Times New Roman"/>
          <w:sz w:val="28"/>
          <w:szCs w:val="28"/>
          <w:lang w:eastAsia="ru-RU"/>
        </w:rPr>
        <w:t>Субпроєкт</w:t>
      </w:r>
      <w:r w:rsidR="004C46F4" w:rsidRPr="002B3C2D">
        <w:rPr>
          <w:rFonts w:ascii="Times New Roman" w:eastAsia="Times New Roman" w:hAnsi="Times New Roman" w:cs="Times New Roman"/>
          <w:sz w:val="28"/>
          <w:szCs w:val="28"/>
          <w:lang w:eastAsia="ru-RU"/>
        </w:rPr>
        <w:t>у та/або (в</w:t>
      </w:r>
      <w:r w:rsidRPr="002B3C2D">
        <w:rPr>
          <w:rFonts w:ascii="Times New Roman" w:eastAsia="Times New Roman" w:hAnsi="Times New Roman" w:cs="Times New Roman"/>
          <w:sz w:val="28"/>
          <w:szCs w:val="28"/>
          <w:lang w:eastAsia="ru-RU"/>
        </w:rPr>
        <w:t>) пр</w:t>
      </w:r>
      <w:r w:rsidR="00243EA5" w:rsidRPr="002B3C2D">
        <w:rPr>
          <w:rFonts w:ascii="Times New Roman" w:eastAsia="Times New Roman" w:hAnsi="Times New Roman" w:cs="Times New Roman"/>
          <w:sz w:val="28"/>
          <w:szCs w:val="28"/>
          <w:lang w:eastAsia="ru-RU"/>
        </w:rPr>
        <w:t xml:space="preserve">ипинити фінансування </w:t>
      </w:r>
      <w:r w:rsidR="00CA13E1" w:rsidRPr="002B3C2D">
        <w:rPr>
          <w:rFonts w:ascii="Times New Roman" w:eastAsia="Times New Roman" w:hAnsi="Times New Roman" w:cs="Times New Roman"/>
          <w:sz w:val="28"/>
          <w:szCs w:val="28"/>
          <w:lang w:eastAsia="ru-RU"/>
        </w:rPr>
        <w:t>Субпроєкт</w:t>
      </w:r>
      <w:r w:rsidR="00243EA5" w:rsidRPr="002B3C2D">
        <w:rPr>
          <w:rFonts w:ascii="Times New Roman" w:eastAsia="Times New Roman" w:hAnsi="Times New Roman" w:cs="Times New Roman"/>
          <w:sz w:val="28"/>
          <w:szCs w:val="28"/>
          <w:lang w:eastAsia="ru-RU"/>
        </w:rPr>
        <w:t>у</w:t>
      </w:r>
      <w:r w:rsidR="0057172A" w:rsidRPr="002B3C2D">
        <w:rPr>
          <w:rFonts w:ascii="Times New Roman" w:eastAsia="Times New Roman" w:hAnsi="Times New Roman" w:cs="Times New Roman"/>
          <w:sz w:val="28"/>
          <w:szCs w:val="28"/>
          <w:lang w:eastAsia="ru-RU"/>
        </w:rPr>
        <w:t>.</w:t>
      </w:r>
    </w:p>
    <w:p w14:paraId="68B7AB00" w14:textId="77777777" w:rsidR="00205AF5" w:rsidRPr="002B3C2D" w:rsidRDefault="00205AF5" w:rsidP="00205AF5">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rPr>
        <w:t>При застосуванні зазначених в цьому пункті Угоди заходів Кінцевий бенефіціар повертає Частину коштів Позики протягом 20</w:t>
      </w:r>
      <w:r w:rsidR="009658D8" w:rsidRPr="002B3C2D">
        <w:rPr>
          <w:rFonts w:ascii="Times New Roman" w:eastAsia="Times New Roman" w:hAnsi="Times New Roman" w:cs="Times New Roman"/>
          <w:sz w:val="28"/>
          <w:szCs w:val="28"/>
          <w:lang w:eastAsia="ru-RU"/>
        </w:rPr>
        <w:t xml:space="preserve"> робочих</w:t>
      </w:r>
      <w:r w:rsidRPr="002B3C2D">
        <w:rPr>
          <w:rFonts w:ascii="Times New Roman" w:eastAsia="Times New Roman" w:hAnsi="Times New Roman" w:cs="Times New Roman"/>
          <w:sz w:val="28"/>
          <w:szCs w:val="28"/>
          <w:lang w:eastAsia="ru-RU"/>
        </w:rPr>
        <w:t xml:space="preserve"> днів після письмового повідомлення </w:t>
      </w:r>
      <w:r w:rsidR="00527D85"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про повернення коштів </w:t>
      </w:r>
      <w:r w:rsidRPr="002B3C2D">
        <w:rPr>
          <w:rFonts w:ascii="Times New Roman" w:eastAsia="Times New Roman" w:hAnsi="Times New Roman" w:cs="Times New Roman"/>
          <w:sz w:val="28"/>
          <w:szCs w:val="28"/>
          <w:bdr w:val="none" w:sz="0" w:space="0" w:color="auto" w:frame="1"/>
          <w:lang w:eastAsia="ru-RU" w:bidi="he-IL"/>
        </w:rPr>
        <w:t>у визначеному Мінфіном розмірі та на вказаний Мінфіном рахунок.</w:t>
      </w:r>
    </w:p>
    <w:p w14:paraId="6927FB16" w14:textId="24959ADA" w:rsidR="005362E5" w:rsidRPr="002B3C2D" w:rsidRDefault="005362E5" w:rsidP="005362E5">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rPr>
        <w:t>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бенефі</w:t>
      </w:r>
      <w:r w:rsidR="00A06EA2" w:rsidRPr="002B3C2D">
        <w:rPr>
          <w:rFonts w:ascii="Times New Roman" w:eastAsia="Times New Roman" w:hAnsi="Times New Roman" w:cs="Times New Roman"/>
          <w:sz w:val="28"/>
          <w:szCs w:val="28"/>
          <w:lang w:eastAsia="ru-RU"/>
        </w:rPr>
        <w:t>ці</w:t>
      </w:r>
      <w:r w:rsidRPr="002B3C2D">
        <w:rPr>
          <w:rFonts w:ascii="Times New Roman" w:eastAsia="Times New Roman" w:hAnsi="Times New Roman" w:cs="Times New Roman"/>
          <w:sz w:val="28"/>
          <w:szCs w:val="28"/>
          <w:lang w:eastAsia="ru-RU"/>
        </w:rPr>
        <w:t>ар повертає Частину коштів Позики протягом 20</w:t>
      </w:r>
      <w:r w:rsidR="00592FC9" w:rsidRPr="002B3C2D">
        <w:rPr>
          <w:rFonts w:ascii="Times New Roman" w:eastAsia="Times New Roman" w:hAnsi="Times New Roman" w:cs="Times New Roman"/>
          <w:sz w:val="28"/>
          <w:szCs w:val="28"/>
          <w:lang w:eastAsia="ru-RU"/>
        </w:rPr>
        <w:t xml:space="preserve"> (двадцяти)</w:t>
      </w:r>
      <w:r w:rsidR="009658D8" w:rsidRPr="002B3C2D">
        <w:rPr>
          <w:rFonts w:ascii="Times New Roman" w:eastAsia="Times New Roman" w:hAnsi="Times New Roman" w:cs="Times New Roman"/>
          <w:sz w:val="28"/>
          <w:szCs w:val="28"/>
          <w:lang w:eastAsia="ru-RU"/>
        </w:rPr>
        <w:t xml:space="preserve"> робочих</w:t>
      </w:r>
      <w:r w:rsidRPr="002B3C2D">
        <w:rPr>
          <w:rFonts w:ascii="Times New Roman" w:eastAsia="Times New Roman" w:hAnsi="Times New Roman" w:cs="Times New Roman"/>
          <w:sz w:val="28"/>
          <w:szCs w:val="28"/>
          <w:lang w:eastAsia="ru-RU"/>
        </w:rPr>
        <w:t xml:space="preserve"> днів після письмового повідомлення </w:t>
      </w:r>
      <w:r w:rsidR="00527D85"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про повернення коштів </w:t>
      </w:r>
      <w:r w:rsidRPr="002B3C2D">
        <w:rPr>
          <w:rFonts w:ascii="Times New Roman" w:eastAsia="Times New Roman" w:hAnsi="Times New Roman" w:cs="Times New Roman"/>
          <w:sz w:val="28"/>
          <w:szCs w:val="28"/>
          <w:bdr w:val="none" w:sz="0" w:space="0" w:color="auto" w:frame="1"/>
          <w:lang w:eastAsia="ru-RU" w:bidi="he-IL"/>
        </w:rPr>
        <w:t xml:space="preserve">у визначеному </w:t>
      </w:r>
      <w:r w:rsidR="00527D85" w:rsidRPr="002B3C2D">
        <w:rPr>
          <w:rFonts w:ascii="Times New Roman" w:eastAsia="Times New Roman" w:hAnsi="Times New Roman" w:cs="Times New Roman"/>
          <w:sz w:val="28"/>
          <w:szCs w:val="28"/>
        </w:rPr>
        <w:t>Мінінфраструктури</w:t>
      </w:r>
      <w:r w:rsidR="00FC400F" w:rsidRPr="002B3C2D">
        <w:rPr>
          <w:rFonts w:ascii="Times New Roman" w:eastAsia="Times New Roman" w:hAnsi="Times New Roman" w:cs="Times New Roman"/>
          <w:sz w:val="28"/>
          <w:szCs w:val="28"/>
          <w:bdr w:val="none" w:sz="0" w:space="0" w:color="auto" w:frame="1"/>
          <w:lang w:eastAsia="ru-RU" w:bidi="he-IL"/>
        </w:rPr>
        <w:t xml:space="preserve"> та/або </w:t>
      </w:r>
      <w:r w:rsidRPr="002B3C2D">
        <w:rPr>
          <w:rFonts w:ascii="Times New Roman" w:eastAsia="Times New Roman" w:hAnsi="Times New Roman" w:cs="Times New Roman"/>
          <w:sz w:val="28"/>
          <w:szCs w:val="28"/>
          <w:bdr w:val="none" w:sz="0" w:space="0" w:color="auto" w:frame="1"/>
          <w:lang w:eastAsia="ru-RU" w:bidi="he-IL"/>
        </w:rPr>
        <w:t>Мінфіном розмірі та на вказаний Мінфіном рахунок.</w:t>
      </w:r>
    </w:p>
    <w:p w14:paraId="3DD874E7" w14:textId="77777777" w:rsidR="006A23D2" w:rsidRPr="002B3C2D" w:rsidRDefault="0057172A" w:rsidP="00BE2746">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bdr w:val="none" w:sz="0" w:space="0" w:color="auto" w:frame="1"/>
          <w:lang w:eastAsia="ru-RU" w:bidi="he-IL"/>
        </w:rPr>
        <w:t xml:space="preserve">3.8. У разі невиконання Кінцевим бенефіціаром зобов’язання щодо укладання договору про закупівлю робіт </w:t>
      </w:r>
      <w:r w:rsidRPr="002B3C2D">
        <w:rPr>
          <w:rFonts w:ascii="Times New Roman" w:eastAsia="Times New Roman" w:hAnsi="Times New Roman" w:cs="Times New Roman"/>
          <w:sz w:val="28"/>
          <w:szCs w:val="28"/>
          <w:lang w:eastAsia="ru-RU"/>
        </w:rPr>
        <w:t xml:space="preserve">для реалізації Субпроєкту протягом одного року з моменту </w:t>
      </w:r>
      <w:r w:rsidRPr="002B3C2D">
        <w:rPr>
          <w:rFonts w:ascii="Times New Roman" w:hAnsi="Times New Roman" w:cs="Times New Roman"/>
          <w:sz w:val="28"/>
          <w:szCs w:val="28"/>
        </w:rPr>
        <w:t>виділення коштів для фінансування Субпроєкту</w:t>
      </w:r>
      <w:r w:rsidRPr="002B3C2D">
        <w:rPr>
          <w:rFonts w:ascii="Times New Roman" w:eastAsia="Times New Roman" w:hAnsi="Times New Roman" w:cs="Times New Roman"/>
          <w:sz w:val="28"/>
          <w:szCs w:val="28"/>
          <w:lang w:eastAsia="ru-RU"/>
        </w:rPr>
        <w:t xml:space="preserve">, такий Субпроєкт </w:t>
      </w:r>
      <w:r w:rsidR="00BE2746" w:rsidRPr="002B3C2D">
        <w:rPr>
          <w:rFonts w:ascii="Times New Roman" w:eastAsia="Times New Roman" w:hAnsi="Times New Roman" w:cs="Times New Roman"/>
          <w:sz w:val="28"/>
          <w:szCs w:val="28"/>
          <w:lang w:eastAsia="ru-RU"/>
        </w:rPr>
        <w:t xml:space="preserve">може бути виключено </w:t>
      </w:r>
      <w:r w:rsidR="00527D85" w:rsidRPr="002B3C2D">
        <w:rPr>
          <w:rFonts w:ascii="Times New Roman" w:eastAsia="Times New Roman" w:hAnsi="Times New Roman" w:cs="Times New Roman"/>
          <w:sz w:val="28"/>
          <w:szCs w:val="28"/>
        </w:rPr>
        <w:t>Мінінфраструктури</w:t>
      </w:r>
      <w:r w:rsidR="00BE2746" w:rsidRPr="002B3C2D">
        <w:rPr>
          <w:rFonts w:ascii="Times New Roman" w:eastAsia="Times New Roman" w:hAnsi="Times New Roman" w:cs="Times New Roman"/>
          <w:sz w:val="28"/>
          <w:szCs w:val="28"/>
          <w:lang w:eastAsia="ru-RU"/>
        </w:rPr>
        <w:t xml:space="preserve"> з реалізації в рамках Програми з відновлення України</w:t>
      </w:r>
      <w:r w:rsidR="00066BA5" w:rsidRPr="002B3C2D">
        <w:rPr>
          <w:rFonts w:ascii="Times New Roman" w:eastAsia="Times New Roman" w:hAnsi="Times New Roman" w:cs="Times New Roman"/>
          <w:sz w:val="28"/>
          <w:szCs w:val="28"/>
          <w:lang w:eastAsia="ru-RU"/>
        </w:rPr>
        <w:t>.</w:t>
      </w:r>
      <w:r w:rsidR="00BE2746" w:rsidRPr="002B3C2D" w:rsidDel="00BE2746">
        <w:rPr>
          <w:rFonts w:ascii="Times New Roman" w:eastAsia="Times New Roman" w:hAnsi="Times New Roman" w:cs="Times New Roman"/>
          <w:sz w:val="28"/>
          <w:szCs w:val="28"/>
          <w:lang w:eastAsia="ru-RU"/>
        </w:rPr>
        <w:t xml:space="preserve"> </w:t>
      </w:r>
    </w:p>
    <w:p w14:paraId="340989B3" w14:textId="77777777" w:rsidR="006457DD" w:rsidRPr="002B3C2D" w:rsidRDefault="0075338B" w:rsidP="0054045A">
      <w:pPr>
        <w:overflowPunct w:val="0"/>
        <w:autoSpaceDE w:val="0"/>
        <w:autoSpaceDN w:val="0"/>
        <w:adjustRightInd w:val="0"/>
        <w:spacing w:after="120" w:line="240" w:lineRule="auto"/>
        <w:ind w:firstLine="567"/>
        <w:jc w:val="center"/>
        <w:textAlignment w:val="baseline"/>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4: Порядок надання Частини коштів Позики</w:t>
      </w:r>
    </w:p>
    <w:p w14:paraId="6CF47250" w14:textId="77777777" w:rsidR="0075338B" w:rsidRPr="002B3C2D" w:rsidRDefault="0075338B" w:rsidP="0075338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4.1. Надання Частини коштів Позики здійснюється відповідно до вимог ЄІБ, Фінансової угоди, </w:t>
      </w:r>
      <w:r w:rsidRPr="002B3C2D">
        <w:rPr>
          <w:rFonts w:ascii="Times New Roman" w:eastAsia="Times New Roman" w:hAnsi="Times New Roman" w:cs="Times New Roman"/>
          <w:sz w:val="28"/>
          <w:szCs w:val="28"/>
        </w:rPr>
        <w:t xml:space="preserve">постанови Кабінету Міністрів України від </w:t>
      </w:r>
      <w:r w:rsidR="00B26373" w:rsidRPr="002B3C2D">
        <w:rPr>
          <w:rFonts w:ascii="Times New Roman" w:eastAsia="Times New Roman" w:hAnsi="Times New Roman" w:cs="Times New Roman"/>
          <w:sz w:val="28"/>
          <w:szCs w:val="28"/>
        </w:rPr>
        <w:t>15 грудня 2021 року №1324</w:t>
      </w:r>
      <w:r w:rsidRPr="002B3C2D">
        <w:rPr>
          <w:rFonts w:ascii="Times New Roman" w:eastAsia="Times New Roman" w:hAnsi="Times New Roman" w:cs="Times New Roman"/>
          <w:sz w:val="28"/>
          <w:szCs w:val="28"/>
        </w:rPr>
        <w:t xml:space="preserve"> «</w:t>
      </w:r>
      <w:r w:rsidR="00B26373" w:rsidRPr="002B3C2D">
        <w:rPr>
          <w:rFonts w:ascii="Times New Roman" w:eastAsia="Times New Roman" w:hAnsi="Times New Roman" w:cs="Times New Roman"/>
          <w:sz w:val="28"/>
          <w:szCs w:val="28"/>
        </w:rPr>
        <w:t xml:space="preserve">Про затвердження Порядку та умов надання субвенції з державного бюджету місцевим бюджетам на реалізацію </w:t>
      </w:r>
      <w:r w:rsidR="0062427C" w:rsidRPr="002B3C2D">
        <w:rPr>
          <w:rFonts w:ascii="Times New Roman" w:eastAsia="Times New Roman" w:hAnsi="Times New Roman" w:cs="Times New Roman"/>
          <w:sz w:val="28"/>
          <w:szCs w:val="28"/>
        </w:rPr>
        <w:t>проєкт</w:t>
      </w:r>
      <w:r w:rsidR="00B26373" w:rsidRPr="002B3C2D">
        <w:rPr>
          <w:rFonts w:ascii="Times New Roman" w:eastAsia="Times New Roman" w:hAnsi="Times New Roman" w:cs="Times New Roman"/>
          <w:sz w:val="28"/>
          <w:szCs w:val="28"/>
        </w:rPr>
        <w:t>ів у рамках Програми з відновлення України</w:t>
      </w:r>
      <w:r w:rsidRPr="002B3C2D">
        <w:rPr>
          <w:rFonts w:ascii="Times New Roman" w:eastAsia="Times New Roman" w:hAnsi="Times New Roman" w:cs="Times New Roman"/>
          <w:sz w:val="28"/>
          <w:szCs w:val="28"/>
        </w:rPr>
        <w:t xml:space="preserve">» </w:t>
      </w:r>
      <w:r w:rsidR="000C4B6D" w:rsidRPr="002B3C2D">
        <w:rPr>
          <w:rFonts w:ascii="Times New Roman" w:eastAsia="Times New Roman" w:hAnsi="Times New Roman" w:cs="Times New Roman"/>
          <w:sz w:val="28"/>
          <w:szCs w:val="28"/>
        </w:rPr>
        <w:t xml:space="preserve">законодавства України </w:t>
      </w:r>
      <w:r w:rsidRPr="002B3C2D">
        <w:rPr>
          <w:rFonts w:ascii="Times New Roman" w:eastAsia="Times New Roman" w:hAnsi="Times New Roman" w:cs="Times New Roman"/>
          <w:sz w:val="28"/>
          <w:szCs w:val="28"/>
          <w:lang w:eastAsia="ru-RU"/>
        </w:rPr>
        <w:t>та у порядку, передбаченому у цій статті.</w:t>
      </w:r>
    </w:p>
    <w:p w14:paraId="78D2628B" w14:textId="77777777" w:rsidR="0075338B" w:rsidRPr="002B3C2D" w:rsidRDefault="0075338B" w:rsidP="004C46F4">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2B3C2D">
        <w:rPr>
          <w:rFonts w:ascii="Times New Roman" w:eastAsia="Times New Roman" w:hAnsi="Times New Roman" w:cs="Times New Roman"/>
          <w:sz w:val="28"/>
          <w:szCs w:val="28"/>
          <w:lang w:eastAsia="ru-RU"/>
        </w:rPr>
        <w:t>4.2. Мінфін відповідно до Фінансової угоди відкриває та веде рахунок (рахунки), необхідний (необхідні) для фін</w:t>
      </w:r>
      <w:r w:rsidR="00243EA5" w:rsidRPr="002B3C2D">
        <w:rPr>
          <w:rFonts w:ascii="Times New Roman" w:eastAsia="Times New Roman" w:hAnsi="Times New Roman" w:cs="Times New Roman"/>
          <w:sz w:val="28"/>
          <w:szCs w:val="28"/>
          <w:lang w:eastAsia="ru-RU"/>
        </w:rPr>
        <w:t xml:space="preserve">ансування реалізації </w:t>
      </w:r>
      <w:r w:rsidR="00CA13E1" w:rsidRPr="002B3C2D">
        <w:rPr>
          <w:rFonts w:ascii="Times New Roman" w:eastAsia="Times New Roman" w:hAnsi="Times New Roman" w:cs="Times New Roman"/>
          <w:sz w:val="28"/>
          <w:szCs w:val="28"/>
          <w:lang w:eastAsia="ru-RU"/>
        </w:rPr>
        <w:t>Субпроєкт</w:t>
      </w:r>
      <w:r w:rsidR="00243EA5" w:rsidRPr="002B3C2D">
        <w:rPr>
          <w:rFonts w:ascii="Times New Roman" w:eastAsia="Times New Roman" w:hAnsi="Times New Roman" w:cs="Times New Roman"/>
          <w:sz w:val="28"/>
          <w:szCs w:val="28"/>
          <w:lang w:eastAsia="ru-RU"/>
        </w:rPr>
        <w:t>у</w:t>
      </w:r>
      <w:r w:rsidRPr="002B3C2D">
        <w:rPr>
          <w:rFonts w:ascii="Times New Roman" w:eastAsia="Times New Roman" w:hAnsi="Times New Roman" w:cs="Times New Roman"/>
          <w:sz w:val="28"/>
          <w:szCs w:val="28"/>
          <w:lang w:eastAsia="ru-RU"/>
        </w:rPr>
        <w:t xml:space="preserve"> (далі – </w:t>
      </w:r>
      <w:r w:rsidR="0062427C" w:rsidRPr="002B3C2D">
        <w:rPr>
          <w:rFonts w:ascii="Times New Roman" w:eastAsia="Times New Roman" w:hAnsi="Times New Roman" w:cs="Times New Roman"/>
          <w:sz w:val="28"/>
          <w:szCs w:val="28"/>
          <w:lang w:eastAsia="ru-RU"/>
        </w:rPr>
        <w:t>Проєкт</w:t>
      </w:r>
      <w:r w:rsidRPr="002B3C2D">
        <w:rPr>
          <w:rFonts w:ascii="Times New Roman" w:eastAsia="Times New Roman" w:hAnsi="Times New Roman" w:cs="Times New Roman"/>
          <w:sz w:val="28"/>
          <w:szCs w:val="28"/>
          <w:lang w:eastAsia="ru-RU"/>
        </w:rPr>
        <w:t xml:space="preserve">ний рахунок або </w:t>
      </w:r>
      <w:r w:rsidR="0062427C" w:rsidRPr="002B3C2D">
        <w:rPr>
          <w:rFonts w:ascii="Times New Roman" w:eastAsia="Times New Roman" w:hAnsi="Times New Roman" w:cs="Times New Roman"/>
          <w:sz w:val="28"/>
          <w:szCs w:val="28"/>
          <w:lang w:eastAsia="ru-RU"/>
        </w:rPr>
        <w:t>Проєкт</w:t>
      </w:r>
      <w:r w:rsidRPr="002B3C2D">
        <w:rPr>
          <w:rFonts w:ascii="Times New Roman" w:eastAsia="Times New Roman" w:hAnsi="Times New Roman" w:cs="Times New Roman"/>
          <w:sz w:val="28"/>
          <w:szCs w:val="28"/>
          <w:lang w:eastAsia="ru-RU"/>
        </w:rPr>
        <w:t xml:space="preserve">ні рахунки) </w:t>
      </w:r>
      <w:r w:rsidRPr="002B3C2D">
        <w:rPr>
          <w:rFonts w:ascii="Times New Roman" w:hAnsi="Times New Roman" w:cs="Times New Roman"/>
          <w:sz w:val="28"/>
          <w:szCs w:val="28"/>
        </w:rPr>
        <w:t>у Публічному акціонерному товаристві «Державний експортно-імпортний банк України»</w:t>
      </w:r>
      <w:r w:rsidRPr="002B3C2D">
        <w:rPr>
          <w:rFonts w:ascii="Times New Roman" w:eastAsia="Times New Roman" w:hAnsi="Times New Roman" w:cs="Times New Roman"/>
          <w:sz w:val="28"/>
          <w:szCs w:val="28"/>
          <w:lang w:eastAsia="ru-RU"/>
        </w:rPr>
        <w:t xml:space="preserve"> </w:t>
      </w:r>
      <w:r w:rsidR="000C4B6D" w:rsidRPr="002B3C2D">
        <w:rPr>
          <w:rFonts w:ascii="Times New Roman" w:hAnsi="Times New Roman" w:cs="Times New Roman"/>
          <w:sz w:val="28"/>
          <w:szCs w:val="28"/>
        </w:rPr>
        <w:t>або у будь-якому іншому банку, який є прийнятним для ЄІБ і щодо якого ЄІБ час від часу письмово підтверджує свою згоду</w:t>
      </w:r>
      <w:r w:rsidR="000C4B6D" w:rsidRPr="002B3C2D">
        <w:rPr>
          <w:rFonts w:ascii="Times New Roman" w:eastAsia="Times New Roman" w:hAnsi="Times New Roman" w:cs="Times New Roman"/>
          <w:sz w:val="28"/>
          <w:szCs w:val="28"/>
          <w:lang w:eastAsia="ru-RU"/>
        </w:rPr>
        <w:t xml:space="preserve"> (далі – Банк)</w:t>
      </w:r>
      <w:r w:rsidRPr="002B3C2D">
        <w:rPr>
          <w:rFonts w:ascii="Times New Roman" w:eastAsia="Times New Roman" w:hAnsi="Times New Roman" w:cs="Times New Roman"/>
          <w:sz w:val="28"/>
          <w:szCs w:val="28"/>
          <w:lang w:eastAsia="ru-RU"/>
        </w:rPr>
        <w:t>.</w:t>
      </w:r>
    </w:p>
    <w:p w14:paraId="3A1B5586" w14:textId="6C8649C6" w:rsidR="0075338B" w:rsidRPr="002B3C2D" w:rsidRDefault="0075338B" w:rsidP="0075338B">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lastRenderedPageBreak/>
        <w:t xml:space="preserve">4.3. Частина коштів Позики, </w:t>
      </w:r>
      <w:r w:rsidR="000C4B6D" w:rsidRPr="002B3C2D">
        <w:rPr>
          <w:rFonts w:ascii="Times New Roman" w:eastAsia="Times New Roman" w:hAnsi="Times New Roman" w:cs="Times New Roman"/>
          <w:sz w:val="28"/>
          <w:szCs w:val="28"/>
        </w:rPr>
        <w:t xml:space="preserve">вибрана </w:t>
      </w:r>
      <w:r w:rsidRPr="002B3C2D">
        <w:rPr>
          <w:rFonts w:ascii="Times New Roman" w:eastAsia="Times New Roman" w:hAnsi="Times New Roman" w:cs="Times New Roman"/>
          <w:sz w:val="28"/>
          <w:szCs w:val="28"/>
        </w:rPr>
        <w:t xml:space="preserve">Україною відповідно до положень Фінансової угоди, вважаються субвенцією </w:t>
      </w:r>
      <w:r w:rsidR="00A01603" w:rsidRPr="002B3C2D">
        <w:rPr>
          <w:rFonts w:ascii="Times New Roman" w:eastAsia="Times New Roman" w:hAnsi="Times New Roman" w:cs="Times New Roman"/>
          <w:sz w:val="28"/>
          <w:szCs w:val="28"/>
        </w:rPr>
        <w:t>спеціального фонду Державного бюджету України</w:t>
      </w:r>
      <w:r w:rsidR="0052586E" w:rsidRPr="002B3C2D">
        <w:rPr>
          <w:rFonts w:ascii="Times New Roman" w:eastAsia="Times New Roman" w:hAnsi="Times New Roman" w:cs="Times New Roman"/>
          <w:sz w:val="28"/>
          <w:szCs w:val="28"/>
        </w:rPr>
        <w:t>,</w:t>
      </w:r>
      <w:r w:rsidR="00A01603"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переданою Мінфіном Кінцевому бенефіціару через </w:t>
      </w:r>
      <w:r w:rsidR="000C55DA"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та відповідну місцеву раду</w:t>
      </w:r>
      <w:r w:rsidR="00B26373" w:rsidRPr="002B3C2D">
        <w:rPr>
          <w:rFonts w:ascii="Times New Roman" w:eastAsia="Times New Roman" w:hAnsi="Times New Roman" w:cs="Times New Roman"/>
          <w:sz w:val="28"/>
          <w:szCs w:val="28"/>
        </w:rPr>
        <w:t xml:space="preserve"> (</w:t>
      </w:r>
      <w:r w:rsidR="00DC6C3C" w:rsidRPr="002B3C2D">
        <w:rPr>
          <w:rFonts w:ascii="Times New Roman" w:eastAsia="Times New Roman" w:hAnsi="Times New Roman" w:cs="Times New Roman"/>
          <w:sz w:val="28"/>
          <w:szCs w:val="28"/>
        </w:rPr>
        <w:t xml:space="preserve">або </w:t>
      </w:r>
      <w:r w:rsidR="00B26373" w:rsidRPr="002B3C2D">
        <w:rPr>
          <w:rFonts w:ascii="Times New Roman" w:eastAsia="Times New Roman" w:hAnsi="Times New Roman" w:cs="Times New Roman"/>
          <w:sz w:val="28"/>
          <w:szCs w:val="28"/>
        </w:rPr>
        <w:t xml:space="preserve">відповідну військово-цивільну адміністрацію) </w:t>
      </w:r>
      <w:r w:rsidRPr="002B3C2D">
        <w:rPr>
          <w:rFonts w:ascii="Times New Roman" w:eastAsia="Times New Roman" w:hAnsi="Times New Roman" w:cs="Times New Roman"/>
          <w:sz w:val="28"/>
          <w:szCs w:val="28"/>
        </w:rPr>
        <w:t>у сумі гривневого еквіваленту вибраних коштів, розрахованого за офіційним курсом Національного банку на день їх вибірки.</w:t>
      </w:r>
    </w:p>
    <w:p w14:paraId="45ACC63A" w14:textId="1A626D4C" w:rsidR="0075338B" w:rsidRPr="002B3C2D" w:rsidRDefault="0075338B">
      <w:pPr>
        <w:spacing w:after="0" w:line="240" w:lineRule="auto"/>
        <w:ind w:right="-1" w:firstLine="567"/>
        <w:jc w:val="both"/>
        <w:textAlignment w:val="baseline"/>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Надання Частини коштів Позики у кожному конкретному бюджетному періоді здійснюється в межах сум, передбачених у </w:t>
      </w:r>
      <w:r w:rsidR="00BC1946" w:rsidRPr="002B3C2D">
        <w:rPr>
          <w:rFonts w:ascii="Times New Roman" w:eastAsia="Times New Roman" w:hAnsi="Times New Roman" w:cs="Times New Roman"/>
          <w:sz w:val="28"/>
          <w:szCs w:val="28"/>
        </w:rPr>
        <w:t>законі п</w:t>
      </w:r>
      <w:r w:rsidRPr="002B3C2D">
        <w:rPr>
          <w:rFonts w:ascii="Times New Roman" w:eastAsia="Times New Roman" w:hAnsi="Times New Roman" w:cs="Times New Roman"/>
          <w:sz w:val="28"/>
          <w:szCs w:val="28"/>
        </w:rPr>
        <w:t>ро Державний бюджет</w:t>
      </w:r>
      <w:r w:rsidR="00BC1946" w:rsidRPr="002B3C2D">
        <w:rPr>
          <w:rFonts w:ascii="Times New Roman" w:eastAsia="Times New Roman" w:hAnsi="Times New Roman" w:cs="Times New Roman"/>
          <w:sz w:val="28"/>
          <w:szCs w:val="28"/>
        </w:rPr>
        <w:t xml:space="preserve"> України</w:t>
      </w:r>
      <w:r w:rsidRPr="002B3C2D">
        <w:rPr>
          <w:rFonts w:ascii="Times New Roman" w:eastAsia="Times New Roman" w:hAnsi="Times New Roman" w:cs="Times New Roman"/>
          <w:sz w:val="28"/>
          <w:szCs w:val="28"/>
        </w:rPr>
        <w:t xml:space="preserve"> на відповідний період, як субвенція з</w:t>
      </w:r>
      <w:r w:rsidR="00A01603" w:rsidRPr="002B3C2D">
        <w:rPr>
          <w:rFonts w:ascii="Times New Roman" w:eastAsia="Times New Roman" w:hAnsi="Times New Roman" w:cs="Times New Roman"/>
          <w:sz w:val="28"/>
          <w:szCs w:val="28"/>
        </w:rPr>
        <w:t>і спеціального фонду</w:t>
      </w:r>
      <w:r w:rsidRPr="002B3C2D">
        <w:rPr>
          <w:rFonts w:ascii="Times New Roman" w:eastAsia="Times New Roman" w:hAnsi="Times New Roman" w:cs="Times New Roman"/>
          <w:sz w:val="28"/>
          <w:szCs w:val="28"/>
        </w:rPr>
        <w:t xml:space="preserve"> Державного бюджету</w:t>
      </w:r>
      <w:r w:rsidR="00A01603" w:rsidRPr="002B3C2D">
        <w:rPr>
          <w:rFonts w:ascii="Times New Roman" w:eastAsia="Times New Roman" w:hAnsi="Times New Roman" w:cs="Times New Roman"/>
          <w:sz w:val="28"/>
          <w:szCs w:val="28"/>
        </w:rPr>
        <w:t xml:space="preserve"> України</w:t>
      </w:r>
      <w:r w:rsidRPr="002B3C2D">
        <w:rPr>
          <w:rFonts w:ascii="Times New Roman" w:eastAsia="Times New Roman" w:hAnsi="Times New Roman" w:cs="Times New Roman"/>
          <w:sz w:val="28"/>
          <w:szCs w:val="28"/>
        </w:rPr>
        <w:t xml:space="preserve"> місцевим бюд</w:t>
      </w:r>
      <w:r w:rsidR="00243EA5" w:rsidRPr="002B3C2D">
        <w:rPr>
          <w:rFonts w:ascii="Times New Roman" w:eastAsia="Times New Roman" w:hAnsi="Times New Roman" w:cs="Times New Roman"/>
          <w:sz w:val="28"/>
          <w:szCs w:val="28"/>
        </w:rPr>
        <w:t xml:space="preserve">жетам для реалізації </w:t>
      </w:r>
      <w:r w:rsidR="00CA13E1" w:rsidRPr="002B3C2D">
        <w:rPr>
          <w:rFonts w:ascii="Times New Roman" w:eastAsia="Times New Roman" w:hAnsi="Times New Roman" w:cs="Times New Roman"/>
          <w:sz w:val="28"/>
          <w:szCs w:val="28"/>
        </w:rPr>
        <w:t>Субпроєкт</w:t>
      </w:r>
      <w:r w:rsidR="00243EA5" w:rsidRPr="002B3C2D">
        <w:rPr>
          <w:rFonts w:ascii="Times New Roman" w:eastAsia="Times New Roman" w:hAnsi="Times New Roman" w:cs="Times New Roman"/>
          <w:sz w:val="28"/>
          <w:szCs w:val="28"/>
        </w:rPr>
        <w:t xml:space="preserve">у </w:t>
      </w:r>
      <w:r w:rsidRPr="002B3C2D">
        <w:rPr>
          <w:rFonts w:ascii="Times New Roman" w:eastAsia="Times New Roman" w:hAnsi="Times New Roman" w:cs="Times New Roman"/>
          <w:sz w:val="28"/>
          <w:szCs w:val="28"/>
        </w:rPr>
        <w:t xml:space="preserve">в рамках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у</w:t>
      </w:r>
      <w:r w:rsidR="0052586E"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 xml:space="preserve"> та у розмірі, визначеному розподілом такої субвенції місцевим бюджетам, здійсненим в установленому законодавством порядку</w:t>
      </w:r>
      <w:r w:rsidR="0052586E"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 xml:space="preserve">  </w:t>
      </w:r>
    </w:p>
    <w:p w14:paraId="103D8307" w14:textId="77777777" w:rsidR="00B26373" w:rsidRPr="002B3C2D" w:rsidRDefault="0075338B" w:rsidP="00B26373">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4.4. Надання Частини коштів Позики Кінцевому бенефіціару здійснюється шляхом їх перерахування </w:t>
      </w:r>
      <w:r w:rsidR="00B26373" w:rsidRPr="002B3C2D">
        <w:rPr>
          <w:rFonts w:ascii="Times New Roman" w:eastAsia="Times New Roman" w:hAnsi="Times New Roman" w:cs="Times New Roman"/>
          <w:sz w:val="28"/>
          <w:szCs w:val="28"/>
        </w:rPr>
        <w:t xml:space="preserve">із </w:t>
      </w:r>
      <w:r w:rsidR="0062427C" w:rsidRPr="002B3C2D">
        <w:rPr>
          <w:rFonts w:ascii="Times New Roman" w:eastAsia="Times New Roman" w:hAnsi="Times New Roman" w:cs="Times New Roman"/>
          <w:sz w:val="28"/>
          <w:szCs w:val="28"/>
        </w:rPr>
        <w:t>Проєкт</w:t>
      </w:r>
      <w:r w:rsidR="00B26373" w:rsidRPr="002B3C2D">
        <w:rPr>
          <w:rFonts w:ascii="Times New Roman" w:eastAsia="Times New Roman" w:hAnsi="Times New Roman" w:cs="Times New Roman"/>
          <w:sz w:val="28"/>
          <w:szCs w:val="28"/>
        </w:rPr>
        <w:t xml:space="preserve">ного рахунка </w:t>
      </w:r>
      <w:r w:rsidRPr="002B3C2D">
        <w:rPr>
          <w:rFonts w:ascii="Times New Roman" w:eastAsia="Times New Roman" w:hAnsi="Times New Roman" w:cs="Times New Roman"/>
          <w:sz w:val="28"/>
          <w:szCs w:val="28"/>
        </w:rPr>
        <w:t xml:space="preserve">безпосередньо виконавцю робіт (постачальнику товарів, робіт, послуг) за договорами, укладеними Кінцевим бенефіціаром </w:t>
      </w:r>
      <w:r w:rsidR="00295CA3" w:rsidRPr="002B3C2D">
        <w:rPr>
          <w:rFonts w:ascii="Times New Roman" w:eastAsia="Times New Roman" w:hAnsi="Times New Roman" w:cs="Times New Roman"/>
          <w:sz w:val="28"/>
          <w:szCs w:val="28"/>
        </w:rPr>
        <w:t xml:space="preserve">для </w:t>
      </w:r>
      <w:r w:rsidR="00B26373" w:rsidRPr="002B3C2D">
        <w:rPr>
          <w:rFonts w:ascii="Times New Roman" w:eastAsia="Times New Roman" w:hAnsi="Times New Roman" w:cs="Times New Roman"/>
          <w:sz w:val="28"/>
          <w:szCs w:val="28"/>
        </w:rPr>
        <w:t xml:space="preserve">реалізації </w:t>
      </w:r>
      <w:r w:rsidR="00CA13E1" w:rsidRPr="002B3C2D">
        <w:rPr>
          <w:rFonts w:ascii="Times New Roman" w:eastAsia="Times New Roman" w:hAnsi="Times New Roman" w:cs="Times New Roman"/>
          <w:sz w:val="28"/>
          <w:szCs w:val="28"/>
        </w:rPr>
        <w:t>Субпроєкт</w:t>
      </w:r>
      <w:r w:rsidR="00B26373" w:rsidRPr="002B3C2D">
        <w:rPr>
          <w:rFonts w:ascii="Times New Roman" w:eastAsia="Times New Roman" w:hAnsi="Times New Roman" w:cs="Times New Roman"/>
          <w:sz w:val="28"/>
          <w:szCs w:val="28"/>
        </w:rPr>
        <w:t>у, на виконання грошових зобов’язань зазначених розпорядників щодо оплати поставлених товарів/виконаних, робіт та послуг за такими договорами з подальшим відображенням таких операцій у бухгалтерському обліку, фінансовій і бюджетній звітності.</w:t>
      </w:r>
    </w:p>
    <w:p w14:paraId="22D862DC" w14:textId="77777777" w:rsidR="008C6BB0" w:rsidRPr="002B3C2D" w:rsidRDefault="0075338B" w:rsidP="008C6B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4.5. Платіжні документи для зняття Частини коштів Позики з </w:t>
      </w:r>
      <w:r w:rsidR="0062427C" w:rsidRPr="002B3C2D">
        <w:rPr>
          <w:rFonts w:ascii="Times New Roman" w:eastAsia="Times New Roman" w:hAnsi="Times New Roman" w:cs="Times New Roman"/>
          <w:sz w:val="28"/>
          <w:szCs w:val="28"/>
          <w:lang w:eastAsia="ru-RU"/>
        </w:rPr>
        <w:t>Проєкт</w:t>
      </w:r>
      <w:r w:rsidRPr="002B3C2D">
        <w:rPr>
          <w:rFonts w:ascii="Times New Roman" w:eastAsia="Times New Roman" w:hAnsi="Times New Roman" w:cs="Times New Roman"/>
          <w:sz w:val="28"/>
          <w:szCs w:val="28"/>
          <w:lang w:eastAsia="ru-RU"/>
        </w:rPr>
        <w:t>ного рахунку (далі – Платіжні документи)</w:t>
      </w:r>
      <w:r w:rsidR="00B26373"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повинні містити підписи уповноважених осіб Кінцевого бенефіціара,</w:t>
      </w:r>
      <w:r w:rsidR="001C0C61" w:rsidRPr="002B3C2D">
        <w:rPr>
          <w:rFonts w:ascii="Times New Roman" w:eastAsia="Times New Roman" w:hAnsi="Times New Roman" w:cs="Times New Roman"/>
          <w:sz w:val="28"/>
          <w:szCs w:val="28"/>
          <w:lang w:eastAsia="ru-RU"/>
        </w:rPr>
        <w:t xml:space="preserve"> </w:t>
      </w:r>
      <w:r w:rsidR="00EC0926" w:rsidRPr="002B3C2D">
        <w:rPr>
          <w:rFonts w:ascii="Times New Roman" w:eastAsia="Times New Roman" w:hAnsi="Times New Roman" w:cs="Times New Roman"/>
          <w:sz w:val="28"/>
          <w:szCs w:val="28"/>
        </w:rPr>
        <w:t>Мінінфраструктури</w:t>
      </w:r>
      <w:r w:rsidR="00F46DD9"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Мінфіну</w:t>
      </w:r>
      <w:r w:rsidR="00295CA3" w:rsidRPr="002B3C2D">
        <w:rPr>
          <w:rFonts w:ascii="Times New Roman" w:eastAsia="Times New Roman" w:hAnsi="Times New Roman" w:cs="Times New Roman"/>
          <w:sz w:val="28"/>
          <w:szCs w:val="28"/>
          <w:lang w:eastAsia="ru-RU"/>
        </w:rPr>
        <w:t>.</w:t>
      </w:r>
    </w:p>
    <w:p w14:paraId="6255580E" w14:textId="77777777" w:rsidR="008C6BB0" w:rsidRPr="002B3C2D" w:rsidRDefault="008C6BB0" w:rsidP="008C6B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Платіжні документи можуть подаватися в електронному або у паперовому вигляді.</w:t>
      </w:r>
    </w:p>
    <w:p w14:paraId="7F1FEB85" w14:textId="4D07B6C1" w:rsidR="008C6BB0" w:rsidRPr="002B3C2D" w:rsidRDefault="008C6BB0" w:rsidP="008C6B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У разі подання платіжних документів у паперовому вигляді, вони засвідчуються підписом уповноважених осіб Мінфіну, Міні</w:t>
      </w:r>
      <w:r w:rsidR="00A06EA2" w:rsidRPr="002B3C2D">
        <w:rPr>
          <w:rFonts w:ascii="Times New Roman" w:eastAsia="Times New Roman" w:hAnsi="Times New Roman" w:cs="Times New Roman"/>
          <w:sz w:val="28"/>
          <w:szCs w:val="28"/>
          <w:lang w:eastAsia="ru-RU"/>
        </w:rPr>
        <w:t>н</w:t>
      </w:r>
      <w:r w:rsidRPr="002B3C2D">
        <w:rPr>
          <w:rFonts w:ascii="Times New Roman" w:eastAsia="Times New Roman" w:hAnsi="Times New Roman" w:cs="Times New Roman"/>
          <w:sz w:val="28"/>
          <w:szCs w:val="28"/>
          <w:lang w:eastAsia="ru-RU"/>
        </w:rPr>
        <w:t>фраструктури, Кінцевого бенефіціара та печатками цих установ, відповідно до зразків, наведених у Переліках осіб, які мають право розпоряджатися рахунками й підписувати розрахункові документи.</w:t>
      </w:r>
    </w:p>
    <w:p w14:paraId="069B56BD" w14:textId="3BFAE228" w:rsidR="008C6BB0" w:rsidRPr="002B3C2D" w:rsidRDefault="008C6BB0" w:rsidP="008C6B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У разі подання платіжних документів у електронному вигляді, вони засвідчуються кваліфікованим електронним цифровим підписом уповноважених осіб Мінфіну, Міні</w:t>
      </w:r>
      <w:r w:rsidR="00A06EA2" w:rsidRPr="002B3C2D">
        <w:rPr>
          <w:rFonts w:ascii="Times New Roman" w:eastAsia="Times New Roman" w:hAnsi="Times New Roman" w:cs="Times New Roman"/>
          <w:sz w:val="28"/>
          <w:szCs w:val="28"/>
          <w:lang w:eastAsia="ru-RU"/>
        </w:rPr>
        <w:t>н</w:t>
      </w:r>
      <w:r w:rsidRPr="002B3C2D">
        <w:rPr>
          <w:rFonts w:ascii="Times New Roman" w:eastAsia="Times New Roman" w:hAnsi="Times New Roman" w:cs="Times New Roman"/>
          <w:sz w:val="28"/>
          <w:szCs w:val="28"/>
          <w:lang w:eastAsia="ru-RU"/>
        </w:rPr>
        <w:t>фраструктури, Кінцевого бенефіціара (відповідно до зразків, наведених у Переліках осіб, які мають право розпоряджатися рахунками й підписувати розрахункові документи) та електронними печатками з кваліфікованими електронними цифровими підписами цих установ.</w:t>
      </w:r>
    </w:p>
    <w:p w14:paraId="105B493C" w14:textId="77777777" w:rsidR="00DB49A7" w:rsidRPr="002B3C2D" w:rsidRDefault="00295CA3" w:rsidP="00DB49A7">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4.5.1.</w:t>
      </w:r>
      <w:r w:rsidR="00DB49A7" w:rsidRPr="002B3C2D">
        <w:rPr>
          <w:rFonts w:ascii="Times New Roman" w:hAnsi="Times New Roman" w:cs="Times New Roman"/>
          <w:sz w:val="28"/>
          <w:szCs w:val="28"/>
          <w:lang w:eastAsia="ru-RU"/>
        </w:rPr>
        <w:t xml:space="preserve"> Для здійснення першого платежу за кожним схваленим </w:t>
      </w:r>
      <w:r w:rsidRPr="002B3C2D">
        <w:rPr>
          <w:rFonts w:ascii="Times New Roman" w:hAnsi="Times New Roman" w:cs="Times New Roman"/>
          <w:sz w:val="28"/>
          <w:szCs w:val="28"/>
          <w:lang w:eastAsia="ru-RU"/>
        </w:rPr>
        <w:t>договором</w:t>
      </w:r>
      <w:r w:rsidR="00ED7969" w:rsidRPr="002B3C2D">
        <w:rPr>
          <w:rFonts w:ascii="Times New Roman" w:hAnsi="Times New Roman" w:cs="Times New Roman"/>
          <w:sz w:val="28"/>
          <w:szCs w:val="28"/>
          <w:lang w:eastAsia="ru-RU"/>
        </w:rPr>
        <w:t xml:space="preserve"> необхідно</w:t>
      </w:r>
      <w:r w:rsidR="00DB49A7" w:rsidRPr="002B3C2D">
        <w:rPr>
          <w:rFonts w:ascii="Times New Roman" w:hAnsi="Times New Roman" w:cs="Times New Roman"/>
          <w:sz w:val="28"/>
          <w:szCs w:val="28"/>
          <w:lang w:eastAsia="ru-RU"/>
        </w:rPr>
        <w:t>:</w:t>
      </w:r>
    </w:p>
    <w:p w14:paraId="19153B98" w14:textId="77777777" w:rsidR="00ED7969" w:rsidRPr="002B3C2D" w:rsidRDefault="00295CA3" w:rsidP="00DB49A7">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 xml:space="preserve">а) </w:t>
      </w:r>
      <w:r w:rsidR="008C6BB0" w:rsidRPr="002B3C2D">
        <w:rPr>
          <w:rFonts w:ascii="Times New Roman" w:hAnsi="Times New Roman" w:cs="Times New Roman"/>
          <w:sz w:val="28"/>
          <w:szCs w:val="28"/>
          <w:lang w:eastAsia="ru-RU"/>
        </w:rPr>
        <w:t xml:space="preserve">належним чином підписане/засвідчене </w:t>
      </w:r>
      <w:r w:rsidR="00ED7969" w:rsidRPr="002B3C2D">
        <w:rPr>
          <w:rFonts w:ascii="Times New Roman" w:hAnsi="Times New Roman" w:cs="Times New Roman"/>
          <w:sz w:val="28"/>
          <w:szCs w:val="28"/>
          <w:lang w:eastAsia="ru-RU"/>
        </w:rPr>
        <w:t>платіжне доручення у національній валюті;</w:t>
      </w:r>
    </w:p>
    <w:p w14:paraId="5E9C03EB" w14:textId="77777777" w:rsidR="00ED7969" w:rsidRPr="002B3C2D" w:rsidRDefault="00ED7969" w:rsidP="00ED7969">
      <w:pPr>
        <w:spacing w:after="0" w:line="240" w:lineRule="auto"/>
        <w:ind w:firstLine="567"/>
        <w:jc w:val="both"/>
        <w:rPr>
          <w:rFonts w:ascii="Times New Roman" w:hAnsi="Times New Roman" w:cs="Times New Roman"/>
          <w:sz w:val="28"/>
          <w:szCs w:val="28"/>
        </w:rPr>
      </w:pPr>
      <w:r w:rsidRPr="002B3C2D">
        <w:rPr>
          <w:rFonts w:ascii="Times New Roman" w:hAnsi="Times New Roman" w:cs="Times New Roman"/>
          <w:sz w:val="28"/>
          <w:szCs w:val="28"/>
          <w:lang w:eastAsia="ru-RU"/>
        </w:rPr>
        <w:t xml:space="preserve">б) заява про продаж іноземної валюти </w:t>
      </w:r>
      <w:r w:rsidRPr="002B3C2D">
        <w:rPr>
          <w:rFonts w:ascii="Times New Roman" w:hAnsi="Times New Roman" w:cs="Times New Roman"/>
          <w:sz w:val="28"/>
          <w:szCs w:val="28"/>
        </w:rPr>
        <w:t>у форматі Word (у разі потреби);</w:t>
      </w:r>
    </w:p>
    <w:p w14:paraId="224F3613" w14:textId="77777777" w:rsidR="00ED7969" w:rsidRPr="002B3C2D" w:rsidRDefault="00ED7969" w:rsidP="00ED7969">
      <w:pPr>
        <w:spacing w:after="0" w:line="240" w:lineRule="auto"/>
        <w:ind w:firstLine="567"/>
        <w:jc w:val="both"/>
        <w:rPr>
          <w:rFonts w:ascii="Times New Roman" w:hAnsi="Times New Roman" w:cs="Times New Roman"/>
          <w:sz w:val="28"/>
          <w:szCs w:val="28"/>
        </w:rPr>
      </w:pPr>
      <w:r w:rsidRPr="002B3C2D">
        <w:rPr>
          <w:rFonts w:ascii="Times New Roman" w:hAnsi="Times New Roman" w:cs="Times New Roman"/>
          <w:sz w:val="28"/>
          <w:szCs w:val="28"/>
          <w:lang w:eastAsia="ru-RU"/>
        </w:rPr>
        <w:t xml:space="preserve">в) </w:t>
      </w:r>
      <w:r w:rsidR="00A66948" w:rsidRPr="002B3C2D">
        <w:rPr>
          <w:rFonts w:ascii="Times New Roman" w:hAnsi="Times New Roman" w:cs="Times New Roman"/>
          <w:sz w:val="28"/>
          <w:szCs w:val="28"/>
        </w:rPr>
        <w:t xml:space="preserve">довідка </w:t>
      </w:r>
      <w:r w:rsidRPr="002B3C2D">
        <w:rPr>
          <w:rFonts w:ascii="Times New Roman" w:hAnsi="Times New Roman" w:cs="Times New Roman"/>
          <w:sz w:val="28"/>
          <w:szCs w:val="28"/>
        </w:rPr>
        <w:t>щодо переказу коштів у форматі Word;</w:t>
      </w:r>
    </w:p>
    <w:p w14:paraId="53DA395D" w14:textId="77777777" w:rsidR="00ED7969" w:rsidRPr="002B3C2D" w:rsidRDefault="00A6318B" w:rsidP="00ED7969">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г</w:t>
      </w:r>
      <w:r w:rsidR="00ED7969" w:rsidRPr="002B3C2D">
        <w:rPr>
          <w:rFonts w:ascii="Times New Roman" w:hAnsi="Times New Roman" w:cs="Times New Roman"/>
          <w:sz w:val="28"/>
          <w:szCs w:val="28"/>
          <w:lang w:eastAsia="ru-RU"/>
        </w:rPr>
        <w:t xml:space="preserve">) </w:t>
      </w:r>
      <w:r w:rsidR="00ED7969" w:rsidRPr="002B3C2D">
        <w:rPr>
          <w:rFonts w:ascii="Times New Roman" w:hAnsi="Times New Roman" w:cs="Times New Roman"/>
          <w:sz w:val="28"/>
          <w:szCs w:val="28"/>
        </w:rPr>
        <w:t xml:space="preserve">сканована копія </w:t>
      </w:r>
      <w:r w:rsidR="00ED7969" w:rsidRPr="002B3C2D">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75D7830B" w14:textId="77777777" w:rsidR="00ED7969" w:rsidRPr="002B3C2D" w:rsidRDefault="00A6318B" w:rsidP="00DB49A7">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д</w:t>
      </w:r>
      <w:r w:rsidR="00ED7969" w:rsidRPr="002B3C2D">
        <w:rPr>
          <w:rFonts w:ascii="Times New Roman" w:hAnsi="Times New Roman" w:cs="Times New Roman"/>
          <w:sz w:val="28"/>
          <w:szCs w:val="28"/>
          <w:lang w:eastAsia="ru-RU"/>
        </w:rPr>
        <w:t xml:space="preserve">) </w:t>
      </w:r>
      <w:r w:rsidR="00ED7969" w:rsidRPr="002B3C2D">
        <w:rPr>
          <w:rFonts w:ascii="Times New Roman" w:hAnsi="Times New Roman" w:cs="Times New Roman"/>
          <w:sz w:val="28"/>
          <w:szCs w:val="28"/>
        </w:rPr>
        <w:t xml:space="preserve">сканована копія </w:t>
      </w:r>
      <w:r w:rsidR="00ED7969" w:rsidRPr="002B3C2D">
        <w:rPr>
          <w:rFonts w:ascii="Times New Roman" w:hAnsi="Times New Roman" w:cs="Times New Roman"/>
          <w:sz w:val="28"/>
          <w:szCs w:val="28"/>
          <w:lang w:eastAsia="ru-RU"/>
        </w:rPr>
        <w:t>договору (з усіма доповненнями до такого договору, за наявності);</w:t>
      </w:r>
    </w:p>
    <w:p w14:paraId="67CB2A2A" w14:textId="77777777" w:rsidR="00ED0289" w:rsidRPr="002B3C2D" w:rsidRDefault="00A6318B" w:rsidP="00CE0E25">
      <w:pPr>
        <w:pStyle w:val="afd"/>
        <w:ind w:firstLine="567"/>
        <w:jc w:val="both"/>
        <w:rPr>
          <w:szCs w:val="28"/>
          <w:lang w:val="uk-UA"/>
        </w:rPr>
      </w:pPr>
      <w:r w:rsidRPr="002B3C2D">
        <w:rPr>
          <w:szCs w:val="28"/>
          <w:lang w:val="uk-UA" w:eastAsia="ru-RU"/>
        </w:rPr>
        <w:lastRenderedPageBreak/>
        <w:t>е</w:t>
      </w:r>
      <w:r w:rsidR="00ED7969" w:rsidRPr="002B3C2D">
        <w:rPr>
          <w:lang w:val="uk-UA"/>
        </w:rPr>
        <w:t xml:space="preserve">) </w:t>
      </w:r>
      <w:r w:rsidR="00ED0289" w:rsidRPr="002B3C2D">
        <w:rPr>
          <w:szCs w:val="28"/>
          <w:lang w:val="uk-UA"/>
        </w:rPr>
        <w:t>сканован</w:t>
      </w:r>
      <w:r w:rsidR="00856736" w:rsidRPr="002B3C2D">
        <w:rPr>
          <w:szCs w:val="28"/>
          <w:lang w:val="uk-UA"/>
        </w:rPr>
        <w:t>а</w:t>
      </w:r>
      <w:r w:rsidR="00ED0289" w:rsidRPr="002B3C2D">
        <w:rPr>
          <w:szCs w:val="28"/>
          <w:lang w:val="uk-UA"/>
        </w:rPr>
        <w:t xml:space="preserve"> копі</w:t>
      </w:r>
      <w:r w:rsidR="00856736" w:rsidRPr="002B3C2D">
        <w:rPr>
          <w:szCs w:val="28"/>
          <w:lang w:val="uk-UA"/>
        </w:rPr>
        <w:t>я</w:t>
      </w:r>
      <w:r w:rsidR="00ED0289" w:rsidRPr="002B3C2D">
        <w:rPr>
          <w:szCs w:val="28"/>
          <w:lang w:val="uk-UA"/>
        </w:rPr>
        <w:t xml:space="preserve"> </w:t>
      </w:r>
      <w:r w:rsidR="00A66948" w:rsidRPr="002B3C2D">
        <w:rPr>
          <w:szCs w:val="28"/>
          <w:lang w:val="uk-UA"/>
        </w:rPr>
        <w:t xml:space="preserve">акта </w:t>
      </w:r>
      <w:r w:rsidR="00ED0289" w:rsidRPr="002B3C2D">
        <w:rPr>
          <w:szCs w:val="28"/>
          <w:lang w:val="uk-UA"/>
        </w:rPr>
        <w:t xml:space="preserve">виконаних робіт/послуг з технічного нагляду/послуг інженера-консультанта (у разі наявності). У разі надання </w:t>
      </w:r>
      <w:r w:rsidR="00A66948" w:rsidRPr="002B3C2D">
        <w:rPr>
          <w:szCs w:val="28"/>
          <w:lang w:val="uk-UA"/>
        </w:rPr>
        <w:t xml:space="preserve">акта </w:t>
      </w:r>
      <w:r w:rsidR="00ED0289" w:rsidRPr="002B3C2D">
        <w:rPr>
          <w:szCs w:val="28"/>
          <w:lang w:val="uk-UA"/>
        </w:rPr>
        <w:t xml:space="preserve">послуг з технічного нагляду необхідно додатково надати скановані акти виконаних робіт щодо яких здійснюється оплата цих послуг. У разі оплати послуг інженера-консультанта необхідно додатково надати скановані копії всіх попередніх актів здійснення таких послуг за проєктом; </w:t>
      </w:r>
    </w:p>
    <w:p w14:paraId="781D801F" w14:textId="77777777" w:rsidR="00ED0289" w:rsidRPr="002B3C2D" w:rsidRDefault="00ED0289" w:rsidP="00CE0E25">
      <w:pPr>
        <w:pStyle w:val="Bodytext20"/>
        <w:shd w:val="clear" w:color="auto" w:fill="auto"/>
        <w:tabs>
          <w:tab w:val="left" w:pos="567"/>
        </w:tabs>
        <w:spacing w:before="0" w:line="240" w:lineRule="auto"/>
      </w:pPr>
      <w:r w:rsidRPr="002B3C2D">
        <w:rPr>
          <w:lang w:eastAsia="ru-RU"/>
        </w:rPr>
        <w:tab/>
      </w:r>
      <w:r w:rsidR="00A6318B" w:rsidRPr="002B3C2D">
        <w:rPr>
          <w:lang w:eastAsia="ru-RU"/>
        </w:rPr>
        <w:t>є</w:t>
      </w:r>
      <w:r w:rsidR="00295CA3" w:rsidRPr="002B3C2D">
        <w:rPr>
          <w:lang w:eastAsia="ru-RU"/>
        </w:rPr>
        <w:t xml:space="preserve">) </w:t>
      </w:r>
      <w:r w:rsidRPr="002B3C2D">
        <w:rPr>
          <w:lang w:bidi="uk-UA"/>
          <w:rPrChange w:id="55" w:author="Admin" w:date="2023-12-01T10:45:00Z">
            <w:rPr>
              <w:color w:val="000000"/>
              <w:lang w:bidi="uk-UA"/>
            </w:rPr>
          </w:rPrChange>
        </w:rPr>
        <w:t>сканован</w:t>
      </w:r>
      <w:r w:rsidR="00A66948" w:rsidRPr="002B3C2D">
        <w:rPr>
          <w:lang w:bidi="uk-UA"/>
          <w:rPrChange w:id="56" w:author="Admin" w:date="2023-12-01T10:45:00Z">
            <w:rPr>
              <w:color w:val="000000"/>
              <w:lang w:bidi="uk-UA"/>
            </w:rPr>
          </w:rPrChange>
        </w:rPr>
        <w:t>а</w:t>
      </w:r>
      <w:r w:rsidRPr="002B3C2D">
        <w:rPr>
          <w:lang w:bidi="uk-UA"/>
          <w:rPrChange w:id="57" w:author="Admin" w:date="2023-12-01T10:45:00Z">
            <w:rPr>
              <w:color w:val="000000"/>
              <w:lang w:bidi="uk-UA"/>
            </w:rPr>
          </w:rPrChange>
        </w:rPr>
        <w:t xml:space="preserve"> копі</w:t>
      </w:r>
      <w:r w:rsidR="00A66948" w:rsidRPr="002B3C2D">
        <w:rPr>
          <w:lang w:bidi="uk-UA"/>
          <w:rPrChange w:id="58" w:author="Admin" w:date="2023-12-01T10:45:00Z">
            <w:rPr>
              <w:color w:val="000000"/>
              <w:lang w:bidi="uk-UA"/>
            </w:rPr>
          </w:rPrChange>
        </w:rPr>
        <w:t>я</w:t>
      </w:r>
      <w:r w:rsidRPr="002B3C2D">
        <w:rPr>
          <w:lang w:bidi="uk-UA"/>
          <w:rPrChange w:id="59" w:author="Admin" w:date="2023-12-01T10:45:00Z">
            <w:rPr>
              <w:color w:val="000000"/>
              <w:lang w:bidi="uk-UA"/>
            </w:rPr>
          </w:rPrChange>
        </w:rPr>
        <w:t xml:space="preserve"> рішення </w:t>
      </w:r>
      <w:r w:rsidRPr="002B3C2D">
        <w:t>про місцевий бюджет на відповідний рік, яким передбачено використання бюджетних коштів в рамках Програми</w:t>
      </w:r>
      <w:r w:rsidR="00A6318B" w:rsidRPr="002B3C2D">
        <w:t xml:space="preserve"> з відновлення України</w:t>
      </w:r>
      <w:r w:rsidRPr="002B3C2D">
        <w:t>. (або розпорядження, якщо є такі повноваження в міжсесійний період);</w:t>
      </w:r>
    </w:p>
    <w:p w14:paraId="1EC91090" w14:textId="77777777" w:rsidR="00ED0289" w:rsidRPr="002B3C2D" w:rsidRDefault="00A6318B" w:rsidP="00856736">
      <w:pPr>
        <w:pStyle w:val="Bodytext20"/>
        <w:spacing w:before="0" w:line="240" w:lineRule="auto"/>
        <w:ind w:firstLine="567"/>
        <w:rPr>
          <w:lang w:eastAsia="en-US"/>
        </w:rPr>
      </w:pPr>
      <w:r w:rsidRPr="002B3C2D">
        <w:rPr>
          <w:lang w:eastAsia="ru-RU"/>
        </w:rPr>
        <w:t>ж</w:t>
      </w:r>
      <w:r w:rsidR="00ED0289" w:rsidRPr="002B3C2D">
        <w:rPr>
          <w:lang w:eastAsia="ru-RU"/>
        </w:rPr>
        <w:t xml:space="preserve">) </w:t>
      </w:r>
      <w:r w:rsidR="00ED0289" w:rsidRPr="002B3C2D">
        <w:rPr>
          <w:lang w:eastAsia="en-US"/>
        </w:rPr>
        <w:t>сканований лист щодо підтвердження, що Виконавець/Підрядник та банк, в якому він обслуговується, не перебувають під санкціями та дотримуються рішень РНБО України про санкції (у довільній формі);</w:t>
      </w:r>
    </w:p>
    <w:p w14:paraId="228D1BFD" w14:textId="77777777" w:rsidR="00ED0289" w:rsidRPr="002B3C2D" w:rsidRDefault="00A6318B" w:rsidP="00856736">
      <w:pPr>
        <w:pStyle w:val="Bodytext20"/>
        <w:spacing w:before="0" w:line="240" w:lineRule="auto"/>
        <w:ind w:firstLine="567"/>
      </w:pPr>
      <w:r w:rsidRPr="002B3C2D">
        <w:t>з</w:t>
      </w:r>
      <w:r w:rsidR="00856736" w:rsidRPr="002B3C2D">
        <w:t xml:space="preserve">) </w:t>
      </w:r>
      <w:r w:rsidR="00ED0289" w:rsidRPr="002B3C2D">
        <w:t>сканований протокол про визнання переможця Виконавця/Підрядника;</w:t>
      </w:r>
    </w:p>
    <w:p w14:paraId="1A776AD1" w14:textId="77777777" w:rsidR="00ED0289" w:rsidRPr="002B3C2D" w:rsidRDefault="00A6318B" w:rsidP="00856736">
      <w:pPr>
        <w:pStyle w:val="Bodytext20"/>
        <w:spacing w:before="0" w:line="240" w:lineRule="auto"/>
        <w:ind w:firstLine="567"/>
      </w:pPr>
      <w:r w:rsidRPr="002B3C2D">
        <w:t>и</w:t>
      </w:r>
      <w:r w:rsidR="00856736" w:rsidRPr="002B3C2D">
        <w:t xml:space="preserve">) </w:t>
      </w:r>
      <w:r w:rsidR="00A66948" w:rsidRPr="002B3C2D">
        <w:t xml:space="preserve">сканована копія </w:t>
      </w:r>
      <w:r w:rsidR="00ED0289" w:rsidRPr="002B3C2D">
        <w:t>рішення відповідних місцевих рад щодо затвердження підписаних Угод про передачу коштів;</w:t>
      </w:r>
    </w:p>
    <w:p w14:paraId="7249865A" w14:textId="77777777" w:rsidR="0023535A" w:rsidRPr="002B3C2D" w:rsidRDefault="00A6318B" w:rsidP="007C0C6F">
      <w:pPr>
        <w:pStyle w:val="Bodytext20"/>
        <w:spacing w:before="0" w:line="240" w:lineRule="auto"/>
        <w:ind w:firstLine="567"/>
      </w:pPr>
      <w:r w:rsidRPr="002B3C2D">
        <w:t>і</w:t>
      </w:r>
      <w:r w:rsidR="00856736" w:rsidRPr="002B3C2D">
        <w:t xml:space="preserve">) </w:t>
      </w:r>
      <w:r w:rsidR="00A66948" w:rsidRPr="002B3C2D">
        <w:t xml:space="preserve">сканована копія </w:t>
      </w:r>
      <w:r w:rsidR="00ED0289" w:rsidRPr="002B3C2D">
        <w:t>мережі розпорядників і одержувачів (у разі наявності)</w:t>
      </w:r>
      <w:r w:rsidR="0023535A" w:rsidRPr="002B3C2D">
        <w:t>;</w:t>
      </w:r>
    </w:p>
    <w:p w14:paraId="09B40DE7" w14:textId="77777777" w:rsidR="0023535A" w:rsidRPr="002B3C2D" w:rsidRDefault="00A6318B" w:rsidP="007C0C6F">
      <w:pPr>
        <w:pStyle w:val="Bodytext20"/>
        <w:spacing w:before="0" w:line="240" w:lineRule="auto"/>
        <w:ind w:firstLine="567"/>
      </w:pPr>
      <w:r w:rsidRPr="002B3C2D">
        <w:t>ї</w:t>
      </w:r>
      <w:r w:rsidR="0023535A" w:rsidRPr="002B3C2D">
        <w:t xml:space="preserve">) </w:t>
      </w:r>
      <w:r w:rsidR="00A66948" w:rsidRPr="002B3C2D">
        <w:t xml:space="preserve">банківська гарантія </w:t>
      </w:r>
      <w:r w:rsidR="0023535A" w:rsidRPr="002B3C2D">
        <w:t>(забезпечення) виконання договору з терміном дії до повного завершення робіт за договором;</w:t>
      </w:r>
    </w:p>
    <w:p w14:paraId="5B861D46" w14:textId="77777777" w:rsidR="00ED0289" w:rsidRPr="002B3C2D" w:rsidRDefault="00A6318B" w:rsidP="0023535A">
      <w:pPr>
        <w:pStyle w:val="Bodytext20"/>
        <w:spacing w:before="0" w:line="240" w:lineRule="auto"/>
        <w:ind w:firstLine="567"/>
        <w:rPr>
          <w:highlight w:val="yellow"/>
        </w:rPr>
      </w:pPr>
      <w:r w:rsidRPr="002B3C2D">
        <w:t>й</w:t>
      </w:r>
      <w:r w:rsidR="0023535A" w:rsidRPr="002B3C2D">
        <w:t>) у разі авансового платежу, банківськ</w:t>
      </w:r>
      <w:r w:rsidR="00A66948" w:rsidRPr="002B3C2D">
        <w:t>а</w:t>
      </w:r>
      <w:r w:rsidR="0023535A" w:rsidRPr="002B3C2D">
        <w:t xml:space="preserve"> гаранті</w:t>
      </w:r>
      <w:r w:rsidR="00A66948" w:rsidRPr="002B3C2D">
        <w:t>я</w:t>
      </w:r>
      <w:r w:rsidR="0023535A" w:rsidRPr="002B3C2D">
        <w:t xml:space="preserve"> (забезпечення) повернення авансового платежу з терміном дії, визначеним у договорі виконання робіт (підряду)</w:t>
      </w:r>
      <w:r w:rsidR="00ED0289" w:rsidRPr="002B3C2D">
        <w:t>.</w:t>
      </w:r>
    </w:p>
    <w:p w14:paraId="431DF5C6" w14:textId="77777777" w:rsidR="00DB49A7" w:rsidRPr="002B3C2D" w:rsidRDefault="00295CA3"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4.5.2.</w:t>
      </w:r>
      <w:r w:rsidR="00DB49A7" w:rsidRPr="002B3C2D">
        <w:rPr>
          <w:rFonts w:ascii="Times New Roman" w:hAnsi="Times New Roman" w:cs="Times New Roman"/>
          <w:sz w:val="28"/>
          <w:szCs w:val="28"/>
          <w:lang w:eastAsia="ru-RU"/>
        </w:rPr>
        <w:t xml:space="preserve"> Для другого та подальших платежів за кожним схваленим </w:t>
      </w:r>
      <w:r w:rsidRPr="002B3C2D">
        <w:rPr>
          <w:rFonts w:ascii="Times New Roman" w:hAnsi="Times New Roman" w:cs="Times New Roman"/>
          <w:sz w:val="28"/>
          <w:szCs w:val="28"/>
          <w:lang w:eastAsia="ru-RU"/>
        </w:rPr>
        <w:t>договором</w:t>
      </w:r>
      <w:r w:rsidR="00DB49A7" w:rsidRPr="002B3C2D">
        <w:rPr>
          <w:rFonts w:ascii="Times New Roman" w:hAnsi="Times New Roman" w:cs="Times New Roman"/>
          <w:sz w:val="28"/>
          <w:szCs w:val="28"/>
          <w:lang w:eastAsia="ru-RU"/>
        </w:rPr>
        <w:t>:</w:t>
      </w:r>
    </w:p>
    <w:p w14:paraId="6F6A839F" w14:textId="77777777" w:rsidR="00856736" w:rsidRPr="002B3C2D" w:rsidRDefault="00856736"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 xml:space="preserve">а) </w:t>
      </w:r>
      <w:r w:rsidR="008C6BB0" w:rsidRPr="002B3C2D">
        <w:rPr>
          <w:rFonts w:ascii="Times New Roman" w:hAnsi="Times New Roman" w:cs="Times New Roman"/>
          <w:sz w:val="28"/>
          <w:szCs w:val="28"/>
          <w:lang w:eastAsia="ru-RU"/>
        </w:rPr>
        <w:t xml:space="preserve">належним чином підписане/засвідчене </w:t>
      </w:r>
      <w:r w:rsidRPr="002B3C2D">
        <w:rPr>
          <w:rFonts w:ascii="Times New Roman" w:hAnsi="Times New Roman" w:cs="Times New Roman"/>
          <w:sz w:val="28"/>
          <w:szCs w:val="28"/>
          <w:lang w:eastAsia="ru-RU"/>
        </w:rPr>
        <w:t>платіжне доручення у національній валюті;</w:t>
      </w:r>
    </w:p>
    <w:p w14:paraId="64484AAB" w14:textId="77777777" w:rsidR="00856736" w:rsidRPr="002B3C2D" w:rsidRDefault="00856736" w:rsidP="00856736">
      <w:pPr>
        <w:spacing w:after="0" w:line="240" w:lineRule="auto"/>
        <w:ind w:firstLine="567"/>
        <w:jc w:val="both"/>
        <w:rPr>
          <w:rFonts w:ascii="Times New Roman" w:hAnsi="Times New Roman" w:cs="Times New Roman"/>
          <w:sz w:val="28"/>
          <w:szCs w:val="28"/>
        </w:rPr>
      </w:pPr>
      <w:r w:rsidRPr="002B3C2D">
        <w:rPr>
          <w:rFonts w:ascii="Times New Roman" w:hAnsi="Times New Roman" w:cs="Times New Roman"/>
          <w:sz w:val="28"/>
          <w:szCs w:val="28"/>
          <w:lang w:eastAsia="ru-RU"/>
        </w:rPr>
        <w:t xml:space="preserve">б) заява про продаж іноземної валюти </w:t>
      </w:r>
      <w:r w:rsidRPr="002B3C2D">
        <w:rPr>
          <w:rFonts w:ascii="Times New Roman" w:hAnsi="Times New Roman" w:cs="Times New Roman"/>
          <w:sz w:val="28"/>
          <w:szCs w:val="28"/>
        </w:rPr>
        <w:t>у форматі Word (у разі потреби);</w:t>
      </w:r>
    </w:p>
    <w:p w14:paraId="44656F24" w14:textId="77777777" w:rsidR="007C0C6F" w:rsidRPr="002B3C2D" w:rsidRDefault="00856736"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в)</w:t>
      </w:r>
      <w:r w:rsidR="007C0C6F" w:rsidRPr="002B3C2D">
        <w:rPr>
          <w:rFonts w:ascii="Times New Roman" w:eastAsia="Times New Roman" w:hAnsi="Times New Roman" w:cs="Times New Roman"/>
          <w:sz w:val="28"/>
          <w:szCs w:val="28"/>
          <w:lang w:eastAsia="ru-RU"/>
        </w:rPr>
        <w:t xml:space="preserve"> </w:t>
      </w:r>
      <w:r w:rsidR="00A66948" w:rsidRPr="002B3C2D">
        <w:rPr>
          <w:rFonts w:ascii="Times New Roman" w:eastAsia="Times New Roman" w:hAnsi="Times New Roman" w:cs="Times New Roman"/>
          <w:sz w:val="28"/>
          <w:szCs w:val="28"/>
          <w:lang w:eastAsia="ru-RU"/>
        </w:rPr>
        <w:t xml:space="preserve">довідка </w:t>
      </w:r>
      <w:r w:rsidR="007C0C6F" w:rsidRPr="002B3C2D">
        <w:rPr>
          <w:rFonts w:ascii="Times New Roman" w:eastAsia="Times New Roman" w:hAnsi="Times New Roman" w:cs="Times New Roman"/>
          <w:sz w:val="28"/>
          <w:szCs w:val="28"/>
          <w:lang w:eastAsia="ru-RU"/>
        </w:rPr>
        <w:t>щодо переказу коштів у форматі Word;</w:t>
      </w:r>
    </w:p>
    <w:p w14:paraId="02659CF0" w14:textId="77777777" w:rsidR="00856736" w:rsidRPr="002B3C2D" w:rsidRDefault="007C0C6F"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 xml:space="preserve">г) </w:t>
      </w:r>
      <w:r w:rsidR="00856736" w:rsidRPr="002B3C2D">
        <w:rPr>
          <w:rFonts w:ascii="Times New Roman" w:hAnsi="Times New Roman" w:cs="Times New Roman"/>
          <w:sz w:val="28"/>
          <w:szCs w:val="28"/>
        </w:rPr>
        <w:t xml:space="preserve">сканована копія </w:t>
      </w:r>
      <w:r w:rsidR="00856736" w:rsidRPr="002B3C2D">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0F424309" w14:textId="77777777" w:rsidR="00856736" w:rsidRPr="002B3C2D" w:rsidRDefault="007C0C6F"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 xml:space="preserve">д) </w:t>
      </w:r>
      <w:r w:rsidR="00AE5D9D" w:rsidRPr="002B3C2D">
        <w:rPr>
          <w:rFonts w:ascii="Times New Roman" w:hAnsi="Times New Roman" w:cs="Times New Roman"/>
          <w:sz w:val="28"/>
          <w:szCs w:val="28"/>
          <w:lang w:eastAsia="ru-RU"/>
        </w:rPr>
        <w:t xml:space="preserve">сканована копія договору та </w:t>
      </w:r>
      <w:r w:rsidR="00AE5D9D" w:rsidRPr="002B3C2D">
        <w:rPr>
          <w:rFonts w:ascii="Times New Roman" w:hAnsi="Times New Roman" w:cs="Times New Roman"/>
          <w:sz w:val="28"/>
          <w:szCs w:val="28"/>
        </w:rPr>
        <w:t xml:space="preserve">скановані копії </w:t>
      </w:r>
      <w:r w:rsidR="00856736" w:rsidRPr="002B3C2D">
        <w:rPr>
          <w:rFonts w:ascii="Times New Roman" w:hAnsi="Times New Roman" w:cs="Times New Roman"/>
          <w:sz w:val="28"/>
          <w:szCs w:val="28"/>
          <w:lang w:eastAsia="ru-RU"/>
        </w:rPr>
        <w:t>додаткових угод до договору (з усіма доповненнями до таких додаткових угод, за наявності);</w:t>
      </w:r>
    </w:p>
    <w:p w14:paraId="7C126B50" w14:textId="22C2DC6B" w:rsidR="00856736" w:rsidRPr="002B3C2D" w:rsidRDefault="007C0C6F" w:rsidP="00856736">
      <w:pPr>
        <w:spacing w:after="0" w:line="240" w:lineRule="auto"/>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 xml:space="preserve">е) </w:t>
      </w:r>
      <w:r w:rsidR="0052586E" w:rsidRPr="002B3C2D">
        <w:rPr>
          <w:rFonts w:ascii="Times New Roman" w:hAnsi="Times New Roman" w:cs="Times New Roman"/>
          <w:sz w:val="28"/>
          <w:szCs w:val="28"/>
          <w:lang w:eastAsia="ru-RU"/>
        </w:rPr>
        <w:t>сканована копія</w:t>
      </w:r>
      <w:r w:rsidR="00856736" w:rsidRPr="002B3C2D">
        <w:rPr>
          <w:rFonts w:ascii="Times New Roman" w:hAnsi="Times New Roman" w:cs="Times New Roman"/>
          <w:sz w:val="28"/>
          <w:szCs w:val="28"/>
          <w:lang w:eastAsia="ru-RU"/>
        </w:rPr>
        <w:t xml:space="preserve"> </w:t>
      </w:r>
      <w:r w:rsidR="00A66948" w:rsidRPr="002B3C2D">
        <w:rPr>
          <w:rFonts w:ascii="Times New Roman" w:hAnsi="Times New Roman" w:cs="Times New Roman"/>
          <w:sz w:val="28"/>
          <w:szCs w:val="28"/>
          <w:lang w:eastAsia="ru-RU"/>
        </w:rPr>
        <w:t xml:space="preserve">акта </w:t>
      </w:r>
      <w:r w:rsidR="00856736" w:rsidRPr="002B3C2D">
        <w:rPr>
          <w:rFonts w:ascii="Times New Roman" w:hAnsi="Times New Roman" w:cs="Times New Roman"/>
          <w:sz w:val="28"/>
          <w:szCs w:val="28"/>
          <w:lang w:eastAsia="ru-RU"/>
        </w:rPr>
        <w:t>виконаних робіт/послуг з технічного нагляду/послуг інженера-консультанта (у разі наявності). У разі надання акт</w:t>
      </w:r>
      <w:r w:rsidR="00A66948" w:rsidRPr="002B3C2D">
        <w:rPr>
          <w:rFonts w:ascii="Times New Roman" w:hAnsi="Times New Roman" w:cs="Times New Roman"/>
          <w:sz w:val="28"/>
          <w:szCs w:val="28"/>
          <w:lang w:eastAsia="ru-RU"/>
        </w:rPr>
        <w:t>а</w:t>
      </w:r>
      <w:r w:rsidR="00856736" w:rsidRPr="002B3C2D">
        <w:rPr>
          <w:rFonts w:ascii="Times New Roman" w:hAnsi="Times New Roman" w:cs="Times New Roman"/>
          <w:sz w:val="28"/>
          <w:szCs w:val="28"/>
          <w:lang w:eastAsia="ru-RU"/>
        </w:rPr>
        <w:t xml:space="preserve"> послуг з технічного нагляду необхідно додатково надати скановані акти виконаних робіт щодо яких здійснюється оплата цих послуг. У разі оплати послуг інженера-консультанта необхідно додатково надати скановані копії всіх попередніх актів здійснення таких послуг за проєктом; </w:t>
      </w:r>
    </w:p>
    <w:p w14:paraId="69ABD1FF" w14:textId="288EBE14" w:rsidR="00856736" w:rsidRPr="002B3C2D" w:rsidRDefault="00856736" w:rsidP="00856736">
      <w:pPr>
        <w:pStyle w:val="Bodytext20"/>
        <w:shd w:val="clear" w:color="auto" w:fill="auto"/>
        <w:tabs>
          <w:tab w:val="left" w:pos="567"/>
        </w:tabs>
        <w:spacing w:before="0" w:line="240" w:lineRule="auto"/>
      </w:pPr>
      <w:r w:rsidRPr="002B3C2D">
        <w:rPr>
          <w:lang w:eastAsia="ru-RU"/>
        </w:rPr>
        <w:tab/>
      </w:r>
      <w:r w:rsidR="007C0C6F" w:rsidRPr="002B3C2D">
        <w:rPr>
          <w:lang w:eastAsia="ru-RU"/>
        </w:rPr>
        <w:t xml:space="preserve">є) </w:t>
      </w:r>
      <w:r w:rsidR="00A66948" w:rsidRPr="002B3C2D">
        <w:rPr>
          <w:lang w:bidi="uk-UA"/>
          <w:rPrChange w:id="60" w:author="Admin" w:date="2023-12-01T10:45:00Z">
            <w:rPr>
              <w:color w:val="000000"/>
              <w:lang w:bidi="uk-UA"/>
            </w:rPr>
          </w:rPrChange>
        </w:rPr>
        <w:t xml:space="preserve">сканована копія </w:t>
      </w:r>
      <w:r w:rsidRPr="002B3C2D">
        <w:rPr>
          <w:lang w:bidi="uk-UA"/>
          <w:rPrChange w:id="61" w:author="Admin" w:date="2023-12-01T10:45:00Z">
            <w:rPr>
              <w:color w:val="000000"/>
              <w:lang w:bidi="uk-UA"/>
            </w:rPr>
          </w:rPrChange>
        </w:rPr>
        <w:t xml:space="preserve">рішення </w:t>
      </w:r>
      <w:r w:rsidRPr="002B3C2D">
        <w:t>про місцевий бюджет на відповідний рік, яким передбачено використання бюджетних коштів в рамках Програми</w:t>
      </w:r>
      <w:r w:rsidR="00A6318B" w:rsidRPr="002B3C2D">
        <w:t xml:space="preserve"> з відновлення України</w:t>
      </w:r>
      <w:r w:rsidRPr="002B3C2D">
        <w:t xml:space="preserve"> (або розпорядження, якщо є такі повноваження в міжсесійний період)</w:t>
      </w:r>
      <w:r w:rsidR="00EE3C08" w:rsidRPr="002B3C2D">
        <w:t>;</w:t>
      </w:r>
    </w:p>
    <w:p w14:paraId="7FA4203D" w14:textId="434B640C" w:rsidR="0023535A" w:rsidRPr="002B3C2D" w:rsidRDefault="007C0C6F" w:rsidP="007C0C6F">
      <w:pPr>
        <w:spacing w:after="0"/>
        <w:ind w:firstLine="426"/>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ж) </w:t>
      </w:r>
      <w:r w:rsidR="008C6BB0" w:rsidRPr="002B3C2D">
        <w:rPr>
          <w:rFonts w:ascii="Times New Roman" w:eastAsia="Times New Roman" w:hAnsi="Times New Roman" w:cs="Times New Roman"/>
          <w:sz w:val="28"/>
          <w:szCs w:val="28"/>
          <w:lang w:eastAsia="ru-RU"/>
        </w:rPr>
        <w:t xml:space="preserve">кінцеві </w:t>
      </w:r>
      <w:r w:rsidR="00EE3C08" w:rsidRPr="002B3C2D">
        <w:rPr>
          <w:rFonts w:ascii="Times New Roman" w:eastAsia="Times New Roman" w:hAnsi="Times New Roman" w:cs="Times New Roman"/>
          <w:sz w:val="28"/>
          <w:szCs w:val="28"/>
          <w:lang w:eastAsia="ru-RU"/>
        </w:rPr>
        <w:t>розрахунки за договором підрядних робіт у розмірі 5 (п’яти) відсотків від Договірної ціни здійснюються після</w:t>
      </w:r>
      <w:r w:rsidR="00EE0FBF" w:rsidRPr="002B3C2D">
        <w:rPr>
          <w:rFonts w:ascii="Times New Roman" w:eastAsia="Times New Roman" w:hAnsi="Times New Roman" w:cs="Times New Roman"/>
          <w:sz w:val="28"/>
          <w:szCs w:val="28"/>
          <w:lang w:eastAsia="ru-RU"/>
        </w:rPr>
        <w:t xml:space="preserve"> виконання і приймання всіх передбачених договором робіт та</w:t>
      </w:r>
      <w:r w:rsidR="00EE3C08" w:rsidRPr="002B3C2D">
        <w:rPr>
          <w:rFonts w:ascii="Times New Roman" w:eastAsia="Times New Roman" w:hAnsi="Times New Roman" w:cs="Times New Roman"/>
          <w:sz w:val="28"/>
          <w:szCs w:val="28"/>
          <w:lang w:eastAsia="ru-RU"/>
        </w:rPr>
        <w:t xml:space="preserve"> реєстрації декларації про готовність </w:t>
      </w:r>
      <w:r w:rsidR="00955574" w:rsidRPr="002B3C2D">
        <w:rPr>
          <w:rFonts w:ascii="Times New Roman" w:eastAsia="Times New Roman" w:hAnsi="Times New Roman" w:cs="Times New Roman"/>
          <w:sz w:val="28"/>
          <w:szCs w:val="28"/>
          <w:lang w:eastAsia="ru-RU"/>
        </w:rPr>
        <w:t xml:space="preserve">об'єкта </w:t>
      </w:r>
      <w:r w:rsidR="00EE3C08" w:rsidRPr="002B3C2D">
        <w:rPr>
          <w:rFonts w:ascii="Times New Roman" w:eastAsia="Times New Roman" w:hAnsi="Times New Roman" w:cs="Times New Roman"/>
          <w:sz w:val="28"/>
          <w:szCs w:val="28"/>
          <w:lang w:eastAsia="ru-RU"/>
        </w:rPr>
        <w:t>до експлуатації</w:t>
      </w:r>
      <w:r w:rsidR="0023535A" w:rsidRPr="002B3C2D">
        <w:rPr>
          <w:rFonts w:ascii="Times New Roman" w:eastAsia="Times New Roman" w:hAnsi="Times New Roman" w:cs="Times New Roman"/>
          <w:sz w:val="28"/>
          <w:szCs w:val="28"/>
          <w:lang w:eastAsia="ru-RU"/>
        </w:rPr>
        <w:t>;</w:t>
      </w:r>
    </w:p>
    <w:p w14:paraId="5675C6FC" w14:textId="77777777" w:rsidR="0023535A" w:rsidRPr="002B3C2D" w:rsidRDefault="007C0C6F" w:rsidP="007C0C6F">
      <w:pPr>
        <w:spacing w:after="0"/>
        <w:ind w:firstLine="426"/>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з) </w:t>
      </w:r>
      <w:r w:rsidR="00A66948" w:rsidRPr="002B3C2D">
        <w:rPr>
          <w:rFonts w:ascii="Times New Roman" w:eastAsia="Times New Roman" w:hAnsi="Times New Roman" w:cs="Times New Roman"/>
          <w:sz w:val="28"/>
          <w:szCs w:val="28"/>
          <w:lang w:eastAsia="ru-RU"/>
        </w:rPr>
        <w:t xml:space="preserve">банківська гарантія </w:t>
      </w:r>
      <w:r w:rsidR="0023535A" w:rsidRPr="002B3C2D">
        <w:rPr>
          <w:rFonts w:ascii="Times New Roman" w:eastAsia="Times New Roman" w:hAnsi="Times New Roman" w:cs="Times New Roman"/>
          <w:sz w:val="28"/>
          <w:szCs w:val="28"/>
          <w:lang w:eastAsia="ru-RU"/>
        </w:rPr>
        <w:t>(забезпечення) виконання договору з терміном дії до повного завершення робіт за договором;</w:t>
      </w:r>
    </w:p>
    <w:p w14:paraId="7F5F9114" w14:textId="77777777" w:rsidR="00EE3C08" w:rsidRPr="002B3C2D" w:rsidRDefault="007C0C6F" w:rsidP="007C0C6F">
      <w:pPr>
        <w:spacing w:after="0"/>
        <w:ind w:firstLine="426"/>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lastRenderedPageBreak/>
        <w:t xml:space="preserve">и) </w:t>
      </w:r>
      <w:r w:rsidR="0023535A" w:rsidRPr="002B3C2D">
        <w:rPr>
          <w:rFonts w:ascii="Times New Roman" w:eastAsia="Times New Roman" w:hAnsi="Times New Roman" w:cs="Times New Roman"/>
          <w:sz w:val="28"/>
          <w:szCs w:val="28"/>
          <w:lang w:eastAsia="ru-RU"/>
        </w:rPr>
        <w:t>у разі авансового платежу, банківськ</w:t>
      </w:r>
      <w:r w:rsidR="00A66948" w:rsidRPr="002B3C2D">
        <w:rPr>
          <w:rFonts w:ascii="Times New Roman" w:eastAsia="Times New Roman" w:hAnsi="Times New Roman" w:cs="Times New Roman"/>
          <w:sz w:val="28"/>
          <w:szCs w:val="28"/>
          <w:lang w:eastAsia="ru-RU"/>
        </w:rPr>
        <w:t>а</w:t>
      </w:r>
      <w:r w:rsidR="0035434E" w:rsidRPr="002B3C2D">
        <w:rPr>
          <w:rFonts w:ascii="Times New Roman" w:eastAsia="Times New Roman" w:hAnsi="Times New Roman" w:cs="Times New Roman"/>
          <w:sz w:val="28"/>
          <w:szCs w:val="28"/>
          <w:lang w:eastAsia="ru-RU"/>
        </w:rPr>
        <w:t xml:space="preserve"> </w:t>
      </w:r>
      <w:r w:rsidR="0023535A" w:rsidRPr="002B3C2D">
        <w:rPr>
          <w:rFonts w:ascii="Times New Roman" w:eastAsia="Times New Roman" w:hAnsi="Times New Roman" w:cs="Times New Roman"/>
          <w:sz w:val="28"/>
          <w:szCs w:val="28"/>
          <w:lang w:eastAsia="ru-RU"/>
        </w:rPr>
        <w:t>гаранті</w:t>
      </w:r>
      <w:r w:rsidR="00A66948" w:rsidRPr="002B3C2D">
        <w:rPr>
          <w:rFonts w:ascii="Times New Roman" w:eastAsia="Times New Roman" w:hAnsi="Times New Roman" w:cs="Times New Roman"/>
          <w:sz w:val="28"/>
          <w:szCs w:val="28"/>
          <w:lang w:eastAsia="ru-RU"/>
        </w:rPr>
        <w:t>я</w:t>
      </w:r>
      <w:r w:rsidR="0023535A" w:rsidRPr="002B3C2D">
        <w:rPr>
          <w:rFonts w:ascii="Times New Roman" w:eastAsia="Times New Roman" w:hAnsi="Times New Roman" w:cs="Times New Roman"/>
          <w:sz w:val="28"/>
          <w:szCs w:val="28"/>
          <w:lang w:eastAsia="ru-RU"/>
        </w:rPr>
        <w:t xml:space="preserve"> (забезпечення) повернення авансового платежу з терміном дії, визначеним у договорі виконання робіт (підряду).</w:t>
      </w:r>
    </w:p>
    <w:p w14:paraId="104D9CD0" w14:textId="3E49E824" w:rsidR="00AE5D9D" w:rsidRPr="002B3C2D" w:rsidRDefault="00AE5D9D" w:rsidP="007767E8">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4.5.3. Платіжні документи для здійснення платежу за кожним схваленим договором необхідно надсилати </w:t>
      </w:r>
      <w:r w:rsidR="008C6BB0" w:rsidRPr="002B3C2D">
        <w:rPr>
          <w:rFonts w:ascii="Times New Roman" w:eastAsia="Times New Roman" w:hAnsi="Times New Roman" w:cs="Times New Roman"/>
          <w:sz w:val="28"/>
          <w:szCs w:val="28"/>
          <w:lang w:eastAsia="ru-RU"/>
        </w:rPr>
        <w:t xml:space="preserve">у паперовому вигляді або </w:t>
      </w:r>
      <w:r w:rsidRPr="002B3C2D">
        <w:rPr>
          <w:rFonts w:ascii="Times New Roman" w:eastAsia="Times New Roman" w:hAnsi="Times New Roman" w:cs="Times New Roman"/>
          <w:sz w:val="28"/>
          <w:szCs w:val="28"/>
          <w:lang w:eastAsia="ru-RU"/>
        </w:rPr>
        <w:t>через електронну систему діловодства або через програмно-технічний комплекс iFOBS (далі – Система).</w:t>
      </w:r>
    </w:p>
    <w:p w14:paraId="0C858473" w14:textId="2FC1A7CE" w:rsidR="0075338B" w:rsidRPr="002B3C2D" w:rsidRDefault="0075338B" w:rsidP="007533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4.6. Форма Платіжного </w:t>
      </w:r>
      <w:r w:rsidR="00295CA3" w:rsidRPr="002B3C2D">
        <w:rPr>
          <w:rFonts w:ascii="Times New Roman" w:eastAsia="Times New Roman" w:hAnsi="Times New Roman" w:cs="Times New Roman"/>
          <w:sz w:val="28"/>
          <w:szCs w:val="28"/>
          <w:lang w:eastAsia="ru-RU"/>
        </w:rPr>
        <w:t xml:space="preserve">доручення </w:t>
      </w:r>
      <w:r w:rsidRPr="002B3C2D">
        <w:rPr>
          <w:rFonts w:ascii="Times New Roman" w:eastAsia="Times New Roman" w:hAnsi="Times New Roman" w:cs="Times New Roman"/>
          <w:sz w:val="28"/>
          <w:szCs w:val="28"/>
          <w:lang w:eastAsia="ru-RU"/>
        </w:rPr>
        <w:t xml:space="preserve">визначається Мінфіном разом з банком, у якому відкрито </w:t>
      </w:r>
      <w:r w:rsidR="0062427C" w:rsidRPr="002B3C2D">
        <w:rPr>
          <w:rFonts w:ascii="Times New Roman" w:eastAsia="Times New Roman" w:hAnsi="Times New Roman" w:cs="Times New Roman"/>
          <w:sz w:val="28"/>
          <w:szCs w:val="28"/>
          <w:lang w:eastAsia="ru-RU"/>
        </w:rPr>
        <w:t>Проєкт</w:t>
      </w:r>
      <w:r w:rsidRPr="002B3C2D">
        <w:rPr>
          <w:rFonts w:ascii="Times New Roman" w:eastAsia="Times New Roman" w:hAnsi="Times New Roman" w:cs="Times New Roman"/>
          <w:sz w:val="28"/>
          <w:szCs w:val="28"/>
          <w:lang w:eastAsia="ru-RU"/>
        </w:rPr>
        <w:t xml:space="preserve">ний рахунок. Про форму Платіжного доручення Мінфін повідомляє </w:t>
      </w:r>
      <w:r w:rsidR="00EC0926" w:rsidRPr="002B3C2D">
        <w:rPr>
          <w:rFonts w:ascii="Times New Roman" w:eastAsia="Times New Roman" w:hAnsi="Times New Roman" w:cs="Times New Roman"/>
          <w:sz w:val="28"/>
          <w:szCs w:val="28"/>
        </w:rPr>
        <w:t>Мін</w:t>
      </w:r>
      <w:r w:rsidR="00EC0926" w:rsidRPr="002B3C2D">
        <w:rPr>
          <w:rFonts w:ascii="Times New Roman" w:hAnsi="Times New Roman"/>
          <w:sz w:val="28"/>
        </w:rPr>
        <w:t>інфраструктури</w:t>
      </w:r>
      <w:r w:rsidRPr="002B3C2D">
        <w:rPr>
          <w:rFonts w:ascii="Times New Roman" w:eastAsia="Times New Roman" w:hAnsi="Times New Roman" w:cs="Times New Roman"/>
          <w:sz w:val="28"/>
          <w:szCs w:val="28"/>
          <w:lang w:eastAsia="ru-RU"/>
        </w:rPr>
        <w:t xml:space="preserve"> протягом </w:t>
      </w:r>
      <w:r w:rsidR="00592FC9" w:rsidRPr="002B3C2D">
        <w:rPr>
          <w:rFonts w:ascii="Times New Roman" w:eastAsia="Times New Roman" w:hAnsi="Times New Roman" w:cs="Times New Roman"/>
          <w:sz w:val="28"/>
          <w:szCs w:val="28"/>
          <w:lang w:eastAsia="ru-RU"/>
        </w:rPr>
        <w:t xml:space="preserve">5 </w:t>
      </w:r>
      <w:r w:rsidR="00BF3673" w:rsidRPr="002B3C2D">
        <w:rPr>
          <w:rFonts w:ascii="Times New Roman" w:eastAsia="Times New Roman" w:hAnsi="Times New Roman" w:cs="Times New Roman"/>
          <w:sz w:val="28"/>
          <w:szCs w:val="28"/>
          <w:lang w:eastAsia="ru-RU"/>
        </w:rPr>
        <w:t>(</w:t>
      </w:r>
      <w:r w:rsidRPr="002B3C2D">
        <w:rPr>
          <w:rFonts w:ascii="Times New Roman" w:eastAsia="Times New Roman" w:hAnsi="Times New Roman" w:cs="Times New Roman"/>
          <w:sz w:val="28"/>
          <w:szCs w:val="28"/>
          <w:lang w:eastAsia="ru-RU"/>
        </w:rPr>
        <w:t>п’яти</w:t>
      </w:r>
      <w:r w:rsidR="00BF3673" w:rsidRPr="002B3C2D">
        <w:rPr>
          <w:rFonts w:ascii="Times New Roman" w:eastAsia="Times New Roman" w:hAnsi="Times New Roman" w:cs="Times New Roman"/>
          <w:sz w:val="28"/>
          <w:szCs w:val="28"/>
          <w:lang w:eastAsia="ru-RU"/>
        </w:rPr>
        <w:t>)</w:t>
      </w:r>
      <w:r w:rsidRPr="002B3C2D">
        <w:rPr>
          <w:rFonts w:ascii="Times New Roman" w:eastAsia="Times New Roman" w:hAnsi="Times New Roman" w:cs="Times New Roman"/>
          <w:sz w:val="28"/>
          <w:szCs w:val="28"/>
          <w:lang w:eastAsia="ru-RU"/>
        </w:rPr>
        <w:t xml:space="preserve"> робочих днів з моменту визначення такої форми.</w:t>
      </w:r>
      <w:r w:rsidR="00AE5D9D" w:rsidRPr="002B3C2D">
        <w:t xml:space="preserve"> </w:t>
      </w:r>
      <w:r w:rsidR="00EC0926" w:rsidRPr="002B3C2D">
        <w:rPr>
          <w:rFonts w:ascii="Times New Roman" w:eastAsia="Times New Roman" w:hAnsi="Times New Roman" w:cs="Times New Roman"/>
          <w:sz w:val="28"/>
          <w:szCs w:val="28"/>
        </w:rPr>
        <w:t>Мінінфраструктури</w:t>
      </w:r>
      <w:r w:rsidR="00AE5D9D" w:rsidRPr="002B3C2D">
        <w:rPr>
          <w:rFonts w:ascii="Times New Roman" w:eastAsia="Times New Roman" w:hAnsi="Times New Roman" w:cs="Times New Roman"/>
          <w:sz w:val="28"/>
          <w:szCs w:val="28"/>
          <w:lang w:eastAsia="ru-RU"/>
        </w:rPr>
        <w:t xml:space="preserve"> повідомляє Кінцевого бенефіціара протягом </w:t>
      </w:r>
      <w:r w:rsidR="00592FC9" w:rsidRPr="002B3C2D">
        <w:rPr>
          <w:rFonts w:ascii="Times New Roman" w:eastAsia="Times New Roman" w:hAnsi="Times New Roman" w:cs="Times New Roman"/>
          <w:sz w:val="28"/>
          <w:szCs w:val="28"/>
          <w:lang w:eastAsia="ru-RU"/>
        </w:rPr>
        <w:t xml:space="preserve">5 </w:t>
      </w:r>
      <w:r w:rsidR="005C0A07" w:rsidRPr="002B3C2D">
        <w:rPr>
          <w:rFonts w:ascii="Times New Roman" w:eastAsia="Times New Roman" w:hAnsi="Times New Roman" w:cs="Times New Roman"/>
          <w:sz w:val="28"/>
          <w:szCs w:val="28"/>
          <w:lang w:eastAsia="ru-RU"/>
        </w:rPr>
        <w:t>(</w:t>
      </w:r>
      <w:r w:rsidR="00012FBE" w:rsidRPr="002B3C2D">
        <w:rPr>
          <w:rFonts w:ascii="Times New Roman" w:eastAsia="Times New Roman" w:hAnsi="Times New Roman" w:cs="Times New Roman"/>
          <w:sz w:val="28"/>
          <w:szCs w:val="28"/>
          <w:lang w:eastAsia="ru-RU"/>
        </w:rPr>
        <w:t>п'яти</w:t>
      </w:r>
      <w:r w:rsidR="005C0A07" w:rsidRPr="002B3C2D">
        <w:rPr>
          <w:rFonts w:ascii="Times New Roman" w:eastAsia="Times New Roman" w:hAnsi="Times New Roman" w:cs="Times New Roman"/>
          <w:sz w:val="28"/>
          <w:szCs w:val="28"/>
          <w:lang w:eastAsia="ru-RU"/>
        </w:rPr>
        <w:t>)</w:t>
      </w:r>
      <w:r w:rsidR="00012FBE" w:rsidRPr="002B3C2D">
        <w:rPr>
          <w:rFonts w:ascii="Times New Roman" w:eastAsia="Times New Roman" w:hAnsi="Times New Roman" w:cs="Times New Roman"/>
          <w:sz w:val="28"/>
          <w:szCs w:val="28"/>
          <w:lang w:eastAsia="ru-RU"/>
        </w:rPr>
        <w:t xml:space="preserve"> </w:t>
      </w:r>
      <w:r w:rsidR="00AE5D9D" w:rsidRPr="002B3C2D">
        <w:rPr>
          <w:rFonts w:ascii="Times New Roman" w:eastAsia="Times New Roman" w:hAnsi="Times New Roman" w:cs="Times New Roman"/>
          <w:sz w:val="28"/>
          <w:szCs w:val="28"/>
          <w:lang w:eastAsia="ru-RU"/>
        </w:rPr>
        <w:t>робочих днів з моменту отримання від Мінфіну такої форми.</w:t>
      </w:r>
    </w:p>
    <w:p w14:paraId="7936DBAF" w14:textId="77777777" w:rsidR="0075338B" w:rsidRPr="002B3C2D" w:rsidRDefault="0075338B" w:rsidP="0075338B">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4.</w:t>
      </w:r>
      <w:r w:rsidR="00F46DD9" w:rsidRPr="002B3C2D">
        <w:rPr>
          <w:rFonts w:ascii="Times New Roman" w:eastAsia="Times New Roman" w:hAnsi="Times New Roman" w:cs="Times New Roman"/>
          <w:sz w:val="28"/>
          <w:szCs w:val="28"/>
        </w:rPr>
        <w:t>7</w:t>
      </w:r>
      <w:r w:rsidRPr="002B3C2D">
        <w:rPr>
          <w:rFonts w:ascii="Times New Roman" w:eastAsia="Times New Roman" w:hAnsi="Times New Roman" w:cs="Times New Roman"/>
          <w:sz w:val="28"/>
          <w:szCs w:val="28"/>
        </w:rPr>
        <w:t>. Для реалізації пункту 4.5</w:t>
      </w:r>
      <w:r w:rsidR="001C0C61"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цієї Угоди, </w:t>
      </w:r>
      <w:r w:rsidR="00EC0926"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та Кінцевий бенефіціар до першого подання Платіжних документів зобов’язані надати Мінфіну необхідні докази повноважень та зразки підпису (підписів) особи (осіб), яка (які) має (мають) право підписувати платіжні документи від імені Кінцевого бенефіціара та </w:t>
      </w:r>
      <w:r w:rsidR="00EC0926"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відповідно</w:t>
      </w:r>
      <w:r w:rsidR="00280F34" w:rsidRPr="002B3C2D">
        <w:rPr>
          <w:rFonts w:ascii="Times New Roman" w:eastAsia="Times New Roman" w:hAnsi="Times New Roman" w:cs="Times New Roman"/>
          <w:sz w:val="28"/>
          <w:szCs w:val="28"/>
        </w:rPr>
        <w:t xml:space="preserve"> (електронний цифровий підпис у разі електронного документообігу)</w:t>
      </w:r>
      <w:r w:rsidR="00AE5D9D" w:rsidRPr="002B3C2D">
        <w:rPr>
          <w:rFonts w:ascii="Times New Roman" w:eastAsia="Times New Roman" w:hAnsi="Times New Roman" w:cs="Times New Roman"/>
          <w:sz w:val="28"/>
          <w:szCs w:val="28"/>
        </w:rPr>
        <w:t>, а також перелік осіб, яким надано право працювати та підписувати документи в Системі</w:t>
      </w:r>
      <w:r w:rsidRPr="002B3C2D">
        <w:rPr>
          <w:rFonts w:ascii="Times New Roman" w:eastAsia="Times New Roman" w:hAnsi="Times New Roman" w:cs="Times New Roman"/>
          <w:sz w:val="28"/>
          <w:szCs w:val="28"/>
        </w:rPr>
        <w:t>.</w:t>
      </w:r>
    </w:p>
    <w:p w14:paraId="4896B359" w14:textId="334F5CC8" w:rsidR="0075338B" w:rsidRPr="002B3C2D" w:rsidRDefault="0075338B" w:rsidP="0075338B">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4.</w:t>
      </w:r>
      <w:r w:rsidR="00F46DD9" w:rsidRPr="002B3C2D">
        <w:rPr>
          <w:rFonts w:ascii="Times New Roman" w:eastAsia="Times New Roman" w:hAnsi="Times New Roman" w:cs="Times New Roman"/>
          <w:sz w:val="28"/>
          <w:szCs w:val="28"/>
        </w:rPr>
        <w:t>8</w:t>
      </w:r>
      <w:r w:rsidRPr="002B3C2D">
        <w:rPr>
          <w:rFonts w:ascii="Times New Roman" w:eastAsia="Times New Roman" w:hAnsi="Times New Roman" w:cs="Times New Roman"/>
          <w:sz w:val="28"/>
          <w:szCs w:val="28"/>
        </w:rPr>
        <w:t xml:space="preserve">. Платіжні документи готуються Кінцевим бенефіціаром згідно із вимогами цієї Статті, </w:t>
      </w:r>
      <w:r w:rsidR="008C6BB0" w:rsidRPr="002B3C2D">
        <w:rPr>
          <w:rFonts w:ascii="Times New Roman" w:eastAsia="Times New Roman" w:hAnsi="Times New Roman" w:cs="Times New Roman"/>
          <w:sz w:val="28"/>
          <w:szCs w:val="28"/>
        </w:rPr>
        <w:t>належним чином підписуються/засвідчуються (за допомогою кваліфікованого електронного цифрового підпису</w:t>
      </w:r>
      <w:r w:rsidR="008C6BB0" w:rsidRPr="002B3C2D" w:rsidDel="008C6BB0">
        <w:rPr>
          <w:rFonts w:ascii="Times New Roman" w:eastAsia="Times New Roman" w:hAnsi="Times New Roman" w:cs="Times New Roman"/>
          <w:sz w:val="28"/>
          <w:szCs w:val="28"/>
        </w:rPr>
        <w:t xml:space="preserve"> </w:t>
      </w:r>
      <w:r w:rsidR="00280F34" w:rsidRPr="002B3C2D">
        <w:rPr>
          <w:rFonts w:ascii="Times New Roman" w:eastAsia="Times New Roman" w:hAnsi="Times New Roman" w:cs="Times New Roman"/>
          <w:sz w:val="28"/>
          <w:szCs w:val="28"/>
        </w:rPr>
        <w:t xml:space="preserve">у разі електронного документообігу) </w:t>
      </w:r>
      <w:r w:rsidRPr="002B3C2D">
        <w:rPr>
          <w:rFonts w:ascii="Times New Roman" w:eastAsia="Times New Roman" w:hAnsi="Times New Roman" w:cs="Times New Roman"/>
          <w:sz w:val="28"/>
          <w:szCs w:val="28"/>
        </w:rPr>
        <w:t>уповноваженими особами Кінцевого бенефіціара та разом із супровідними документами</w:t>
      </w:r>
      <w:r w:rsidR="0052586E"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 xml:space="preserve"> </w:t>
      </w:r>
      <w:r w:rsidR="006F4F6F" w:rsidRPr="002B3C2D">
        <w:rPr>
          <w:rFonts w:ascii="Times New Roman" w:eastAsia="Times New Roman" w:hAnsi="Times New Roman" w:cs="Times New Roman"/>
          <w:sz w:val="28"/>
          <w:szCs w:val="28"/>
        </w:rPr>
        <w:t xml:space="preserve">зазначеними у пункті 4.5 </w:t>
      </w:r>
      <w:r w:rsidR="00F358FD" w:rsidRPr="002B3C2D">
        <w:rPr>
          <w:rFonts w:ascii="Times New Roman" w:eastAsia="Times New Roman" w:hAnsi="Times New Roman" w:cs="Times New Roman"/>
          <w:sz w:val="28"/>
          <w:szCs w:val="28"/>
        </w:rPr>
        <w:t xml:space="preserve">та іншими документами, які будуть необхідні </w:t>
      </w:r>
      <w:r w:rsidRPr="002B3C2D">
        <w:rPr>
          <w:rFonts w:ascii="Times New Roman" w:eastAsia="Times New Roman" w:hAnsi="Times New Roman" w:cs="Times New Roman"/>
          <w:sz w:val="28"/>
          <w:szCs w:val="28"/>
        </w:rPr>
        <w:t xml:space="preserve">для підтвердження цільового використання коштів, відповідно до цієї Угоди, </w:t>
      </w:r>
      <w:r w:rsidRPr="002B3C2D">
        <w:rPr>
          <w:rFonts w:ascii="Times New Roman" w:eastAsia="Times New Roman" w:hAnsi="Times New Roman" w:cs="Times New Roman"/>
          <w:sz w:val="28"/>
          <w:szCs w:val="28"/>
          <w:lang w:eastAsia="ru-RU"/>
        </w:rPr>
        <w:t xml:space="preserve">Фінансової угоди </w:t>
      </w:r>
      <w:r w:rsidRPr="002B3C2D">
        <w:rPr>
          <w:rFonts w:ascii="Times New Roman" w:eastAsia="Times New Roman" w:hAnsi="Times New Roman" w:cs="Times New Roman"/>
          <w:sz w:val="28"/>
          <w:szCs w:val="28"/>
        </w:rPr>
        <w:t xml:space="preserve">та чинного законодавства України, надсилаються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для погодження. </w:t>
      </w:r>
    </w:p>
    <w:p w14:paraId="586B3107" w14:textId="59857AC3" w:rsidR="0075338B" w:rsidRPr="002B3C2D" w:rsidRDefault="0075338B" w:rsidP="0075338B">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4.</w:t>
      </w:r>
      <w:r w:rsidR="00F46DD9" w:rsidRPr="002B3C2D">
        <w:rPr>
          <w:rFonts w:ascii="Times New Roman" w:eastAsia="Times New Roman" w:hAnsi="Times New Roman" w:cs="Times New Roman"/>
          <w:sz w:val="28"/>
          <w:szCs w:val="28"/>
        </w:rPr>
        <w:t>9</w:t>
      </w:r>
      <w:r w:rsidRPr="002B3C2D">
        <w:rPr>
          <w:rFonts w:ascii="Times New Roman" w:eastAsia="Times New Roman" w:hAnsi="Times New Roman" w:cs="Times New Roman"/>
          <w:sz w:val="28"/>
          <w:szCs w:val="28"/>
        </w:rPr>
        <w:t xml:space="preserve">. </w:t>
      </w:r>
      <w:r w:rsidR="001A7EE4"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здійснює розгляд і погодження Платіжних документів у строк не більше </w:t>
      </w:r>
      <w:r w:rsidR="00592FC9" w:rsidRPr="002B3C2D">
        <w:rPr>
          <w:rFonts w:ascii="Times New Roman" w:eastAsia="Times New Roman" w:hAnsi="Times New Roman" w:cs="Times New Roman"/>
          <w:sz w:val="28"/>
          <w:szCs w:val="28"/>
        </w:rPr>
        <w:t xml:space="preserve">5 </w:t>
      </w:r>
      <w:r w:rsidR="00BF3673" w:rsidRPr="002B3C2D">
        <w:rPr>
          <w:rFonts w:ascii="Times New Roman" w:eastAsia="Times New Roman" w:hAnsi="Times New Roman" w:cs="Times New Roman"/>
          <w:sz w:val="28"/>
          <w:szCs w:val="28"/>
        </w:rPr>
        <w:t>(</w:t>
      </w:r>
      <w:r w:rsidR="0021071E" w:rsidRPr="002B3C2D">
        <w:rPr>
          <w:rFonts w:ascii="Times New Roman" w:eastAsia="Times New Roman" w:hAnsi="Times New Roman" w:cs="Times New Roman"/>
          <w:sz w:val="28"/>
          <w:szCs w:val="28"/>
        </w:rPr>
        <w:t>п’яти</w:t>
      </w:r>
      <w:r w:rsidR="00BF3673"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 xml:space="preserve"> робочих днів. У разі погодження Платіжних документів уповноважена особа </w:t>
      </w:r>
      <w:r w:rsidR="00C60750" w:rsidRPr="002B3C2D">
        <w:rPr>
          <w:rFonts w:ascii="Times New Roman" w:eastAsia="Times New Roman" w:hAnsi="Times New Roman" w:cs="Times New Roman"/>
          <w:sz w:val="28"/>
          <w:szCs w:val="28"/>
        </w:rPr>
        <w:t>Мін</w:t>
      </w:r>
      <w:r w:rsidR="00C60750" w:rsidRPr="002B3C2D">
        <w:rPr>
          <w:rFonts w:ascii="Times New Roman" w:hAnsi="Times New Roman"/>
          <w:sz w:val="28"/>
        </w:rPr>
        <w:t>інфраструктури</w:t>
      </w:r>
      <w:r w:rsidRPr="002B3C2D">
        <w:rPr>
          <w:rFonts w:ascii="Times New Roman" w:eastAsia="Times New Roman" w:hAnsi="Times New Roman" w:cs="Times New Roman"/>
          <w:sz w:val="28"/>
          <w:szCs w:val="28"/>
        </w:rPr>
        <w:t xml:space="preserve"> ставить свій підпис </w:t>
      </w:r>
      <w:r w:rsidR="00280F34" w:rsidRPr="002B3C2D">
        <w:rPr>
          <w:rFonts w:ascii="Times New Roman" w:eastAsia="Times New Roman" w:hAnsi="Times New Roman" w:cs="Times New Roman"/>
          <w:sz w:val="28"/>
          <w:szCs w:val="28"/>
        </w:rPr>
        <w:t xml:space="preserve">(електронний цифровий підпис у разі електронного документообігу) </w:t>
      </w:r>
      <w:r w:rsidR="0021071E" w:rsidRPr="002B3C2D">
        <w:rPr>
          <w:rFonts w:ascii="Times New Roman" w:eastAsia="Times New Roman" w:hAnsi="Times New Roman" w:cs="Times New Roman"/>
          <w:sz w:val="28"/>
          <w:szCs w:val="28"/>
        </w:rPr>
        <w:t>та печатку</w:t>
      </w:r>
      <w:r w:rsidR="0038607E" w:rsidRPr="002B3C2D">
        <w:rPr>
          <w:rFonts w:ascii="Times New Roman" w:hAnsi="Times New Roman" w:cs="Times New Roman"/>
          <w:sz w:val="28"/>
          <w:szCs w:val="28"/>
          <w:lang w:eastAsia="ru-RU"/>
        </w:rPr>
        <w:t xml:space="preserve"> </w:t>
      </w:r>
      <w:r w:rsidRPr="002B3C2D">
        <w:rPr>
          <w:rFonts w:ascii="Times New Roman" w:eastAsia="Times New Roman" w:hAnsi="Times New Roman" w:cs="Times New Roman"/>
          <w:sz w:val="28"/>
          <w:szCs w:val="28"/>
        </w:rPr>
        <w:t xml:space="preserve">на відповідному Платіжному документі. Для перерахування коштів з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 xml:space="preserve">ного рахунку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надсилає Платіжні документи до Мінфіну разом з </w:t>
      </w:r>
      <w:r w:rsidR="00F358FD" w:rsidRPr="002B3C2D">
        <w:rPr>
          <w:rFonts w:ascii="Times New Roman" w:eastAsia="Times New Roman" w:hAnsi="Times New Roman" w:cs="Times New Roman"/>
          <w:sz w:val="28"/>
          <w:szCs w:val="28"/>
        </w:rPr>
        <w:t xml:space="preserve">супровідними </w:t>
      </w:r>
      <w:r w:rsidRPr="002B3C2D">
        <w:rPr>
          <w:rFonts w:ascii="Times New Roman" w:eastAsia="Times New Roman" w:hAnsi="Times New Roman" w:cs="Times New Roman"/>
          <w:sz w:val="28"/>
          <w:szCs w:val="28"/>
        </w:rPr>
        <w:t>документами та іншими до</w:t>
      </w:r>
      <w:r w:rsidR="007E6490" w:rsidRPr="002B3C2D">
        <w:rPr>
          <w:rFonts w:ascii="Times New Roman" w:eastAsia="Times New Roman" w:hAnsi="Times New Roman" w:cs="Times New Roman"/>
          <w:sz w:val="28"/>
          <w:szCs w:val="28"/>
        </w:rPr>
        <w:t>кументами</w:t>
      </w:r>
      <w:r w:rsidRPr="002B3C2D">
        <w:rPr>
          <w:rFonts w:ascii="Times New Roman" w:eastAsia="Times New Roman" w:hAnsi="Times New Roman" w:cs="Times New Roman"/>
          <w:sz w:val="28"/>
          <w:szCs w:val="28"/>
        </w:rPr>
        <w:t xml:space="preserve">, які </w:t>
      </w:r>
      <w:r w:rsidR="007E6490" w:rsidRPr="002B3C2D">
        <w:rPr>
          <w:rFonts w:ascii="Times New Roman" w:eastAsia="Times New Roman" w:hAnsi="Times New Roman" w:cs="Times New Roman"/>
          <w:sz w:val="28"/>
          <w:szCs w:val="28"/>
        </w:rPr>
        <w:t>будуть необхідні</w:t>
      </w:r>
      <w:r w:rsidRPr="002B3C2D">
        <w:rPr>
          <w:rFonts w:ascii="Times New Roman" w:eastAsia="Times New Roman" w:hAnsi="Times New Roman" w:cs="Times New Roman"/>
          <w:sz w:val="28"/>
          <w:szCs w:val="28"/>
        </w:rPr>
        <w:t xml:space="preserve"> для підтвердження цільового використання коштів, відповідно до цієї Угоди, </w:t>
      </w:r>
      <w:r w:rsidRPr="002B3C2D">
        <w:rPr>
          <w:rFonts w:ascii="Times New Roman" w:eastAsia="Times New Roman" w:hAnsi="Times New Roman" w:cs="Times New Roman"/>
          <w:sz w:val="28"/>
          <w:szCs w:val="28"/>
          <w:lang w:eastAsia="ru-RU"/>
        </w:rPr>
        <w:t xml:space="preserve">Фінансової угоди </w:t>
      </w:r>
      <w:r w:rsidRPr="002B3C2D">
        <w:rPr>
          <w:rFonts w:ascii="Times New Roman" w:eastAsia="Times New Roman" w:hAnsi="Times New Roman" w:cs="Times New Roman"/>
          <w:sz w:val="28"/>
          <w:szCs w:val="28"/>
        </w:rPr>
        <w:t xml:space="preserve">та чинного законодавства України. </w:t>
      </w:r>
    </w:p>
    <w:p w14:paraId="2344AF43" w14:textId="77777777" w:rsidR="0075338B" w:rsidRPr="002B3C2D" w:rsidRDefault="0075338B" w:rsidP="005928D8">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4.1</w:t>
      </w:r>
      <w:r w:rsidR="00F46DD9" w:rsidRPr="002B3C2D">
        <w:rPr>
          <w:rFonts w:ascii="Times New Roman" w:eastAsia="Times New Roman" w:hAnsi="Times New Roman" w:cs="Times New Roman"/>
          <w:sz w:val="28"/>
          <w:szCs w:val="28"/>
          <w:lang w:eastAsia="ru-RU"/>
        </w:rPr>
        <w:t>0</w:t>
      </w:r>
      <w:r w:rsidRPr="002B3C2D">
        <w:rPr>
          <w:rFonts w:ascii="Times New Roman" w:eastAsia="Times New Roman" w:hAnsi="Times New Roman" w:cs="Times New Roman"/>
          <w:sz w:val="28"/>
          <w:szCs w:val="28"/>
          <w:lang w:eastAsia="ru-RU"/>
        </w:rPr>
        <w:t xml:space="preserve">. У разі непогодження Платіжних документів,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у зазначений у пункті 4.</w:t>
      </w:r>
      <w:r w:rsidR="007E6490" w:rsidRPr="002B3C2D">
        <w:rPr>
          <w:rFonts w:ascii="Times New Roman" w:eastAsia="Times New Roman" w:hAnsi="Times New Roman" w:cs="Times New Roman"/>
          <w:sz w:val="28"/>
          <w:szCs w:val="28"/>
          <w:lang w:eastAsia="ru-RU"/>
        </w:rPr>
        <w:t>9</w:t>
      </w:r>
      <w:r w:rsidRPr="002B3C2D">
        <w:rPr>
          <w:rFonts w:ascii="Times New Roman" w:eastAsia="Times New Roman" w:hAnsi="Times New Roman" w:cs="Times New Roman"/>
          <w:sz w:val="28"/>
          <w:szCs w:val="28"/>
          <w:lang w:eastAsia="ru-RU"/>
        </w:rPr>
        <w:t xml:space="preserve">. строк повертає їх Кінцевому бенефіціару для доопрацювання. Розгляд і погодження доопрацьованих документів здійснюється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у загальному порядку відповідно до процедури, визначеної в цій статті.</w:t>
      </w:r>
    </w:p>
    <w:p w14:paraId="1D046F64" w14:textId="1791E3FE" w:rsidR="0075338B" w:rsidRPr="002B3C2D" w:rsidRDefault="0075338B" w:rsidP="007533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4.1</w:t>
      </w:r>
      <w:r w:rsidR="00F46DD9" w:rsidRPr="002B3C2D">
        <w:rPr>
          <w:rFonts w:ascii="Times New Roman" w:eastAsia="Times New Roman" w:hAnsi="Times New Roman" w:cs="Times New Roman"/>
          <w:sz w:val="28"/>
          <w:szCs w:val="28"/>
          <w:lang w:eastAsia="ru-RU"/>
        </w:rPr>
        <w:t>1</w:t>
      </w:r>
      <w:r w:rsidRPr="002B3C2D">
        <w:rPr>
          <w:rFonts w:ascii="Times New Roman" w:eastAsia="Times New Roman" w:hAnsi="Times New Roman" w:cs="Times New Roman"/>
          <w:sz w:val="28"/>
          <w:szCs w:val="28"/>
          <w:lang w:eastAsia="ru-RU"/>
        </w:rPr>
        <w:t xml:space="preserve">. Мінфін здійснює розгляд Платіжних документів </w:t>
      </w:r>
      <w:r w:rsidR="0021071E" w:rsidRPr="002B3C2D">
        <w:rPr>
          <w:rFonts w:ascii="Times New Roman" w:eastAsia="Times New Roman" w:hAnsi="Times New Roman" w:cs="Times New Roman"/>
          <w:sz w:val="28"/>
          <w:szCs w:val="28"/>
        </w:rPr>
        <w:t>у строк не більше</w:t>
      </w:r>
      <w:r w:rsidRPr="002B3C2D">
        <w:rPr>
          <w:rFonts w:ascii="Times New Roman" w:eastAsia="Times New Roman" w:hAnsi="Times New Roman" w:cs="Times New Roman"/>
          <w:sz w:val="28"/>
          <w:szCs w:val="28"/>
          <w:lang w:eastAsia="ru-RU"/>
        </w:rPr>
        <w:t xml:space="preserve"> </w:t>
      </w:r>
      <w:r w:rsidR="005C0A07" w:rsidRPr="002B3C2D">
        <w:rPr>
          <w:rFonts w:ascii="Times New Roman" w:eastAsia="Times New Roman" w:hAnsi="Times New Roman" w:cs="Times New Roman"/>
          <w:sz w:val="28"/>
          <w:szCs w:val="28"/>
          <w:lang w:eastAsia="ru-RU"/>
        </w:rPr>
        <w:br/>
      </w:r>
      <w:r w:rsidR="00592FC9" w:rsidRPr="002B3C2D">
        <w:rPr>
          <w:rFonts w:ascii="Times New Roman" w:eastAsia="Times New Roman" w:hAnsi="Times New Roman" w:cs="Times New Roman"/>
          <w:sz w:val="28"/>
          <w:szCs w:val="28"/>
          <w:lang w:eastAsia="ru-RU"/>
        </w:rPr>
        <w:t>7 (</w:t>
      </w:r>
      <w:r w:rsidR="00AE5D9D" w:rsidRPr="002B3C2D">
        <w:rPr>
          <w:rFonts w:ascii="Times New Roman" w:eastAsia="Times New Roman" w:hAnsi="Times New Roman" w:cs="Times New Roman"/>
          <w:sz w:val="28"/>
          <w:szCs w:val="28"/>
          <w:lang w:eastAsia="ru-RU"/>
        </w:rPr>
        <w:t>семи</w:t>
      </w:r>
      <w:r w:rsidR="00592FC9" w:rsidRPr="002B3C2D">
        <w:rPr>
          <w:rFonts w:ascii="Times New Roman" w:eastAsia="Times New Roman" w:hAnsi="Times New Roman" w:cs="Times New Roman"/>
          <w:sz w:val="28"/>
          <w:szCs w:val="28"/>
          <w:lang w:eastAsia="ru-RU"/>
        </w:rPr>
        <w:t>)</w:t>
      </w:r>
      <w:r w:rsidR="00AE5D9D"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робочих днів з дня їх отримання за умови, що такі Платіжні документи оформлені належним чином (відповідають вимогам Мінфіну) та підтверджують цільове використання Частини </w:t>
      </w:r>
      <w:r w:rsidR="0082253D" w:rsidRPr="002B3C2D">
        <w:rPr>
          <w:rFonts w:ascii="Times New Roman" w:eastAsia="Times New Roman" w:hAnsi="Times New Roman" w:cs="Times New Roman"/>
          <w:sz w:val="28"/>
          <w:szCs w:val="28"/>
          <w:lang w:eastAsia="ru-RU"/>
        </w:rPr>
        <w:t xml:space="preserve">коштів </w:t>
      </w:r>
      <w:r w:rsidRPr="002B3C2D">
        <w:rPr>
          <w:rFonts w:ascii="Times New Roman" w:eastAsia="Times New Roman" w:hAnsi="Times New Roman" w:cs="Times New Roman"/>
          <w:sz w:val="28"/>
          <w:szCs w:val="28"/>
          <w:lang w:eastAsia="ru-RU"/>
        </w:rPr>
        <w:t xml:space="preserve">Позики. У разі погодження Мінфіном </w:t>
      </w:r>
      <w:r w:rsidRPr="002B3C2D">
        <w:rPr>
          <w:rFonts w:ascii="Times New Roman" w:eastAsia="Times New Roman" w:hAnsi="Times New Roman" w:cs="Times New Roman"/>
          <w:sz w:val="28"/>
          <w:szCs w:val="28"/>
          <w:lang w:eastAsia="ru-RU"/>
        </w:rPr>
        <w:lastRenderedPageBreak/>
        <w:t xml:space="preserve">Платіжного документа для зняття Частини </w:t>
      </w:r>
      <w:r w:rsidR="0082253D" w:rsidRPr="002B3C2D">
        <w:rPr>
          <w:rFonts w:ascii="Times New Roman" w:eastAsia="Times New Roman" w:hAnsi="Times New Roman" w:cs="Times New Roman"/>
          <w:sz w:val="28"/>
          <w:szCs w:val="28"/>
          <w:lang w:eastAsia="ru-RU"/>
        </w:rPr>
        <w:t xml:space="preserve">коштів </w:t>
      </w:r>
      <w:r w:rsidRPr="002B3C2D">
        <w:rPr>
          <w:rFonts w:ascii="Times New Roman" w:eastAsia="Times New Roman" w:hAnsi="Times New Roman" w:cs="Times New Roman"/>
          <w:sz w:val="28"/>
          <w:szCs w:val="28"/>
          <w:lang w:eastAsia="ru-RU"/>
        </w:rPr>
        <w:t>Позики уповноважена особа Мінфіну ставить свій підпис</w:t>
      </w:r>
      <w:r w:rsidR="0021071E" w:rsidRPr="002B3C2D">
        <w:rPr>
          <w:rFonts w:ascii="Times New Roman" w:eastAsia="Times New Roman" w:hAnsi="Times New Roman" w:cs="Times New Roman"/>
          <w:sz w:val="28"/>
          <w:szCs w:val="28"/>
          <w:lang w:eastAsia="ru-RU"/>
        </w:rPr>
        <w:t xml:space="preserve"> та печатку</w:t>
      </w:r>
      <w:r w:rsidR="00D127E9" w:rsidRPr="002B3C2D">
        <w:rPr>
          <w:rFonts w:ascii="Times New Roman" w:eastAsia="Times New Roman" w:hAnsi="Times New Roman" w:cs="Times New Roman"/>
          <w:sz w:val="28"/>
          <w:szCs w:val="28"/>
          <w:lang w:eastAsia="ru-RU"/>
        </w:rPr>
        <w:t xml:space="preserve"> </w:t>
      </w:r>
      <w:r w:rsidR="00D127E9" w:rsidRPr="002B3C2D">
        <w:rPr>
          <w:rFonts w:ascii="Times New Roman" w:eastAsia="Times New Roman" w:hAnsi="Times New Roman" w:cs="Times New Roman"/>
          <w:sz w:val="28"/>
          <w:szCs w:val="28"/>
        </w:rPr>
        <w:t>(електронний цифровий підпис та печатку у разі електронного документообігу)</w:t>
      </w:r>
      <w:r w:rsidR="00D20D9D" w:rsidRPr="002B3C2D">
        <w:rPr>
          <w:rFonts w:ascii="Times New Roman" w:eastAsia="Times New Roman" w:hAnsi="Times New Roman" w:cs="Times New Roman"/>
          <w:sz w:val="28"/>
          <w:szCs w:val="28"/>
          <w:lang w:eastAsia="ru-RU"/>
        </w:rPr>
        <w:t xml:space="preserve"> </w:t>
      </w:r>
      <w:r w:rsidR="0021071E" w:rsidRPr="002B3C2D">
        <w:rPr>
          <w:rFonts w:ascii="Times New Roman" w:eastAsia="Times New Roman" w:hAnsi="Times New Roman" w:cs="Times New Roman"/>
          <w:sz w:val="28"/>
          <w:szCs w:val="28"/>
          <w:lang w:eastAsia="ru-RU"/>
        </w:rPr>
        <w:t>на</w:t>
      </w:r>
      <w:r w:rsidRPr="002B3C2D">
        <w:rPr>
          <w:rFonts w:ascii="Times New Roman" w:eastAsia="Times New Roman" w:hAnsi="Times New Roman" w:cs="Times New Roman"/>
          <w:sz w:val="28"/>
          <w:szCs w:val="28"/>
          <w:lang w:eastAsia="ru-RU"/>
        </w:rPr>
        <w:t xml:space="preserve"> відповідни</w:t>
      </w:r>
      <w:r w:rsidR="0021071E" w:rsidRPr="002B3C2D">
        <w:rPr>
          <w:rFonts w:ascii="Times New Roman" w:eastAsia="Times New Roman" w:hAnsi="Times New Roman" w:cs="Times New Roman"/>
          <w:sz w:val="28"/>
          <w:szCs w:val="28"/>
          <w:lang w:eastAsia="ru-RU"/>
        </w:rPr>
        <w:t>х</w:t>
      </w:r>
      <w:r w:rsidRPr="002B3C2D">
        <w:rPr>
          <w:rFonts w:ascii="Times New Roman" w:eastAsia="Times New Roman" w:hAnsi="Times New Roman" w:cs="Times New Roman"/>
          <w:sz w:val="28"/>
          <w:szCs w:val="28"/>
          <w:lang w:eastAsia="ru-RU"/>
        </w:rPr>
        <w:t xml:space="preserve"> Платіжни</w:t>
      </w:r>
      <w:r w:rsidR="0021071E" w:rsidRPr="002B3C2D">
        <w:rPr>
          <w:rFonts w:ascii="Times New Roman" w:eastAsia="Times New Roman" w:hAnsi="Times New Roman" w:cs="Times New Roman"/>
          <w:sz w:val="28"/>
          <w:szCs w:val="28"/>
          <w:lang w:eastAsia="ru-RU"/>
        </w:rPr>
        <w:t>х</w:t>
      </w:r>
      <w:r w:rsidRPr="002B3C2D">
        <w:rPr>
          <w:rFonts w:ascii="Times New Roman" w:eastAsia="Times New Roman" w:hAnsi="Times New Roman" w:cs="Times New Roman"/>
          <w:sz w:val="28"/>
          <w:szCs w:val="28"/>
          <w:lang w:eastAsia="ru-RU"/>
        </w:rPr>
        <w:t xml:space="preserve"> документ</w:t>
      </w:r>
      <w:r w:rsidR="0021071E" w:rsidRPr="002B3C2D">
        <w:rPr>
          <w:rFonts w:ascii="Times New Roman" w:eastAsia="Times New Roman" w:hAnsi="Times New Roman" w:cs="Times New Roman"/>
          <w:sz w:val="28"/>
          <w:szCs w:val="28"/>
          <w:lang w:eastAsia="ru-RU"/>
        </w:rPr>
        <w:t>ах</w:t>
      </w:r>
      <w:r w:rsidRPr="002B3C2D">
        <w:rPr>
          <w:rFonts w:ascii="Times New Roman" w:eastAsia="Times New Roman" w:hAnsi="Times New Roman" w:cs="Times New Roman"/>
          <w:sz w:val="28"/>
          <w:szCs w:val="28"/>
          <w:lang w:eastAsia="ru-RU"/>
        </w:rPr>
        <w:t xml:space="preserve">. </w:t>
      </w:r>
    </w:p>
    <w:p w14:paraId="4E31FED5" w14:textId="77777777" w:rsidR="00301614" w:rsidRPr="002B3C2D" w:rsidRDefault="00301614" w:rsidP="007533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Платіжні документи надаються на розгляд Мінфіну не пізніше, ніж за 1</w:t>
      </w:r>
      <w:r w:rsidR="0053431C" w:rsidRPr="002B3C2D">
        <w:rPr>
          <w:rFonts w:ascii="Times New Roman" w:eastAsia="Times New Roman" w:hAnsi="Times New Roman" w:cs="Times New Roman"/>
          <w:sz w:val="28"/>
          <w:szCs w:val="28"/>
          <w:lang w:eastAsia="ru-RU"/>
        </w:rPr>
        <w:t>0</w:t>
      </w:r>
      <w:r w:rsidRPr="002B3C2D">
        <w:rPr>
          <w:rFonts w:ascii="Times New Roman" w:eastAsia="Times New Roman" w:hAnsi="Times New Roman" w:cs="Times New Roman"/>
          <w:sz w:val="28"/>
          <w:szCs w:val="28"/>
          <w:lang w:eastAsia="ru-RU"/>
        </w:rPr>
        <w:t xml:space="preserve"> календарних днів до закінчення строку прийняття платіжної інструкції до виконання банком, визначеного пунктом 17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В іншому випадку, Мінфін має право повертати платіжні документи на доопрацювання без розгляду.</w:t>
      </w:r>
    </w:p>
    <w:p w14:paraId="6F0A115C" w14:textId="52E43CD9" w:rsidR="0075338B" w:rsidRPr="002B3C2D" w:rsidRDefault="0075338B" w:rsidP="007533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4.1</w:t>
      </w:r>
      <w:r w:rsidR="00F46DD9" w:rsidRPr="002B3C2D">
        <w:rPr>
          <w:rFonts w:ascii="Times New Roman" w:eastAsia="Times New Roman" w:hAnsi="Times New Roman" w:cs="Times New Roman"/>
          <w:sz w:val="28"/>
          <w:szCs w:val="28"/>
          <w:lang w:eastAsia="ru-RU"/>
        </w:rPr>
        <w:t>2</w:t>
      </w:r>
      <w:r w:rsidRPr="002B3C2D">
        <w:rPr>
          <w:rFonts w:ascii="Times New Roman" w:eastAsia="Times New Roman" w:hAnsi="Times New Roman" w:cs="Times New Roman"/>
          <w:sz w:val="28"/>
          <w:szCs w:val="28"/>
          <w:lang w:eastAsia="ru-RU"/>
        </w:rPr>
        <w:t>. У разі непогодження поданих Платіжних документів Мінфін не пізніше</w:t>
      </w:r>
      <w:r w:rsidR="00053BCB" w:rsidRPr="002B3C2D">
        <w:rPr>
          <w:rFonts w:ascii="Times New Roman" w:eastAsia="Times New Roman" w:hAnsi="Times New Roman" w:cs="Times New Roman"/>
          <w:sz w:val="28"/>
          <w:szCs w:val="28"/>
          <w:lang w:eastAsia="ru-RU"/>
        </w:rPr>
        <w:t>,</w:t>
      </w:r>
      <w:r w:rsidRPr="002B3C2D">
        <w:rPr>
          <w:rFonts w:ascii="Times New Roman" w:eastAsia="Times New Roman" w:hAnsi="Times New Roman" w:cs="Times New Roman"/>
          <w:sz w:val="28"/>
          <w:szCs w:val="28"/>
          <w:lang w:eastAsia="ru-RU"/>
        </w:rPr>
        <w:t xml:space="preserve"> ніж через </w:t>
      </w:r>
      <w:r w:rsidR="0053431C" w:rsidRPr="002B3C2D">
        <w:rPr>
          <w:rFonts w:ascii="Times New Roman" w:eastAsia="Times New Roman" w:hAnsi="Times New Roman" w:cs="Times New Roman"/>
          <w:sz w:val="28"/>
          <w:szCs w:val="28"/>
          <w:lang w:eastAsia="ru-RU"/>
        </w:rPr>
        <w:t>5</w:t>
      </w:r>
      <w:r w:rsidR="00D127E9"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робочих днів з дня їх отримання повідомляє Кінцевого бенефіціара та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про підстави такого рішення та одночасно повертає їх Кінцевому бенефіціару для доопрацювання. Доопрацьовані</w:t>
      </w:r>
      <w:r w:rsidR="00243EA5"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Платіжні документи розглядаються у загальному порядку відповідно до процедури, визначеної в цій статті. </w:t>
      </w:r>
    </w:p>
    <w:p w14:paraId="7048EA69" w14:textId="77777777" w:rsidR="0075338B" w:rsidRPr="002B3C2D" w:rsidRDefault="0075338B" w:rsidP="0075338B">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4.</w:t>
      </w:r>
      <w:r w:rsidR="000456DE" w:rsidRPr="002B3C2D">
        <w:rPr>
          <w:rFonts w:ascii="Times New Roman" w:eastAsia="Times New Roman" w:hAnsi="Times New Roman" w:cs="Times New Roman"/>
          <w:sz w:val="28"/>
          <w:szCs w:val="28"/>
        </w:rPr>
        <w:t>13</w:t>
      </w:r>
      <w:r w:rsidRPr="002B3C2D">
        <w:rPr>
          <w:rFonts w:ascii="Times New Roman" w:eastAsia="Times New Roman" w:hAnsi="Times New Roman" w:cs="Times New Roman"/>
          <w:sz w:val="28"/>
          <w:szCs w:val="28"/>
        </w:rPr>
        <w:t>. Частина коштів Позики може бути зменшена:</w:t>
      </w:r>
    </w:p>
    <w:p w14:paraId="38559EE1" w14:textId="77777777" w:rsidR="0075338B" w:rsidRPr="002B3C2D" w:rsidRDefault="009555F3" w:rsidP="0075338B">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B3C2D">
        <w:rPr>
          <w:rFonts w:ascii="Times New Roman" w:hAnsi="Times New Roman" w:cs="Times New Roman"/>
          <w:sz w:val="28"/>
          <w:szCs w:val="28"/>
        </w:rPr>
        <w:t xml:space="preserve">(а) </w:t>
      </w:r>
      <w:r w:rsidR="0075338B" w:rsidRPr="002B3C2D">
        <w:rPr>
          <w:rFonts w:ascii="Times New Roman" w:hAnsi="Times New Roman" w:cs="Times New Roman"/>
          <w:sz w:val="28"/>
          <w:szCs w:val="28"/>
        </w:rPr>
        <w:t>за результатами здійснення закупівель товарів,</w:t>
      </w:r>
      <w:r w:rsidR="0077719E" w:rsidRPr="002B3C2D">
        <w:rPr>
          <w:rFonts w:ascii="Times New Roman" w:hAnsi="Times New Roman" w:cs="Times New Roman"/>
          <w:sz w:val="28"/>
          <w:szCs w:val="28"/>
        </w:rPr>
        <w:t xml:space="preserve"> робіт та послуг за </w:t>
      </w:r>
      <w:r w:rsidR="00CA13E1" w:rsidRPr="002B3C2D">
        <w:rPr>
          <w:rFonts w:ascii="Times New Roman" w:hAnsi="Times New Roman" w:cs="Times New Roman"/>
          <w:sz w:val="28"/>
          <w:szCs w:val="28"/>
        </w:rPr>
        <w:t>Субпроєкт</w:t>
      </w:r>
      <w:r w:rsidR="0077719E" w:rsidRPr="002B3C2D">
        <w:rPr>
          <w:rFonts w:ascii="Times New Roman" w:hAnsi="Times New Roman" w:cs="Times New Roman"/>
          <w:sz w:val="28"/>
          <w:szCs w:val="28"/>
        </w:rPr>
        <w:t>ом</w:t>
      </w:r>
      <w:r w:rsidR="0075338B" w:rsidRPr="002B3C2D">
        <w:rPr>
          <w:rFonts w:ascii="Times New Roman" w:hAnsi="Times New Roman" w:cs="Times New Roman"/>
          <w:sz w:val="28"/>
          <w:szCs w:val="28"/>
        </w:rPr>
        <w:t xml:space="preserve">, проведених згідно з </w:t>
      </w:r>
      <w:r w:rsidR="00103991" w:rsidRPr="002B3C2D">
        <w:rPr>
          <w:rFonts w:ascii="Times New Roman" w:eastAsia="Times New Roman" w:hAnsi="Times New Roman" w:cs="Times New Roman"/>
          <w:sz w:val="28"/>
          <w:szCs w:val="28"/>
        </w:rPr>
        <w:t>Посібником з питань</w:t>
      </w:r>
      <w:r w:rsidR="0075338B" w:rsidRPr="002B3C2D">
        <w:rPr>
          <w:rFonts w:ascii="Times New Roman" w:eastAsia="Times New Roman" w:hAnsi="Times New Roman" w:cs="Times New Roman"/>
          <w:sz w:val="28"/>
          <w:szCs w:val="28"/>
        </w:rPr>
        <w:t xml:space="preserve"> закупівель ЄІБ та Посібником «</w:t>
      </w:r>
      <w:r w:rsidR="00D60E2F"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D60E2F" w:rsidRPr="002B3C2D">
        <w:rPr>
          <w:rFonts w:ascii="Times New Roman" w:eastAsia="Times New Roman" w:hAnsi="Times New Roman" w:cs="Times New Roman"/>
          <w:sz w:val="28"/>
          <w:szCs w:val="28"/>
        </w:rPr>
        <w:t xml:space="preserve"> закупівель</w:t>
      </w:r>
      <w:r w:rsidR="0075338B" w:rsidRPr="002B3C2D">
        <w:rPr>
          <w:rFonts w:ascii="Times New Roman" w:eastAsia="Times New Roman" w:hAnsi="Times New Roman" w:cs="Times New Roman"/>
          <w:sz w:val="28"/>
          <w:szCs w:val="28"/>
        </w:rPr>
        <w:t>»</w:t>
      </w:r>
      <w:r w:rsidR="0077719E" w:rsidRPr="002B3C2D">
        <w:rPr>
          <w:rFonts w:ascii="Times New Roman" w:eastAsia="Times New Roman" w:hAnsi="Times New Roman" w:cs="Times New Roman"/>
          <w:sz w:val="28"/>
          <w:szCs w:val="28"/>
        </w:rPr>
        <w:t xml:space="preserve"> </w:t>
      </w:r>
      <w:r w:rsidR="0075338B" w:rsidRPr="002B3C2D">
        <w:rPr>
          <w:rFonts w:ascii="Times New Roman" w:eastAsia="Times New Roman" w:hAnsi="Times New Roman" w:cs="Times New Roman"/>
          <w:sz w:val="28"/>
          <w:szCs w:val="28"/>
        </w:rPr>
        <w:t>(без зміни кількості (обсягу) та якості товарів, робіт і послуг);</w:t>
      </w:r>
    </w:p>
    <w:p w14:paraId="47BCE465" w14:textId="77777777" w:rsidR="0075338B" w:rsidRPr="002B3C2D" w:rsidRDefault="009555F3" w:rsidP="0075338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rPr>
        <w:t xml:space="preserve">(б) </w:t>
      </w:r>
      <w:r w:rsidR="0075338B" w:rsidRPr="002B3C2D">
        <w:rPr>
          <w:rFonts w:ascii="Times New Roman" w:eastAsia="Times New Roman" w:hAnsi="Times New Roman" w:cs="Times New Roman"/>
          <w:sz w:val="28"/>
          <w:szCs w:val="28"/>
        </w:rPr>
        <w:t xml:space="preserve">в результаті </w:t>
      </w:r>
      <w:r w:rsidR="0075338B" w:rsidRPr="002B3C2D">
        <w:rPr>
          <w:rFonts w:ascii="Times New Roman" w:hAnsi="Times New Roman" w:cs="Times New Roman"/>
          <w:sz w:val="28"/>
          <w:szCs w:val="28"/>
        </w:rPr>
        <w:t xml:space="preserve">анулювання ЄІБ цілком або частково </w:t>
      </w:r>
      <w:r w:rsidR="0075338B" w:rsidRPr="002B3C2D">
        <w:rPr>
          <w:rFonts w:ascii="Times New Roman" w:eastAsia="Times New Roman" w:hAnsi="Times New Roman" w:cs="Times New Roman"/>
          <w:sz w:val="28"/>
          <w:szCs w:val="28"/>
          <w:lang w:eastAsia="ru-RU"/>
        </w:rPr>
        <w:t>сум позик, які були розподіл</w:t>
      </w:r>
      <w:r w:rsidR="00243EA5" w:rsidRPr="002B3C2D">
        <w:rPr>
          <w:rFonts w:ascii="Times New Roman" w:eastAsia="Times New Roman" w:hAnsi="Times New Roman" w:cs="Times New Roman"/>
          <w:sz w:val="28"/>
          <w:szCs w:val="28"/>
          <w:lang w:eastAsia="ru-RU"/>
        </w:rPr>
        <w:t xml:space="preserve">ені для фінансування </w:t>
      </w:r>
      <w:r w:rsidR="00CA13E1" w:rsidRPr="002B3C2D">
        <w:rPr>
          <w:rFonts w:ascii="Times New Roman" w:eastAsia="Times New Roman" w:hAnsi="Times New Roman" w:cs="Times New Roman"/>
          <w:sz w:val="28"/>
          <w:szCs w:val="28"/>
          <w:lang w:eastAsia="ru-RU"/>
        </w:rPr>
        <w:t>Субпроєкт</w:t>
      </w:r>
      <w:r w:rsidR="00243EA5" w:rsidRPr="002B3C2D">
        <w:rPr>
          <w:rFonts w:ascii="Times New Roman" w:eastAsia="Times New Roman" w:hAnsi="Times New Roman" w:cs="Times New Roman"/>
          <w:sz w:val="28"/>
          <w:szCs w:val="28"/>
          <w:lang w:eastAsia="ru-RU"/>
        </w:rPr>
        <w:t>у</w:t>
      </w:r>
      <w:r w:rsidR="0075338B" w:rsidRPr="002B3C2D">
        <w:rPr>
          <w:rFonts w:ascii="Times New Roman" w:eastAsia="Times New Roman" w:hAnsi="Times New Roman" w:cs="Times New Roman"/>
          <w:sz w:val="28"/>
          <w:szCs w:val="28"/>
          <w:lang w:eastAsia="ru-RU"/>
        </w:rPr>
        <w:t>.</w:t>
      </w:r>
    </w:p>
    <w:p w14:paraId="3492DB8C" w14:textId="3664F645" w:rsidR="005362E5" w:rsidRPr="002B3C2D" w:rsidRDefault="005362E5" w:rsidP="005362E5">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rPr>
        <w:t>4.</w:t>
      </w:r>
      <w:r w:rsidR="000456DE" w:rsidRPr="002B3C2D">
        <w:rPr>
          <w:rFonts w:ascii="Times New Roman" w:eastAsia="Times New Roman" w:hAnsi="Times New Roman" w:cs="Times New Roman"/>
          <w:sz w:val="28"/>
          <w:szCs w:val="28"/>
          <w:lang w:eastAsia="ru-RU"/>
        </w:rPr>
        <w:t>14</w:t>
      </w:r>
      <w:r w:rsidRPr="002B3C2D">
        <w:rPr>
          <w:rFonts w:ascii="Times New Roman" w:eastAsia="Times New Roman" w:hAnsi="Times New Roman" w:cs="Times New Roman"/>
          <w:sz w:val="28"/>
          <w:szCs w:val="28"/>
          <w:lang w:eastAsia="ru-RU"/>
        </w:rPr>
        <w:t xml:space="preserve">. Частина коштів Позики має бути повернута в повному обсязі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w:t>
      </w:r>
      <w:r w:rsidR="00FF444F" w:rsidRPr="002B3C2D">
        <w:rPr>
          <w:rFonts w:ascii="Times New Roman" w:eastAsia="Times New Roman" w:hAnsi="Times New Roman" w:cs="Times New Roman"/>
          <w:sz w:val="28"/>
          <w:szCs w:val="28"/>
          <w:lang w:eastAsia="ru-RU"/>
        </w:rPr>
        <w:t xml:space="preserve">Власник </w:t>
      </w:r>
      <w:r w:rsidR="00556C41" w:rsidRPr="002B3C2D">
        <w:rPr>
          <w:rFonts w:ascii="Times New Roman" w:eastAsia="Times New Roman" w:hAnsi="Times New Roman" w:cs="Times New Roman"/>
          <w:sz w:val="28"/>
          <w:szCs w:val="28"/>
          <w:lang w:eastAsia="ru-RU"/>
        </w:rPr>
        <w:t>об’єкта</w:t>
      </w:r>
      <w:r w:rsidR="00FF444F" w:rsidRPr="002B3C2D">
        <w:rPr>
          <w:rFonts w:ascii="Times New Roman" w:eastAsia="Times New Roman" w:hAnsi="Times New Roman" w:cs="Times New Roman"/>
          <w:sz w:val="28"/>
          <w:szCs w:val="28"/>
          <w:lang w:eastAsia="ru-RU"/>
        </w:rPr>
        <w:t xml:space="preserve"> або </w:t>
      </w:r>
      <w:r w:rsidRPr="002B3C2D">
        <w:rPr>
          <w:rFonts w:ascii="Times New Roman" w:eastAsia="Times New Roman" w:hAnsi="Times New Roman" w:cs="Times New Roman"/>
          <w:sz w:val="28"/>
          <w:szCs w:val="28"/>
          <w:lang w:eastAsia="ru-RU"/>
        </w:rPr>
        <w:t>Кінцевий бенефі</w:t>
      </w:r>
      <w:r w:rsidR="00A06EA2" w:rsidRPr="002B3C2D">
        <w:rPr>
          <w:rFonts w:ascii="Times New Roman" w:eastAsia="Times New Roman" w:hAnsi="Times New Roman" w:cs="Times New Roman"/>
          <w:sz w:val="28"/>
          <w:szCs w:val="28"/>
          <w:lang w:eastAsia="ru-RU"/>
        </w:rPr>
        <w:t>ці</w:t>
      </w:r>
      <w:r w:rsidRPr="002B3C2D">
        <w:rPr>
          <w:rFonts w:ascii="Times New Roman" w:eastAsia="Times New Roman" w:hAnsi="Times New Roman" w:cs="Times New Roman"/>
          <w:sz w:val="28"/>
          <w:szCs w:val="28"/>
          <w:lang w:eastAsia="ru-RU"/>
        </w:rPr>
        <w:t xml:space="preserve">ар повертає Частину коштів Позики протягом 20 </w:t>
      </w:r>
      <w:r w:rsidR="00CB4F75" w:rsidRPr="002B3C2D">
        <w:rPr>
          <w:rFonts w:ascii="Times New Roman" w:eastAsia="Times New Roman" w:hAnsi="Times New Roman" w:cs="Times New Roman"/>
          <w:sz w:val="28"/>
          <w:szCs w:val="28"/>
          <w:lang w:eastAsia="ru-RU"/>
        </w:rPr>
        <w:t xml:space="preserve">робочих </w:t>
      </w:r>
      <w:r w:rsidRPr="002B3C2D">
        <w:rPr>
          <w:rFonts w:ascii="Times New Roman" w:eastAsia="Times New Roman" w:hAnsi="Times New Roman" w:cs="Times New Roman"/>
          <w:sz w:val="28"/>
          <w:szCs w:val="28"/>
          <w:lang w:eastAsia="ru-RU"/>
        </w:rPr>
        <w:t xml:space="preserve">днів після письмового повідомлення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про повернення коштів </w:t>
      </w:r>
      <w:r w:rsidRPr="002B3C2D">
        <w:rPr>
          <w:rFonts w:ascii="Times New Roman" w:eastAsia="Times New Roman" w:hAnsi="Times New Roman" w:cs="Times New Roman"/>
          <w:sz w:val="28"/>
          <w:szCs w:val="28"/>
          <w:bdr w:val="none" w:sz="0" w:space="0" w:color="auto" w:frame="1"/>
          <w:lang w:eastAsia="ru-RU" w:bidi="he-IL"/>
        </w:rPr>
        <w:t xml:space="preserve">у визначеному </w:t>
      </w:r>
      <w:r w:rsidR="00C60750" w:rsidRPr="002B3C2D">
        <w:rPr>
          <w:rFonts w:ascii="Times New Roman" w:eastAsia="Times New Roman" w:hAnsi="Times New Roman" w:cs="Times New Roman"/>
          <w:sz w:val="28"/>
          <w:szCs w:val="28"/>
        </w:rPr>
        <w:t>Мінінфраструктури</w:t>
      </w:r>
      <w:r w:rsidR="00FC400F" w:rsidRPr="002B3C2D">
        <w:rPr>
          <w:rFonts w:ascii="Times New Roman" w:eastAsia="Times New Roman" w:hAnsi="Times New Roman" w:cs="Times New Roman"/>
          <w:sz w:val="28"/>
          <w:szCs w:val="28"/>
          <w:bdr w:val="none" w:sz="0" w:space="0" w:color="auto" w:frame="1"/>
          <w:lang w:eastAsia="ru-RU" w:bidi="he-IL"/>
        </w:rPr>
        <w:t xml:space="preserve"> та/або </w:t>
      </w:r>
      <w:r w:rsidRPr="002B3C2D">
        <w:rPr>
          <w:rFonts w:ascii="Times New Roman" w:eastAsia="Times New Roman" w:hAnsi="Times New Roman" w:cs="Times New Roman"/>
          <w:sz w:val="28"/>
          <w:szCs w:val="28"/>
          <w:bdr w:val="none" w:sz="0" w:space="0" w:color="auto" w:frame="1"/>
          <w:lang w:eastAsia="ru-RU" w:bidi="he-IL"/>
        </w:rPr>
        <w:t>Мінфіном розмірі та на вказаний Мінфіном рахунок.</w:t>
      </w:r>
    </w:p>
    <w:p w14:paraId="00FD5012" w14:textId="77777777" w:rsidR="0075338B" w:rsidRPr="002B3C2D" w:rsidRDefault="0075338B" w:rsidP="00B50BCF">
      <w:pPr>
        <w:spacing w:after="0" w:line="240" w:lineRule="auto"/>
        <w:rPr>
          <w:rFonts w:ascii="Times New Roman" w:eastAsia="Times New Roman" w:hAnsi="Times New Roman" w:cs="Times New Roman"/>
          <w:b/>
          <w:sz w:val="28"/>
          <w:szCs w:val="28"/>
        </w:rPr>
      </w:pPr>
    </w:p>
    <w:p w14:paraId="10F57D96" w14:textId="77777777" w:rsidR="006457DD" w:rsidRPr="002B3C2D" w:rsidRDefault="0075338B" w:rsidP="00DB6593">
      <w:pPr>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5: Обов'язки Мінфіну</w:t>
      </w:r>
    </w:p>
    <w:p w14:paraId="34DF9C11" w14:textId="77777777" w:rsidR="0075338B" w:rsidRPr="002B3C2D" w:rsidRDefault="00B50BCF" w:rsidP="00B50BCF">
      <w:pPr>
        <w:spacing w:after="0" w:line="240" w:lineRule="auto"/>
        <w:ind w:firstLine="709"/>
        <w:jc w:val="both"/>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5.1 Мінфін зобов'язаний:</w:t>
      </w:r>
    </w:p>
    <w:p w14:paraId="0172FC7A" w14:textId="77777777" w:rsidR="0075338B" w:rsidRPr="002B3C2D" w:rsidRDefault="0075338B" w:rsidP="0075338B">
      <w:pPr>
        <w:spacing w:after="0" w:line="240" w:lineRule="auto"/>
        <w:ind w:firstLine="709"/>
        <w:jc w:val="both"/>
        <w:rPr>
          <w:rFonts w:ascii="Times New Roman" w:eastAsia="Times New Roman" w:hAnsi="Times New Roman" w:cs="Times New Roman"/>
          <w:i/>
          <w:sz w:val="28"/>
          <w:szCs w:val="28"/>
        </w:rPr>
      </w:pPr>
      <w:r w:rsidRPr="002B3C2D">
        <w:rPr>
          <w:rFonts w:ascii="Times New Roman" w:eastAsia="Times New Roman" w:hAnsi="Times New Roman" w:cs="Times New Roman"/>
          <w:sz w:val="28"/>
          <w:szCs w:val="28"/>
        </w:rPr>
        <w:t xml:space="preserve">5.1.1. У співпраці з </w:t>
      </w:r>
      <w:r w:rsidR="00C60750" w:rsidRPr="002B3C2D">
        <w:rPr>
          <w:rFonts w:ascii="Times New Roman" w:eastAsia="Times New Roman" w:hAnsi="Times New Roman" w:cs="Times New Roman"/>
          <w:sz w:val="28"/>
          <w:szCs w:val="28"/>
        </w:rPr>
        <w:t>Мін</w:t>
      </w:r>
      <w:r w:rsidR="00C60750" w:rsidRPr="002B3C2D">
        <w:rPr>
          <w:rFonts w:ascii="Times New Roman" w:hAnsi="Times New Roman"/>
          <w:sz w:val="28"/>
        </w:rPr>
        <w:t>інфраструктури</w:t>
      </w:r>
      <w:r w:rsidRPr="002B3C2D">
        <w:rPr>
          <w:rFonts w:ascii="Times New Roman" w:eastAsia="Times New Roman" w:hAnsi="Times New Roman" w:cs="Times New Roman"/>
          <w:sz w:val="28"/>
          <w:szCs w:val="28"/>
        </w:rPr>
        <w:t xml:space="preserve"> надавати Частин</w:t>
      </w:r>
      <w:r w:rsidR="0082253D" w:rsidRPr="002B3C2D">
        <w:rPr>
          <w:rFonts w:ascii="Times New Roman" w:eastAsia="Times New Roman" w:hAnsi="Times New Roman" w:cs="Times New Roman"/>
          <w:sz w:val="28"/>
          <w:szCs w:val="28"/>
        </w:rPr>
        <w:t>у коштів</w:t>
      </w:r>
      <w:r w:rsidRPr="002B3C2D">
        <w:rPr>
          <w:rFonts w:ascii="Times New Roman" w:eastAsia="Times New Roman" w:hAnsi="Times New Roman" w:cs="Times New Roman"/>
          <w:sz w:val="28"/>
          <w:szCs w:val="28"/>
        </w:rPr>
        <w:t xml:space="preserve"> Позики Кінцевому бенефіціару відповідно до цієї Угоди на прийнятних для ЄІБ умовах.</w:t>
      </w:r>
    </w:p>
    <w:p w14:paraId="334C8A4F" w14:textId="77777777" w:rsidR="0075338B" w:rsidRPr="002B3C2D" w:rsidRDefault="0075338B" w:rsidP="0075338B">
      <w:pPr>
        <w:spacing w:after="0" w:line="240" w:lineRule="auto"/>
        <w:ind w:firstLine="709"/>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5.1.2. Інформувати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та Кінцевого бенефіціара про припинення фінансування </w:t>
      </w:r>
      <w:r w:rsidR="00CA13E1" w:rsidRPr="002B3C2D">
        <w:rPr>
          <w:rFonts w:ascii="Times New Roman" w:eastAsia="Times New Roman" w:hAnsi="Times New Roman" w:cs="Times New Roman"/>
          <w:sz w:val="28"/>
          <w:szCs w:val="28"/>
        </w:rPr>
        <w:t>Субпроєкт</w:t>
      </w:r>
      <w:r w:rsidR="009064D5" w:rsidRPr="002B3C2D">
        <w:rPr>
          <w:rFonts w:ascii="Times New Roman" w:eastAsia="Times New Roman" w:hAnsi="Times New Roman" w:cs="Times New Roman"/>
          <w:sz w:val="28"/>
          <w:szCs w:val="28"/>
        </w:rPr>
        <w:t>у</w:t>
      </w:r>
      <w:r w:rsidRPr="002B3C2D">
        <w:rPr>
          <w:rFonts w:ascii="Times New Roman" w:eastAsia="Times New Roman" w:hAnsi="Times New Roman" w:cs="Times New Roman"/>
          <w:sz w:val="28"/>
          <w:szCs w:val="28"/>
        </w:rPr>
        <w:t xml:space="preserve"> протягом </w:t>
      </w:r>
      <w:r w:rsidR="00D9157D" w:rsidRPr="002B3C2D">
        <w:rPr>
          <w:rFonts w:ascii="Times New Roman" w:eastAsia="Times New Roman" w:hAnsi="Times New Roman" w:cs="Times New Roman"/>
          <w:sz w:val="28"/>
          <w:szCs w:val="28"/>
        </w:rPr>
        <w:t xml:space="preserve">3 робочих </w:t>
      </w:r>
      <w:r w:rsidRPr="002B3C2D">
        <w:rPr>
          <w:rFonts w:ascii="Times New Roman" w:eastAsia="Times New Roman" w:hAnsi="Times New Roman" w:cs="Times New Roman"/>
          <w:sz w:val="28"/>
          <w:szCs w:val="28"/>
        </w:rPr>
        <w:t>днів з моменту настання такої події із зазначенням причин такого перерозподілу або припинення.</w:t>
      </w:r>
    </w:p>
    <w:p w14:paraId="1A62BA74" w14:textId="77777777" w:rsidR="008420C0" w:rsidRPr="002B3C2D" w:rsidRDefault="008420C0" w:rsidP="00C5068A">
      <w:pPr>
        <w:spacing w:after="0" w:line="240" w:lineRule="auto"/>
        <w:ind w:firstLine="709"/>
        <w:jc w:val="both"/>
        <w:rPr>
          <w:rFonts w:ascii="Times New Roman" w:hAnsi="Times New Roman" w:cs="Times New Roman"/>
          <w:sz w:val="28"/>
          <w:szCs w:val="28"/>
        </w:rPr>
      </w:pPr>
      <w:r w:rsidRPr="002B3C2D">
        <w:rPr>
          <w:rFonts w:ascii="Times New Roman" w:eastAsia="Times New Roman" w:hAnsi="Times New Roman" w:cs="Times New Roman"/>
          <w:sz w:val="28"/>
          <w:szCs w:val="28"/>
        </w:rPr>
        <w:t xml:space="preserve">5.1.3. </w:t>
      </w:r>
      <w:r w:rsidRPr="002B3C2D">
        <w:rPr>
          <w:rFonts w:ascii="Times New Roman" w:hAnsi="Times New Roman" w:cs="Times New Roman"/>
          <w:sz w:val="28"/>
          <w:szCs w:val="28"/>
        </w:rPr>
        <w:t xml:space="preserve">Інформувати </w:t>
      </w:r>
      <w:r w:rsidR="00C60750" w:rsidRPr="002B3C2D">
        <w:rPr>
          <w:rFonts w:ascii="Times New Roman" w:eastAsia="Times New Roman" w:hAnsi="Times New Roman" w:cs="Times New Roman"/>
          <w:sz w:val="28"/>
          <w:szCs w:val="28"/>
        </w:rPr>
        <w:t>Мінінфраструктури</w:t>
      </w:r>
      <w:r w:rsidRPr="002B3C2D">
        <w:rPr>
          <w:rFonts w:ascii="Times New Roman" w:hAnsi="Times New Roman" w:cs="Times New Roman"/>
          <w:sz w:val="28"/>
          <w:szCs w:val="28"/>
        </w:rPr>
        <w:t xml:space="preserve"> та Кінцевого бенефіціара про внесення ЄІБ будь-яких змін чи доповнень в документи, які стосуються фінансування </w:t>
      </w:r>
      <w:r w:rsidRPr="002B3C2D">
        <w:rPr>
          <w:rFonts w:ascii="Times New Roman" w:hAnsi="Times New Roman" w:cs="Times New Roman"/>
          <w:sz w:val="28"/>
          <w:szCs w:val="28"/>
          <w:bdr w:val="none" w:sz="0" w:space="0" w:color="auto" w:frame="1"/>
          <w:lang w:eastAsia="ru-RU"/>
        </w:rPr>
        <w:t>Субпроєкту</w:t>
      </w:r>
      <w:r w:rsidRPr="002B3C2D">
        <w:rPr>
          <w:rFonts w:ascii="Times New Roman" w:hAnsi="Times New Roman" w:cs="Times New Roman"/>
          <w:sz w:val="28"/>
          <w:szCs w:val="28"/>
        </w:rPr>
        <w:t>.</w:t>
      </w:r>
    </w:p>
    <w:p w14:paraId="5897AEE2" w14:textId="77777777" w:rsidR="008420C0" w:rsidRPr="002B3C2D" w:rsidRDefault="0075338B" w:rsidP="00C5068A">
      <w:pPr>
        <w:spacing w:after="0" w:line="240" w:lineRule="auto"/>
        <w:ind w:firstLine="709"/>
        <w:jc w:val="both"/>
        <w:rPr>
          <w:rFonts w:ascii="Times New Roman" w:hAnsi="Times New Roman" w:cs="Times New Roman"/>
          <w:sz w:val="28"/>
          <w:szCs w:val="28"/>
        </w:rPr>
      </w:pPr>
      <w:r w:rsidRPr="002B3C2D">
        <w:rPr>
          <w:rFonts w:ascii="Times New Roman" w:eastAsia="Times New Roman" w:hAnsi="Times New Roman" w:cs="Times New Roman"/>
          <w:sz w:val="28"/>
          <w:szCs w:val="28"/>
        </w:rPr>
        <w:t>5.1.</w:t>
      </w:r>
      <w:r w:rsidR="008420C0" w:rsidRPr="002B3C2D">
        <w:rPr>
          <w:rFonts w:ascii="Times New Roman" w:eastAsia="Times New Roman" w:hAnsi="Times New Roman" w:cs="Times New Roman"/>
          <w:sz w:val="28"/>
          <w:szCs w:val="28"/>
        </w:rPr>
        <w:t>4</w:t>
      </w:r>
      <w:r w:rsidRPr="002B3C2D">
        <w:rPr>
          <w:rFonts w:ascii="Times New Roman" w:eastAsia="Times New Roman" w:hAnsi="Times New Roman" w:cs="Times New Roman"/>
          <w:sz w:val="28"/>
          <w:szCs w:val="28"/>
        </w:rPr>
        <w:t xml:space="preserve">. </w:t>
      </w:r>
      <w:r w:rsidR="008420C0" w:rsidRPr="002B3C2D">
        <w:rPr>
          <w:rFonts w:ascii="Times New Roman" w:hAnsi="Times New Roman" w:cs="Times New Roman"/>
          <w:sz w:val="28"/>
          <w:szCs w:val="28"/>
        </w:rPr>
        <w:t xml:space="preserve">У межах своїх повноважень здійснювати моніторинг цільового використання Частини коштів </w:t>
      </w:r>
      <w:r w:rsidR="0082253D" w:rsidRPr="002B3C2D">
        <w:rPr>
          <w:rFonts w:ascii="Times New Roman" w:hAnsi="Times New Roman" w:cs="Times New Roman"/>
          <w:sz w:val="28"/>
          <w:szCs w:val="28"/>
        </w:rPr>
        <w:t>П</w:t>
      </w:r>
      <w:r w:rsidR="008420C0" w:rsidRPr="002B3C2D">
        <w:rPr>
          <w:rFonts w:ascii="Times New Roman" w:hAnsi="Times New Roman" w:cs="Times New Roman"/>
          <w:sz w:val="28"/>
          <w:szCs w:val="28"/>
        </w:rPr>
        <w:t>озики.</w:t>
      </w:r>
    </w:p>
    <w:p w14:paraId="4E1CFD86" w14:textId="77777777" w:rsidR="0075338B" w:rsidRPr="002B3C2D" w:rsidRDefault="0075338B" w:rsidP="0075338B">
      <w:pPr>
        <w:spacing w:after="0" w:line="240" w:lineRule="auto"/>
        <w:ind w:firstLine="709"/>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lastRenderedPageBreak/>
        <w:t>5.1.</w:t>
      </w:r>
      <w:r w:rsidR="00C5068A" w:rsidRPr="002B3C2D">
        <w:rPr>
          <w:rFonts w:ascii="Times New Roman" w:eastAsia="Times New Roman" w:hAnsi="Times New Roman" w:cs="Times New Roman"/>
          <w:sz w:val="28"/>
          <w:szCs w:val="28"/>
        </w:rPr>
        <w:t>5</w:t>
      </w:r>
      <w:r w:rsidRPr="002B3C2D">
        <w:rPr>
          <w:rFonts w:ascii="Times New Roman" w:eastAsia="Times New Roman" w:hAnsi="Times New Roman" w:cs="Times New Roman"/>
          <w:sz w:val="28"/>
          <w:szCs w:val="28"/>
        </w:rPr>
        <w:t xml:space="preserve">. На обґрунтовану вимогу </w:t>
      </w:r>
      <w:r w:rsidR="00C60750"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rPr>
        <w:t xml:space="preserve"> та Кінцевого бенефіціара надавати їм інформацію з метою належного виконання останніми своїх зобов’язань за </w:t>
      </w:r>
      <w:r w:rsidRPr="002B3C2D">
        <w:rPr>
          <w:rFonts w:ascii="Times New Roman" w:eastAsia="Times New Roman" w:hAnsi="Times New Roman" w:cs="Times New Roman"/>
          <w:sz w:val="28"/>
          <w:szCs w:val="28"/>
          <w:lang w:eastAsia="ru-RU"/>
        </w:rPr>
        <w:t xml:space="preserve">Фінансовою угодою </w:t>
      </w:r>
      <w:r w:rsidRPr="002B3C2D">
        <w:rPr>
          <w:rFonts w:ascii="Times New Roman" w:eastAsia="Times New Roman" w:hAnsi="Times New Roman" w:cs="Times New Roman"/>
          <w:sz w:val="28"/>
          <w:szCs w:val="28"/>
        </w:rPr>
        <w:t>та цією Угодою.</w:t>
      </w:r>
    </w:p>
    <w:p w14:paraId="4936ED53" w14:textId="77777777" w:rsidR="00D458E2" w:rsidRPr="002B3C2D" w:rsidRDefault="00D458E2" w:rsidP="00D458E2">
      <w:pPr>
        <w:spacing w:after="0" w:line="240" w:lineRule="auto"/>
        <w:ind w:firstLine="709"/>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5.1.</w:t>
      </w:r>
      <w:r w:rsidR="00012FBE" w:rsidRPr="002B3C2D">
        <w:rPr>
          <w:rFonts w:ascii="Times New Roman" w:hAnsi="Times New Roman"/>
          <w:sz w:val="28"/>
        </w:rPr>
        <w:t>6</w:t>
      </w:r>
      <w:r w:rsidRPr="002B3C2D">
        <w:rPr>
          <w:rFonts w:ascii="Times New Roman" w:eastAsia="Times New Roman" w:hAnsi="Times New Roman" w:cs="Times New Roman"/>
          <w:sz w:val="28"/>
          <w:szCs w:val="28"/>
          <w:lang w:eastAsia="ru-RU"/>
        </w:rPr>
        <w:t>. Виконувати інші зобов’язання, визначені Фінансовою угодою та цією Угодою.</w:t>
      </w:r>
    </w:p>
    <w:p w14:paraId="5B3B555A" w14:textId="77777777" w:rsidR="008420C0" w:rsidRPr="002B3C2D" w:rsidRDefault="008420C0" w:rsidP="0075338B">
      <w:pPr>
        <w:spacing w:after="0" w:line="240" w:lineRule="auto"/>
        <w:ind w:firstLine="709"/>
        <w:jc w:val="both"/>
        <w:rPr>
          <w:rFonts w:ascii="Times New Roman" w:eastAsia="Times New Roman" w:hAnsi="Times New Roman" w:cs="Times New Roman"/>
          <w:sz w:val="28"/>
          <w:szCs w:val="28"/>
          <w:lang w:eastAsia="ru-RU"/>
        </w:rPr>
      </w:pPr>
    </w:p>
    <w:p w14:paraId="0E46537C" w14:textId="77777777" w:rsidR="006457DD" w:rsidRPr="002B3C2D" w:rsidRDefault="0075338B" w:rsidP="0054045A">
      <w:pPr>
        <w:spacing w:after="120" w:line="240" w:lineRule="auto"/>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 xml:space="preserve">Стаття 6: Обов'язки </w:t>
      </w:r>
      <w:r w:rsidR="00C60750" w:rsidRPr="002B3C2D">
        <w:rPr>
          <w:rFonts w:ascii="Times New Roman" w:eastAsia="Times New Roman" w:hAnsi="Times New Roman" w:cs="Times New Roman"/>
          <w:b/>
          <w:sz w:val="28"/>
          <w:szCs w:val="28"/>
        </w:rPr>
        <w:t>Мін</w:t>
      </w:r>
      <w:r w:rsidR="00C60750" w:rsidRPr="002B3C2D">
        <w:rPr>
          <w:rFonts w:ascii="Times New Roman" w:hAnsi="Times New Roman"/>
          <w:b/>
          <w:sz w:val="28"/>
        </w:rPr>
        <w:t>інфраструктури</w:t>
      </w:r>
    </w:p>
    <w:p w14:paraId="3AFD8434" w14:textId="77777777" w:rsidR="0075338B" w:rsidRPr="002B3C2D" w:rsidRDefault="0075338B" w:rsidP="0075338B">
      <w:pPr>
        <w:spacing w:after="0" w:line="240" w:lineRule="auto"/>
        <w:ind w:firstLine="709"/>
        <w:rPr>
          <w:rFonts w:ascii="Times New Roman" w:eastAsia="Times New Roman" w:hAnsi="Times New Roman" w:cs="Times New Roman"/>
          <w:sz w:val="28"/>
          <w:szCs w:val="28"/>
        </w:rPr>
      </w:pPr>
      <w:r w:rsidRPr="002B3C2D">
        <w:rPr>
          <w:rFonts w:ascii="Times New Roman" w:eastAsia="Times New Roman" w:hAnsi="Times New Roman" w:cs="Times New Roman"/>
          <w:b/>
          <w:sz w:val="28"/>
          <w:szCs w:val="28"/>
        </w:rPr>
        <w:t xml:space="preserve">6.1. </w:t>
      </w:r>
      <w:r w:rsidR="00C60750" w:rsidRPr="002B3C2D">
        <w:rPr>
          <w:rFonts w:ascii="Times New Roman" w:eastAsia="Times New Roman" w:hAnsi="Times New Roman" w:cs="Times New Roman"/>
          <w:b/>
          <w:sz w:val="28"/>
          <w:szCs w:val="28"/>
        </w:rPr>
        <w:t>Мін</w:t>
      </w:r>
      <w:r w:rsidR="00C60750" w:rsidRPr="002B3C2D">
        <w:rPr>
          <w:rFonts w:ascii="Times New Roman" w:hAnsi="Times New Roman"/>
          <w:b/>
          <w:sz w:val="28"/>
        </w:rPr>
        <w:t>інфраструктури</w:t>
      </w:r>
      <w:r w:rsidRPr="002B3C2D">
        <w:rPr>
          <w:rFonts w:ascii="Times New Roman" w:eastAsia="Times New Roman" w:hAnsi="Times New Roman" w:cs="Times New Roman"/>
          <w:b/>
          <w:sz w:val="28"/>
          <w:szCs w:val="28"/>
        </w:rPr>
        <w:t xml:space="preserve"> зобов’язаний</w:t>
      </w:r>
      <w:r w:rsidRPr="002B3C2D">
        <w:rPr>
          <w:rFonts w:ascii="Times New Roman" w:eastAsia="Times New Roman" w:hAnsi="Times New Roman" w:cs="Times New Roman"/>
          <w:sz w:val="28"/>
          <w:szCs w:val="28"/>
        </w:rPr>
        <w:t>:</w:t>
      </w:r>
    </w:p>
    <w:p w14:paraId="2AC595A9" w14:textId="77777777" w:rsidR="0075338B" w:rsidRPr="002B3C2D" w:rsidRDefault="0075338B" w:rsidP="0075338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6.1.1. Забезпечити контроль за цільовим використанням Частини коштів Позики виключно на фінансування цілей </w:t>
      </w:r>
      <w:r w:rsidR="0062427C" w:rsidRPr="002B3C2D">
        <w:rPr>
          <w:rFonts w:ascii="Times New Roman" w:eastAsia="Times New Roman" w:hAnsi="Times New Roman" w:cs="Times New Roman"/>
          <w:sz w:val="28"/>
          <w:szCs w:val="28"/>
          <w:lang w:eastAsia="ru-RU"/>
        </w:rPr>
        <w:t>Проєкт</w:t>
      </w:r>
      <w:r w:rsidRPr="002B3C2D">
        <w:rPr>
          <w:rFonts w:ascii="Times New Roman" w:eastAsia="Times New Roman" w:hAnsi="Times New Roman" w:cs="Times New Roman"/>
          <w:sz w:val="28"/>
          <w:szCs w:val="28"/>
          <w:lang w:eastAsia="ru-RU"/>
        </w:rPr>
        <w:t xml:space="preserve">у, як зазначено </w:t>
      </w:r>
      <w:r w:rsidRPr="002B3C2D">
        <w:rPr>
          <w:rFonts w:ascii="Times New Roman" w:eastAsia="Times New Roman" w:hAnsi="Times New Roman" w:cs="Times New Roman"/>
          <w:sz w:val="28"/>
          <w:szCs w:val="28"/>
        </w:rPr>
        <w:t xml:space="preserve">пунктом А.1. «Технічний опис» </w:t>
      </w:r>
      <w:r w:rsidR="00D458E2" w:rsidRPr="002B3C2D">
        <w:rPr>
          <w:rFonts w:ascii="Times New Roman" w:eastAsia="Times New Roman" w:hAnsi="Times New Roman" w:cs="Times New Roman"/>
          <w:sz w:val="28"/>
          <w:szCs w:val="28"/>
        </w:rPr>
        <w:t>Додатку А «</w:t>
      </w:r>
      <w:r w:rsidR="00D458E2" w:rsidRPr="002B3C2D">
        <w:rPr>
          <w:rFonts w:ascii="Times New Roman" w:eastAsia="Times New Roman" w:hAnsi="Times New Roman" w:cs="Times New Roman"/>
          <w:sz w:val="28"/>
          <w:szCs w:val="28"/>
          <w:lang w:eastAsia="ru-RU"/>
        </w:rPr>
        <w:t xml:space="preserve">Специфікація проєкту та звітність» </w:t>
      </w:r>
      <w:r w:rsidR="00D458E2" w:rsidRPr="002B3C2D">
        <w:rPr>
          <w:rFonts w:ascii="Times New Roman" w:eastAsia="Times New Roman" w:hAnsi="Times New Roman" w:cs="Times New Roman"/>
          <w:sz w:val="28"/>
          <w:szCs w:val="28"/>
        </w:rPr>
        <w:t xml:space="preserve">Фінансової угоди </w:t>
      </w:r>
      <w:r w:rsidR="00D458E2" w:rsidRPr="002B3C2D">
        <w:rPr>
          <w:rFonts w:ascii="Times New Roman" w:eastAsia="Times New Roman" w:hAnsi="Times New Roman" w:cs="Times New Roman"/>
          <w:sz w:val="28"/>
          <w:szCs w:val="28"/>
          <w:lang w:eastAsia="ru-RU"/>
        </w:rPr>
        <w:t xml:space="preserve">та Статті </w:t>
      </w:r>
      <w:r w:rsidR="00370A72" w:rsidRPr="002B3C2D">
        <w:rPr>
          <w:rFonts w:ascii="Times New Roman" w:eastAsia="Times New Roman" w:hAnsi="Times New Roman" w:cs="Times New Roman"/>
          <w:sz w:val="28"/>
          <w:szCs w:val="28"/>
          <w:lang w:eastAsia="ru-RU"/>
        </w:rPr>
        <w:t xml:space="preserve">3 </w:t>
      </w:r>
      <w:r w:rsidR="00D458E2" w:rsidRPr="002B3C2D">
        <w:rPr>
          <w:rFonts w:ascii="Times New Roman" w:eastAsia="Times New Roman" w:hAnsi="Times New Roman" w:cs="Times New Roman"/>
          <w:sz w:val="28"/>
          <w:szCs w:val="28"/>
          <w:lang w:eastAsia="ru-RU"/>
        </w:rPr>
        <w:t>цієї Угоди</w:t>
      </w:r>
      <w:r w:rsidRPr="002B3C2D">
        <w:rPr>
          <w:rFonts w:ascii="Times New Roman" w:eastAsia="Times New Roman" w:hAnsi="Times New Roman" w:cs="Times New Roman"/>
          <w:sz w:val="28"/>
          <w:szCs w:val="28"/>
          <w:lang w:eastAsia="ru-RU"/>
        </w:rPr>
        <w:t>.</w:t>
      </w:r>
    </w:p>
    <w:p w14:paraId="790B34E8"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6.1.2. Здійснювати </w:t>
      </w:r>
      <w:r w:rsidR="00243EA5" w:rsidRPr="002B3C2D">
        <w:rPr>
          <w:rFonts w:ascii="Times New Roman" w:eastAsia="Times New Roman" w:hAnsi="Times New Roman" w:cs="Times New Roman"/>
          <w:sz w:val="28"/>
          <w:szCs w:val="28"/>
        </w:rPr>
        <w:t>реаліза</w:t>
      </w:r>
      <w:r w:rsidR="00BE2975" w:rsidRPr="002B3C2D">
        <w:rPr>
          <w:rFonts w:ascii="Times New Roman" w:eastAsia="Times New Roman" w:hAnsi="Times New Roman" w:cs="Times New Roman"/>
          <w:sz w:val="28"/>
          <w:szCs w:val="28"/>
        </w:rPr>
        <w:t>цію</w:t>
      </w:r>
      <w:r w:rsidR="00205AF5" w:rsidRPr="002B3C2D">
        <w:rPr>
          <w:rFonts w:ascii="Times New Roman" w:eastAsia="Times New Roman" w:hAnsi="Times New Roman" w:cs="Times New Roman"/>
          <w:sz w:val="28"/>
          <w:szCs w:val="28"/>
        </w:rPr>
        <w:t>,</w:t>
      </w:r>
      <w:r w:rsidR="00BE2975" w:rsidRPr="002B3C2D">
        <w:rPr>
          <w:rFonts w:ascii="Times New Roman" w:eastAsia="Times New Roman" w:hAnsi="Times New Roman" w:cs="Times New Roman"/>
          <w:sz w:val="28"/>
          <w:szCs w:val="28"/>
        </w:rPr>
        <w:t xml:space="preserve"> управління </w:t>
      </w:r>
      <w:r w:rsidR="00C9197F" w:rsidRPr="002B3C2D">
        <w:rPr>
          <w:rFonts w:ascii="Times New Roman" w:eastAsia="Times New Roman" w:hAnsi="Times New Roman" w:cs="Times New Roman"/>
          <w:sz w:val="28"/>
          <w:szCs w:val="28"/>
        </w:rPr>
        <w:t xml:space="preserve">та контроль за Проєктом </w:t>
      </w:r>
      <w:r w:rsidR="00BE2975" w:rsidRPr="002B3C2D">
        <w:rPr>
          <w:rFonts w:ascii="Times New Roman" w:eastAsia="Times New Roman" w:hAnsi="Times New Roman" w:cs="Times New Roman"/>
          <w:sz w:val="28"/>
          <w:szCs w:val="28"/>
        </w:rPr>
        <w:t>(п. (е) Преамбули Фінансової угоди)</w:t>
      </w:r>
      <w:r w:rsidRPr="002B3C2D">
        <w:rPr>
          <w:rFonts w:ascii="Times New Roman" w:eastAsia="Times New Roman" w:hAnsi="Times New Roman" w:cs="Times New Roman"/>
          <w:sz w:val="28"/>
          <w:szCs w:val="28"/>
        </w:rPr>
        <w:t>.</w:t>
      </w:r>
    </w:p>
    <w:p w14:paraId="3DF9912E" w14:textId="77777777" w:rsidR="0075338B" w:rsidRPr="002B3C2D" w:rsidRDefault="0075338B" w:rsidP="0075338B">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lang w:eastAsia="ru-RU"/>
        </w:rPr>
        <w:t>6.1.3. Забезпечити моніторинг та к</w:t>
      </w:r>
      <w:r w:rsidR="00243EA5" w:rsidRPr="002B3C2D">
        <w:rPr>
          <w:rFonts w:ascii="Times New Roman" w:eastAsia="Times New Roman" w:hAnsi="Times New Roman" w:cs="Times New Roman"/>
          <w:sz w:val="28"/>
          <w:szCs w:val="28"/>
          <w:lang w:eastAsia="ru-RU"/>
        </w:rPr>
        <w:t xml:space="preserve">онтроль </w:t>
      </w:r>
      <w:r w:rsidR="00C9197F" w:rsidRPr="002B3C2D">
        <w:rPr>
          <w:rFonts w:ascii="Times New Roman" w:eastAsia="Times New Roman" w:hAnsi="Times New Roman" w:cs="Times New Roman"/>
          <w:sz w:val="28"/>
          <w:szCs w:val="28"/>
          <w:lang w:eastAsia="ru-RU"/>
        </w:rPr>
        <w:t xml:space="preserve">за </w:t>
      </w:r>
      <w:r w:rsidR="00243EA5" w:rsidRPr="002B3C2D">
        <w:rPr>
          <w:rFonts w:ascii="Times New Roman" w:eastAsia="Times New Roman" w:hAnsi="Times New Roman" w:cs="Times New Roman"/>
          <w:sz w:val="28"/>
          <w:szCs w:val="28"/>
          <w:lang w:eastAsia="ru-RU"/>
        </w:rPr>
        <w:t>впровадження</w:t>
      </w:r>
      <w:r w:rsidR="00C9197F" w:rsidRPr="002B3C2D">
        <w:rPr>
          <w:rFonts w:ascii="Times New Roman" w:eastAsia="Times New Roman" w:hAnsi="Times New Roman" w:cs="Times New Roman"/>
          <w:sz w:val="28"/>
          <w:szCs w:val="28"/>
          <w:lang w:eastAsia="ru-RU"/>
        </w:rPr>
        <w:t>м</w:t>
      </w:r>
      <w:r w:rsidR="00243EA5" w:rsidRPr="002B3C2D">
        <w:rPr>
          <w:rFonts w:ascii="Times New Roman" w:eastAsia="Times New Roman" w:hAnsi="Times New Roman" w:cs="Times New Roman"/>
          <w:sz w:val="28"/>
          <w:szCs w:val="28"/>
          <w:lang w:eastAsia="ru-RU"/>
        </w:rPr>
        <w:t xml:space="preserve"> </w:t>
      </w:r>
      <w:r w:rsidR="00CA13E1" w:rsidRPr="002B3C2D">
        <w:rPr>
          <w:rFonts w:ascii="Times New Roman" w:eastAsia="Times New Roman" w:hAnsi="Times New Roman" w:cs="Times New Roman"/>
          <w:sz w:val="28"/>
          <w:szCs w:val="28"/>
          <w:lang w:eastAsia="ru-RU"/>
        </w:rPr>
        <w:t>Субпроєкт</w:t>
      </w:r>
      <w:r w:rsidR="00243EA5" w:rsidRPr="002B3C2D">
        <w:rPr>
          <w:rFonts w:ascii="Times New Roman" w:eastAsia="Times New Roman" w:hAnsi="Times New Roman" w:cs="Times New Roman"/>
          <w:sz w:val="28"/>
          <w:szCs w:val="28"/>
          <w:lang w:eastAsia="ru-RU"/>
        </w:rPr>
        <w:t xml:space="preserve">у </w:t>
      </w:r>
      <w:r w:rsidRPr="002B3C2D">
        <w:rPr>
          <w:rFonts w:ascii="Times New Roman" w:eastAsia="Times New Roman" w:hAnsi="Times New Roman" w:cs="Times New Roman"/>
          <w:sz w:val="28"/>
          <w:szCs w:val="28"/>
          <w:lang w:eastAsia="ru-RU"/>
        </w:rPr>
        <w:t xml:space="preserve">відповідно до </w:t>
      </w:r>
      <w:r w:rsidR="00A426C4" w:rsidRPr="002B3C2D">
        <w:rPr>
          <w:rFonts w:ascii="Times New Roman" w:eastAsia="Times New Roman" w:hAnsi="Times New Roman" w:cs="Times New Roman"/>
          <w:sz w:val="28"/>
          <w:szCs w:val="28"/>
          <w:lang w:eastAsia="ru-RU"/>
        </w:rPr>
        <w:t>законодавства</w:t>
      </w:r>
      <w:r w:rsidR="00A426C4" w:rsidRPr="002B3C2D">
        <w:rPr>
          <w:rFonts w:ascii="Times New Roman" w:hAnsi="Times New Roman"/>
          <w:sz w:val="28"/>
        </w:rPr>
        <w:t xml:space="preserve"> </w:t>
      </w:r>
      <w:r w:rsidR="00F96BB9" w:rsidRPr="002B3C2D">
        <w:rPr>
          <w:rFonts w:ascii="Times New Roman" w:eastAsia="Times New Roman" w:hAnsi="Times New Roman" w:cs="Times New Roman"/>
          <w:sz w:val="28"/>
          <w:szCs w:val="28"/>
          <w:lang w:eastAsia="ru-RU"/>
        </w:rPr>
        <w:t xml:space="preserve">України, </w:t>
      </w:r>
      <w:r w:rsidRPr="002B3C2D">
        <w:rPr>
          <w:rFonts w:ascii="Times New Roman" w:eastAsia="Times New Roman" w:hAnsi="Times New Roman" w:cs="Times New Roman"/>
          <w:sz w:val="28"/>
          <w:szCs w:val="28"/>
          <w:lang w:eastAsia="ru-RU"/>
        </w:rPr>
        <w:t>Фінансової угоди, цієї Угоди та Угод про впровадження.</w:t>
      </w:r>
    </w:p>
    <w:p w14:paraId="2A4376F1" w14:textId="5A4875BA" w:rsidR="0075338B" w:rsidRPr="002B3C2D" w:rsidRDefault="0075338B" w:rsidP="0075338B">
      <w:pPr>
        <w:spacing w:after="0" w:line="240" w:lineRule="auto"/>
        <w:ind w:firstLine="709"/>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6.1.4.</w:t>
      </w:r>
      <w:r w:rsidR="00175B1F"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Забезпечити виконання зобов’язань України за </w:t>
      </w:r>
      <w:r w:rsidRPr="002B3C2D">
        <w:rPr>
          <w:rFonts w:ascii="Times New Roman" w:eastAsia="Times New Roman" w:hAnsi="Times New Roman" w:cs="Times New Roman"/>
          <w:sz w:val="28"/>
          <w:szCs w:val="28"/>
          <w:lang w:eastAsia="ru-RU"/>
        </w:rPr>
        <w:t>Фінансовою угодою</w:t>
      </w:r>
      <w:r w:rsidRPr="002B3C2D">
        <w:rPr>
          <w:rFonts w:ascii="Times New Roman" w:eastAsia="Times New Roman" w:hAnsi="Times New Roman" w:cs="Times New Roman"/>
          <w:sz w:val="28"/>
          <w:szCs w:val="28"/>
        </w:rPr>
        <w:t xml:space="preserve">, крім тих, що безпосередньо належать до компетенції Мінфіну, в тому числі забезпечувати залучення до виконання </w:t>
      </w:r>
      <w:r w:rsidRPr="002B3C2D">
        <w:rPr>
          <w:rFonts w:ascii="Times New Roman" w:eastAsia="Times New Roman" w:hAnsi="Times New Roman" w:cs="Times New Roman"/>
          <w:sz w:val="28"/>
          <w:szCs w:val="28"/>
          <w:lang w:eastAsia="ru-RU"/>
        </w:rPr>
        <w:t>Фінансової угоди</w:t>
      </w:r>
      <w:r w:rsidR="00243EA5"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rPr>
        <w:t>та</w:t>
      </w:r>
      <w:r w:rsidR="00243EA5" w:rsidRPr="002B3C2D">
        <w:rPr>
          <w:rFonts w:ascii="Times New Roman" w:eastAsia="Times New Roman" w:hAnsi="Times New Roman" w:cs="Times New Roman"/>
          <w:sz w:val="28"/>
          <w:szCs w:val="28"/>
        </w:rPr>
        <w:t xml:space="preserve"> </w:t>
      </w:r>
      <w:r w:rsidR="00CA13E1" w:rsidRPr="002B3C2D">
        <w:rPr>
          <w:rFonts w:ascii="Times New Roman" w:eastAsia="Times New Roman" w:hAnsi="Times New Roman" w:cs="Times New Roman"/>
          <w:sz w:val="28"/>
          <w:szCs w:val="28"/>
        </w:rPr>
        <w:t>Субпроєкт</w:t>
      </w:r>
      <w:r w:rsidR="00243EA5" w:rsidRPr="002B3C2D">
        <w:rPr>
          <w:rFonts w:ascii="Times New Roman" w:eastAsia="Times New Roman" w:hAnsi="Times New Roman" w:cs="Times New Roman"/>
          <w:sz w:val="28"/>
          <w:szCs w:val="28"/>
        </w:rPr>
        <w:t xml:space="preserve">у </w:t>
      </w:r>
      <w:r w:rsidRPr="002B3C2D">
        <w:rPr>
          <w:rFonts w:ascii="Times New Roman" w:eastAsia="Times New Roman" w:hAnsi="Times New Roman" w:cs="Times New Roman"/>
          <w:sz w:val="28"/>
          <w:szCs w:val="28"/>
        </w:rPr>
        <w:t>інших державних органів відповідно до їх компетенції, забезпечувати прийняття у разі потреби відповідних нормативно-</w:t>
      </w:r>
      <w:r w:rsidR="00042562" w:rsidRPr="002B3C2D">
        <w:rPr>
          <w:rFonts w:ascii="Times New Roman" w:eastAsia="Times New Roman" w:hAnsi="Times New Roman" w:cs="Times New Roman"/>
          <w:sz w:val="28"/>
          <w:szCs w:val="28"/>
        </w:rPr>
        <w:t>розпорядчих</w:t>
      </w:r>
      <w:r w:rsidRPr="002B3C2D">
        <w:rPr>
          <w:rFonts w:ascii="Times New Roman" w:eastAsia="Times New Roman" w:hAnsi="Times New Roman" w:cs="Times New Roman"/>
          <w:sz w:val="28"/>
          <w:szCs w:val="28"/>
        </w:rPr>
        <w:t xml:space="preserve"> та інших актів.</w:t>
      </w:r>
    </w:p>
    <w:p w14:paraId="7936BE3C" w14:textId="77777777" w:rsidR="0075338B" w:rsidRPr="002B3C2D" w:rsidRDefault="0075338B" w:rsidP="0075338B">
      <w:pPr>
        <w:spacing w:after="0" w:line="240" w:lineRule="auto"/>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6.1.5. Забезпечити контроль за підготовкою Кінцевим бенефіціаром та надання ЄІБ та Мінфіну необхідних звітів, документів та інформації, передбачених </w:t>
      </w:r>
      <w:r w:rsidR="00F96BB9" w:rsidRPr="002B3C2D">
        <w:rPr>
          <w:rFonts w:ascii="Times New Roman" w:eastAsia="Times New Roman" w:hAnsi="Times New Roman" w:cs="Times New Roman"/>
          <w:sz w:val="28"/>
          <w:szCs w:val="28"/>
          <w:lang w:eastAsia="ru-RU"/>
        </w:rPr>
        <w:t xml:space="preserve">законодавством України, </w:t>
      </w:r>
      <w:r w:rsidRPr="002B3C2D">
        <w:rPr>
          <w:rFonts w:ascii="Times New Roman" w:eastAsia="Times New Roman" w:hAnsi="Times New Roman" w:cs="Times New Roman"/>
          <w:sz w:val="28"/>
          <w:szCs w:val="28"/>
          <w:lang w:eastAsia="ru-RU"/>
        </w:rPr>
        <w:t>Фінансовою угодою та цією Угодою, а також іншої інформації щодо використання Частини коштів Позики, які ЄІБ та/або Мінфін можуть запросити.</w:t>
      </w:r>
    </w:p>
    <w:p w14:paraId="442CF6F6" w14:textId="77777777" w:rsidR="0075338B" w:rsidRPr="002B3C2D" w:rsidRDefault="0075338B" w:rsidP="0075338B">
      <w:pPr>
        <w:spacing w:after="0" w:line="240" w:lineRule="auto"/>
        <w:ind w:firstLine="709"/>
        <w:jc w:val="both"/>
        <w:rPr>
          <w:rFonts w:ascii="Times New Roman" w:eastAsia="Times New Roman" w:hAnsi="Times New Roman" w:cs="Times New Roman"/>
          <w:sz w:val="28"/>
          <w:szCs w:val="28"/>
        </w:rPr>
      </w:pPr>
      <w:r w:rsidRPr="002B3C2D">
        <w:rPr>
          <w:rFonts w:ascii="Times New Roman" w:hAnsi="Times New Roman" w:cs="Times New Roman"/>
          <w:sz w:val="28"/>
          <w:szCs w:val="28"/>
        </w:rPr>
        <w:t xml:space="preserve">6.1.6. У випадку виявлення нецільового використання будь-якої Частини коштів Позики Кінцевим бенефіціаром, </w:t>
      </w:r>
      <w:r w:rsidR="00F96BB9" w:rsidRPr="002B3C2D">
        <w:rPr>
          <w:rFonts w:ascii="Times New Roman" w:hAnsi="Times New Roman" w:cs="Times New Roman"/>
          <w:sz w:val="28"/>
          <w:szCs w:val="28"/>
        </w:rPr>
        <w:t xml:space="preserve">протягом </w:t>
      </w:r>
      <w:r w:rsidR="00A426C4" w:rsidRPr="002B3C2D">
        <w:rPr>
          <w:rFonts w:ascii="Times New Roman" w:hAnsi="Times New Roman" w:cs="Times New Roman"/>
          <w:sz w:val="28"/>
          <w:szCs w:val="28"/>
        </w:rPr>
        <w:t>5</w:t>
      </w:r>
      <w:r w:rsidR="00012FBE" w:rsidRPr="002B3C2D">
        <w:rPr>
          <w:rFonts w:ascii="Times New Roman" w:hAnsi="Times New Roman" w:cs="Times New Roman"/>
          <w:sz w:val="28"/>
          <w:szCs w:val="28"/>
        </w:rPr>
        <w:t xml:space="preserve"> </w:t>
      </w:r>
      <w:r w:rsidR="00F96BB9" w:rsidRPr="002B3C2D">
        <w:rPr>
          <w:rFonts w:ascii="Times New Roman" w:hAnsi="Times New Roman" w:cs="Times New Roman"/>
          <w:sz w:val="28"/>
          <w:szCs w:val="28"/>
        </w:rPr>
        <w:t xml:space="preserve">робочих днів надати </w:t>
      </w:r>
      <w:r w:rsidRPr="002B3C2D">
        <w:rPr>
          <w:rFonts w:ascii="Times New Roman" w:hAnsi="Times New Roman" w:cs="Times New Roman"/>
          <w:sz w:val="28"/>
          <w:szCs w:val="28"/>
        </w:rPr>
        <w:t>Мінфіну пропозиції щодо перерозподілу Частини коштів Позики та/або при</w:t>
      </w:r>
      <w:r w:rsidR="00392B9C" w:rsidRPr="002B3C2D">
        <w:rPr>
          <w:rFonts w:ascii="Times New Roman" w:hAnsi="Times New Roman" w:cs="Times New Roman"/>
          <w:sz w:val="28"/>
          <w:szCs w:val="28"/>
        </w:rPr>
        <w:t xml:space="preserve">пинення фінансування </w:t>
      </w:r>
      <w:r w:rsidR="00CA13E1" w:rsidRPr="002B3C2D">
        <w:rPr>
          <w:rFonts w:ascii="Times New Roman" w:hAnsi="Times New Roman" w:cs="Times New Roman"/>
          <w:sz w:val="28"/>
          <w:szCs w:val="28"/>
        </w:rPr>
        <w:t>Субпроєкт</w:t>
      </w:r>
      <w:r w:rsidR="00392B9C" w:rsidRPr="002B3C2D">
        <w:rPr>
          <w:rFonts w:ascii="Times New Roman" w:hAnsi="Times New Roman" w:cs="Times New Roman"/>
          <w:sz w:val="28"/>
          <w:szCs w:val="28"/>
        </w:rPr>
        <w:t>у</w:t>
      </w:r>
      <w:r w:rsidRPr="002B3C2D">
        <w:rPr>
          <w:rFonts w:ascii="Times New Roman" w:hAnsi="Times New Roman" w:cs="Times New Roman"/>
          <w:sz w:val="28"/>
          <w:szCs w:val="28"/>
        </w:rPr>
        <w:t>.</w:t>
      </w:r>
    </w:p>
    <w:p w14:paraId="0C0B1C41" w14:textId="77777777" w:rsidR="0075338B" w:rsidRPr="002B3C2D" w:rsidRDefault="0075338B"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rPr>
        <w:t xml:space="preserve">6.1.7. </w:t>
      </w:r>
      <w:r w:rsidRPr="002B3C2D">
        <w:rPr>
          <w:rFonts w:ascii="Times New Roman" w:eastAsia="Times New Roman" w:hAnsi="Times New Roman" w:cs="Times New Roman"/>
          <w:sz w:val="28"/>
          <w:szCs w:val="28"/>
          <w:lang w:eastAsia="ru-RU"/>
        </w:rPr>
        <w:t>Співпрацювати з Мінфіном у разі невиконання Кінцевим бенефіціаром будь-якого зобов’язання, покладеного на нього в обмін на будь-яку Частину коштів Позики, надану йому, щодо застосування до Кінцевого бенефіціара</w:t>
      </w:r>
      <w:r w:rsidR="00392B9C"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 xml:space="preserve">наступних заходів: </w:t>
      </w:r>
    </w:p>
    <w:p w14:paraId="214797C5" w14:textId="77777777" w:rsidR="0075338B" w:rsidRPr="002B3C2D" w:rsidRDefault="0075338B"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(a) перерозподілу</w:t>
      </w:r>
      <w:r w:rsidR="00392B9C"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lang w:eastAsia="ru-RU"/>
        </w:rPr>
        <w:t>кошт</w:t>
      </w:r>
      <w:r w:rsidR="00E21B95" w:rsidRPr="002B3C2D">
        <w:rPr>
          <w:rFonts w:ascii="Times New Roman" w:eastAsia="Times New Roman" w:hAnsi="Times New Roman" w:cs="Times New Roman"/>
          <w:sz w:val="28"/>
          <w:szCs w:val="28"/>
          <w:lang w:eastAsia="ru-RU"/>
        </w:rPr>
        <w:t>ів</w:t>
      </w:r>
      <w:r w:rsidRPr="002B3C2D">
        <w:rPr>
          <w:rFonts w:ascii="Times New Roman" w:eastAsia="Times New Roman" w:hAnsi="Times New Roman" w:cs="Times New Roman"/>
          <w:sz w:val="28"/>
          <w:szCs w:val="28"/>
          <w:lang w:eastAsia="ru-RU"/>
        </w:rPr>
        <w:t xml:space="preserve"> відповідної Частини коштів Позики на інший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 іншого кінцевого бенефіціара, </w:t>
      </w:r>
    </w:p>
    <w:p w14:paraId="52963635" w14:textId="77777777" w:rsidR="00FF0D7C" w:rsidRPr="002B3C2D" w:rsidRDefault="00F7329D"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w:t>
      </w:r>
      <w:r w:rsidR="00FF0D7C" w:rsidRPr="002B3C2D">
        <w:rPr>
          <w:rFonts w:ascii="Times New Roman" w:eastAsia="Times New Roman" w:hAnsi="Times New Roman" w:cs="Times New Roman"/>
          <w:sz w:val="28"/>
          <w:szCs w:val="28"/>
          <w:lang w:eastAsia="ru-RU"/>
        </w:rPr>
        <w:t xml:space="preserve">б) призупинення фінансування </w:t>
      </w:r>
      <w:r w:rsidR="00CA13E1" w:rsidRPr="002B3C2D">
        <w:rPr>
          <w:rFonts w:ascii="Times New Roman" w:eastAsia="Times New Roman" w:hAnsi="Times New Roman" w:cs="Times New Roman"/>
          <w:sz w:val="28"/>
          <w:szCs w:val="28"/>
          <w:lang w:eastAsia="ru-RU"/>
        </w:rPr>
        <w:t>Субпроєкт</w:t>
      </w:r>
      <w:r w:rsidR="00FF0D7C" w:rsidRPr="002B3C2D">
        <w:rPr>
          <w:rFonts w:ascii="Times New Roman" w:eastAsia="Times New Roman" w:hAnsi="Times New Roman" w:cs="Times New Roman"/>
          <w:sz w:val="28"/>
          <w:szCs w:val="28"/>
          <w:lang w:eastAsia="ru-RU"/>
        </w:rPr>
        <w:t>у</w:t>
      </w:r>
    </w:p>
    <w:p w14:paraId="67AA80B1" w14:textId="77777777" w:rsidR="0075338B" w:rsidRPr="002B3C2D" w:rsidRDefault="0075338B"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та/або</w:t>
      </w:r>
    </w:p>
    <w:p w14:paraId="131806A8" w14:textId="77777777" w:rsidR="0075338B" w:rsidRPr="002B3C2D" w:rsidRDefault="00FF0D7C" w:rsidP="0075338B">
      <w:pPr>
        <w:spacing w:after="0" w:line="240" w:lineRule="auto"/>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(в</w:t>
      </w:r>
      <w:r w:rsidR="00E21B95" w:rsidRPr="002B3C2D">
        <w:rPr>
          <w:rFonts w:ascii="Times New Roman" w:eastAsia="Times New Roman" w:hAnsi="Times New Roman" w:cs="Times New Roman"/>
          <w:sz w:val="28"/>
          <w:szCs w:val="28"/>
          <w:lang w:eastAsia="ru-RU"/>
        </w:rPr>
        <w:t>) припи</w:t>
      </w:r>
      <w:r w:rsidR="002235CA" w:rsidRPr="002B3C2D">
        <w:rPr>
          <w:rFonts w:ascii="Times New Roman" w:eastAsia="Times New Roman" w:hAnsi="Times New Roman" w:cs="Times New Roman"/>
          <w:sz w:val="28"/>
          <w:szCs w:val="28"/>
          <w:lang w:eastAsia="ru-RU"/>
        </w:rPr>
        <w:t xml:space="preserve">нення фінансування </w:t>
      </w:r>
      <w:r w:rsidR="00CA13E1" w:rsidRPr="002B3C2D">
        <w:rPr>
          <w:rFonts w:ascii="Times New Roman" w:eastAsia="Times New Roman" w:hAnsi="Times New Roman" w:cs="Times New Roman"/>
          <w:sz w:val="28"/>
          <w:szCs w:val="28"/>
          <w:lang w:eastAsia="ru-RU"/>
        </w:rPr>
        <w:t>Субпроєкт</w:t>
      </w:r>
      <w:r w:rsidR="002235CA" w:rsidRPr="002B3C2D">
        <w:rPr>
          <w:rFonts w:ascii="Times New Roman" w:eastAsia="Times New Roman" w:hAnsi="Times New Roman" w:cs="Times New Roman"/>
          <w:sz w:val="28"/>
          <w:szCs w:val="28"/>
          <w:lang w:eastAsia="ru-RU"/>
        </w:rPr>
        <w:t>у</w:t>
      </w:r>
      <w:r w:rsidR="0075338B" w:rsidRPr="002B3C2D">
        <w:rPr>
          <w:rFonts w:ascii="Times New Roman" w:eastAsia="Times New Roman" w:hAnsi="Times New Roman" w:cs="Times New Roman"/>
          <w:sz w:val="28"/>
          <w:szCs w:val="28"/>
          <w:lang w:eastAsia="ru-RU"/>
        </w:rPr>
        <w:t>.</w:t>
      </w:r>
    </w:p>
    <w:p w14:paraId="1BC41447" w14:textId="77777777" w:rsidR="0075338B" w:rsidRPr="002B3C2D" w:rsidRDefault="0075338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62" w:name="n435"/>
      <w:bookmarkStart w:id="63" w:name="n443"/>
      <w:bookmarkStart w:id="64" w:name="n444"/>
      <w:bookmarkEnd w:id="62"/>
      <w:bookmarkEnd w:id="63"/>
      <w:bookmarkEnd w:id="64"/>
      <w:r w:rsidRPr="002B3C2D">
        <w:rPr>
          <w:rFonts w:ascii="Times New Roman" w:eastAsia="Times New Roman" w:hAnsi="Times New Roman" w:cs="Times New Roman"/>
          <w:sz w:val="28"/>
          <w:szCs w:val="28"/>
          <w:bdr w:val="none" w:sz="0" w:space="0" w:color="auto" w:frame="1"/>
          <w:lang w:eastAsia="ru-RU" w:bidi="he-IL"/>
        </w:rPr>
        <w:t>6.1.8. Забезпечити, щоб Кінцевий бенефіціар придбавав устаткування, забезпечував замовлення товарів,</w:t>
      </w:r>
      <w:r w:rsidR="00392B9C" w:rsidRPr="002B3C2D">
        <w:rPr>
          <w:rFonts w:ascii="Times New Roman" w:eastAsia="Times New Roman" w:hAnsi="Times New Roman" w:cs="Times New Roman"/>
          <w:sz w:val="28"/>
          <w:szCs w:val="28"/>
          <w:bdr w:val="none" w:sz="0" w:space="0" w:color="auto" w:frame="1"/>
          <w:lang w:eastAsia="ru-RU" w:bidi="he-IL"/>
        </w:rPr>
        <w:t xml:space="preserve"> робіт та послуг для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392B9C" w:rsidRPr="002B3C2D">
        <w:rPr>
          <w:rFonts w:ascii="Times New Roman" w:eastAsia="Times New Roman" w:hAnsi="Times New Roman" w:cs="Times New Roman"/>
          <w:sz w:val="28"/>
          <w:szCs w:val="28"/>
          <w:bdr w:val="none" w:sz="0" w:space="0" w:color="auto" w:frame="1"/>
          <w:lang w:eastAsia="ru-RU" w:bidi="he-IL"/>
        </w:rPr>
        <w:t xml:space="preserve">у </w:t>
      </w:r>
      <w:r w:rsidRPr="002B3C2D">
        <w:rPr>
          <w:rFonts w:ascii="Times New Roman" w:eastAsia="Times New Roman" w:hAnsi="Times New Roman" w:cs="Times New Roman"/>
          <w:sz w:val="28"/>
          <w:szCs w:val="28"/>
          <w:bdr w:val="none" w:sz="0" w:space="0" w:color="auto" w:frame="1"/>
          <w:lang w:eastAsia="ru-RU" w:bidi="he-IL"/>
        </w:rPr>
        <w:t>шляхом</w:t>
      </w:r>
      <w:bookmarkStart w:id="65" w:name="n445"/>
      <w:bookmarkEnd w:id="65"/>
      <w:r w:rsidR="00392B9C"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rPr>
        <w:t xml:space="preserve">здійснення закупівель товарів, робіт та послуг згідно з </w:t>
      </w:r>
      <w:r w:rsidR="00103991" w:rsidRPr="002B3C2D">
        <w:rPr>
          <w:rFonts w:ascii="Times New Roman" w:eastAsia="Times New Roman" w:hAnsi="Times New Roman" w:cs="Times New Roman"/>
          <w:sz w:val="28"/>
          <w:szCs w:val="28"/>
        </w:rPr>
        <w:t xml:space="preserve">Посібником з питань закупівель </w:t>
      </w:r>
      <w:r w:rsidRPr="002B3C2D">
        <w:rPr>
          <w:rFonts w:ascii="Times New Roman" w:eastAsia="Times New Roman" w:hAnsi="Times New Roman" w:cs="Times New Roman"/>
          <w:sz w:val="28"/>
          <w:szCs w:val="28"/>
        </w:rPr>
        <w:t xml:space="preserve">ЄІБ та Посібником </w:t>
      </w:r>
      <w:r w:rsidR="00D60E2F"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D60E2F" w:rsidRPr="002B3C2D">
        <w:rPr>
          <w:rFonts w:ascii="Times New Roman" w:eastAsia="Times New Roman" w:hAnsi="Times New Roman" w:cs="Times New Roman"/>
          <w:sz w:val="28"/>
          <w:szCs w:val="28"/>
        </w:rPr>
        <w:t xml:space="preserve"> закупівель».</w:t>
      </w:r>
    </w:p>
    <w:p w14:paraId="4C4AB8F1" w14:textId="77777777" w:rsidR="0075338B" w:rsidRPr="002B3C2D" w:rsidRDefault="0075338B" w:rsidP="00E21B95">
      <w:pPr>
        <w:spacing w:after="0" w:line="240" w:lineRule="auto"/>
        <w:ind w:firstLine="709"/>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lastRenderedPageBreak/>
        <w:t>6.1.9. Вживати в межах своїх повноважень всіх необхідних заходів для досягнення цілей Фінансової угоди та забезпечувати їх виконання Кінцевим бенефіціаром, а також не вживати і не дозволяти вживати жодних заходів, які можуть унеможливити або стати на перешкоді досягненню цілей Фінансової угоди, Угоди про впровадження та цієї Угоди в межах своїх повноважень.</w:t>
      </w:r>
    </w:p>
    <w:p w14:paraId="69A5C486" w14:textId="710EEE47" w:rsidR="00D458E2" w:rsidRPr="002B3C2D" w:rsidRDefault="0075338B" w:rsidP="00D458E2">
      <w:pPr>
        <w:spacing w:after="0" w:line="240" w:lineRule="auto"/>
        <w:ind w:firstLine="709"/>
        <w:jc w:val="both"/>
        <w:rPr>
          <w:rFonts w:ascii="Times New Roman" w:hAnsi="Times New Roman" w:cs="Times New Roman"/>
          <w:sz w:val="28"/>
          <w:szCs w:val="28"/>
        </w:rPr>
      </w:pPr>
      <w:r w:rsidRPr="002B3C2D">
        <w:rPr>
          <w:rFonts w:ascii="Times New Roman" w:hAnsi="Times New Roman" w:cs="Times New Roman"/>
          <w:sz w:val="28"/>
          <w:szCs w:val="28"/>
        </w:rPr>
        <w:t>6.1.10. Забезпечити контроль за наданням Кінцевим бенефіціаром ЄІБ та/або Мінфіну будь-якої інформації стосовно фін</w:t>
      </w:r>
      <w:r w:rsidR="00392B9C" w:rsidRPr="002B3C2D">
        <w:rPr>
          <w:rFonts w:ascii="Times New Roman" w:hAnsi="Times New Roman" w:cs="Times New Roman"/>
          <w:sz w:val="28"/>
          <w:szCs w:val="28"/>
        </w:rPr>
        <w:t xml:space="preserve">ансової документації </w:t>
      </w:r>
      <w:r w:rsidR="00CA13E1" w:rsidRPr="002B3C2D">
        <w:rPr>
          <w:rFonts w:ascii="Times New Roman" w:hAnsi="Times New Roman" w:cs="Times New Roman"/>
          <w:sz w:val="28"/>
          <w:szCs w:val="28"/>
        </w:rPr>
        <w:t>Субпроєкт</w:t>
      </w:r>
      <w:r w:rsidR="00392B9C" w:rsidRPr="002B3C2D">
        <w:rPr>
          <w:rFonts w:ascii="Times New Roman" w:hAnsi="Times New Roman" w:cs="Times New Roman"/>
          <w:sz w:val="28"/>
          <w:szCs w:val="28"/>
        </w:rPr>
        <w:t>у</w:t>
      </w:r>
      <w:r w:rsidRPr="002B3C2D">
        <w:rPr>
          <w:rFonts w:ascii="Times New Roman" w:hAnsi="Times New Roman" w:cs="Times New Roman"/>
          <w:sz w:val="28"/>
          <w:szCs w:val="28"/>
        </w:rPr>
        <w:t>, рахунків та їхнього аудиту, яку ЄІБ та/або Мінфін можуть періодично запитувати.</w:t>
      </w:r>
      <w:r w:rsidR="00D458E2" w:rsidRPr="002B3C2D">
        <w:rPr>
          <w:rFonts w:ascii="Times New Roman" w:eastAsia="Times New Roman" w:hAnsi="Times New Roman" w:cs="Times New Roman"/>
          <w:sz w:val="28"/>
          <w:szCs w:val="28"/>
        </w:rPr>
        <w:t xml:space="preserve"> Забезпечувати, щоб Частина коштів Позики, обліковувалася та перевірялася </w:t>
      </w:r>
      <w:ins w:id="66" w:author="Тараканова Юлія Ігорівна" w:date="2023-11-30T14:53:00Z">
        <w:r w:rsidR="00DE2C32" w:rsidRPr="002B3C2D">
          <w:rPr>
            <w:rFonts w:ascii="Times New Roman" w:eastAsia="Times New Roman" w:hAnsi="Times New Roman" w:cs="Times New Roman"/>
            <w:sz w:val="28"/>
            <w:szCs w:val="28"/>
          </w:rPr>
          <w:fldChar w:fldCharType="begin"/>
        </w:r>
        <w:r w:rsidR="00DE2C32" w:rsidRPr="002B3C2D">
          <w:rPr>
            <w:rFonts w:ascii="Times New Roman" w:eastAsia="Times New Roman" w:hAnsi="Times New Roman" w:cs="Times New Roman"/>
            <w:sz w:val="28"/>
            <w:szCs w:val="28"/>
          </w:rPr>
          <w:instrText xml:space="preserve"> HYPERLINK "https://zakon.rada.gov.ua/laws/show/971_002-20?find=1&amp;text=%D0%B0%D1%83%D0%B4%D0%B8%D1%82" \l "w1_6" </w:instrText>
        </w:r>
        <w:r w:rsidR="00DE2C32" w:rsidRPr="002B3C2D">
          <w:rPr>
            <w:rFonts w:ascii="Times New Roman" w:eastAsia="Times New Roman" w:hAnsi="Times New Roman" w:cs="Times New Roman"/>
            <w:sz w:val="28"/>
            <w:szCs w:val="28"/>
          </w:rPr>
          <w:fldChar w:fldCharType="separate"/>
        </w:r>
        <w:r w:rsidR="00DE2C32" w:rsidRPr="002B3C2D">
          <w:rPr>
            <w:rFonts w:ascii="Times New Roman" w:eastAsia="Times New Roman" w:hAnsi="Times New Roman" w:cs="Times New Roman"/>
            <w:sz w:val="28"/>
            <w:szCs w:val="28"/>
          </w:rPr>
          <w:t>аудит</w:t>
        </w:r>
        <w:r w:rsidR="00DE2C32" w:rsidRPr="002B3C2D">
          <w:rPr>
            <w:rFonts w:ascii="Times New Roman" w:eastAsia="Times New Roman" w:hAnsi="Times New Roman" w:cs="Times New Roman"/>
            <w:sz w:val="28"/>
            <w:szCs w:val="28"/>
          </w:rPr>
          <w:fldChar w:fldCharType="end"/>
        </w:r>
        <w:r w:rsidR="00DE2C32" w:rsidRPr="002B3C2D">
          <w:rPr>
            <w:rFonts w:ascii="Times New Roman" w:eastAsia="Times New Roman" w:hAnsi="Times New Roman" w:cs="Times New Roman"/>
            <w:sz w:val="28"/>
            <w:szCs w:val="28"/>
          </w:rPr>
          <w:t>ом</w:t>
        </w:r>
        <w:r w:rsidR="00DE2C32" w:rsidRPr="002B3C2D" w:rsidDel="00DE2C32">
          <w:t xml:space="preserve"> </w:t>
        </w:r>
      </w:ins>
      <w:del w:id="67" w:author="Тараканова Юлія Ігорівна" w:date="2023-11-30T14:53:00Z">
        <w:r w:rsidR="00FB1231" w:rsidRPr="002B3C2D" w:rsidDel="00DE2C32">
          <w:fldChar w:fldCharType="begin"/>
        </w:r>
        <w:r w:rsidR="00FB1231" w:rsidRPr="002B3C2D" w:rsidDel="00DE2C32">
          <w:delInstrText xml:space="preserve"> HYPERLINK "https://zakon.rada.gov.ua/laws/show/971_002-20?find=1&amp;text=%D0%B0%D1%83%D0%B4%D0%B8%D1%82" \l "w1_6" </w:delInstrText>
        </w:r>
        <w:r w:rsidR="00FB1231" w:rsidRPr="002B3C2D" w:rsidDel="00DE2C32">
          <w:fldChar w:fldCharType="separate"/>
        </w:r>
        <w:r w:rsidR="00D458E2" w:rsidRPr="002B3C2D" w:rsidDel="00DE2C32">
          <w:rPr>
            <w:rFonts w:ascii="Times New Roman" w:eastAsia="Times New Roman" w:hAnsi="Times New Roman" w:cs="Times New Roman"/>
            <w:sz w:val="28"/>
            <w:szCs w:val="28"/>
          </w:rPr>
          <w:delText>аудит</w:delText>
        </w:r>
        <w:r w:rsidR="00FB1231" w:rsidRPr="002B3C2D" w:rsidDel="00DE2C32">
          <w:rPr>
            <w:rFonts w:ascii="Times New Roman" w:eastAsia="Times New Roman" w:hAnsi="Times New Roman" w:cs="Times New Roman"/>
            <w:sz w:val="28"/>
            <w:szCs w:val="28"/>
          </w:rPr>
          <w:fldChar w:fldCharType="end"/>
        </w:r>
        <w:r w:rsidR="00D458E2" w:rsidRPr="002B3C2D" w:rsidDel="00DE2C32">
          <w:rPr>
            <w:rFonts w:ascii="Times New Roman" w:eastAsia="Times New Roman" w:hAnsi="Times New Roman" w:cs="Times New Roman"/>
            <w:sz w:val="28"/>
            <w:szCs w:val="28"/>
          </w:rPr>
          <w:delText xml:space="preserve">ом </w:delText>
        </w:r>
      </w:del>
      <w:r w:rsidR="00D458E2" w:rsidRPr="002B3C2D">
        <w:rPr>
          <w:rFonts w:ascii="Times New Roman" w:eastAsia="Times New Roman" w:hAnsi="Times New Roman" w:cs="Times New Roman"/>
          <w:sz w:val="28"/>
          <w:szCs w:val="28"/>
        </w:rPr>
        <w:t xml:space="preserve">окремо від усіх інших коштів та активів Мінфіну, </w:t>
      </w:r>
      <w:r w:rsidR="00614DD9" w:rsidRPr="002B3C2D">
        <w:rPr>
          <w:rFonts w:ascii="Times New Roman" w:eastAsia="Times New Roman" w:hAnsi="Times New Roman" w:cs="Times New Roman"/>
          <w:sz w:val="28"/>
          <w:szCs w:val="28"/>
        </w:rPr>
        <w:t>Мінінфраструктури</w:t>
      </w:r>
      <w:r w:rsidR="007B5205" w:rsidRPr="002B3C2D">
        <w:rPr>
          <w:rFonts w:ascii="Times New Roman" w:eastAsia="Times New Roman" w:hAnsi="Times New Roman" w:cs="Times New Roman"/>
          <w:sz w:val="28"/>
          <w:szCs w:val="28"/>
        </w:rPr>
        <w:t xml:space="preserve"> </w:t>
      </w:r>
      <w:r w:rsidR="00053BCB" w:rsidRPr="002B3C2D">
        <w:rPr>
          <w:rFonts w:ascii="Times New Roman" w:eastAsia="Times New Roman" w:hAnsi="Times New Roman" w:cs="Times New Roman"/>
          <w:sz w:val="28"/>
          <w:szCs w:val="28"/>
        </w:rPr>
        <w:t>т</w:t>
      </w:r>
      <w:r w:rsidR="0079700B" w:rsidRPr="002B3C2D">
        <w:rPr>
          <w:rFonts w:ascii="Times New Roman" w:eastAsia="Times New Roman" w:hAnsi="Times New Roman" w:cs="Times New Roman"/>
          <w:sz w:val="28"/>
          <w:szCs w:val="28"/>
        </w:rPr>
        <w:t>а</w:t>
      </w:r>
      <w:r w:rsidR="00D458E2" w:rsidRPr="002B3C2D">
        <w:rPr>
          <w:rFonts w:ascii="Times New Roman" w:eastAsia="Times New Roman" w:hAnsi="Times New Roman" w:cs="Times New Roman"/>
          <w:sz w:val="28"/>
          <w:szCs w:val="28"/>
        </w:rPr>
        <w:t xml:space="preserve"> кожного Кінцевого бенефіціара.</w:t>
      </w:r>
    </w:p>
    <w:p w14:paraId="177133C1" w14:textId="2FDDC952" w:rsidR="0075338B" w:rsidRPr="002B3C2D" w:rsidRDefault="0075338B" w:rsidP="00E21B95">
      <w:pPr>
        <w:spacing w:after="0" w:line="240" w:lineRule="auto"/>
        <w:ind w:firstLine="709"/>
        <w:jc w:val="both"/>
        <w:rPr>
          <w:rFonts w:ascii="Times New Roman" w:hAnsi="Times New Roman" w:cs="Times New Roman"/>
          <w:sz w:val="28"/>
          <w:szCs w:val="28"/>
        </w:rPr>
      </w:pPr>
      <w:r w:rsidRPr="002B3C2D">
        <w:rPr>
          <w:rFonts w:ascii="Times New Roman" w:hAnsi="Times New Roman" w:cs="Times New Roman"/>
          <w:sz w:val="28"/>
          <w:szCs w:val="28"/>
        </w:rPr>
        <w:t xml:space="preserve">6.1.11. Забезпечити контроль за зберіганням Кінцевим бенефіціаром протягом </w:t>
      </w:r>
      <w:r w:rsidR="00592FC9" w:rsidRPr="002B3C2D">
        <w:rPr>
          <w:rFonts w:ascii="Times New Roman" w:hAnsi="Times New Roman" w:cs="Times New Roman"/>
          <w:sz w:val="28"/>
          <w:szCs w:val="28"/>
        </w:rPr>
        <w:t>5 (</w:t>
      </w:r>
      <w:r w:rsidRPr="002B3C2D">
        <w:rPr>
          <w:rFonts w:ascii="Times New Roman" w:hAnsi="Times New Roman" w:cs="Times New Roman"/>
          <w:sz w:val="28"/>
          <w:szCs w:val="28"/>
        </w:rPr>
        <w:t>п'яти</w:t>
      </w:r>
      <w:r w:rsidR="00592FC9" w:rsidRPr="002B3C2D">
        <w:rPr>
          <w:rFonts w:ascii="Times New Roman" w:hAnsi="Times New Roman" w:cs="Times New Roman"/>
          <w:sz w:val="28"/>
          <w:szCs w:val="28"/>
        </w:rPr>
        <w:t>)</w:t>
      </w:r>
      <w:r w:rsidRPr="002B3C2D">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w:t>
      </w:r>
      <w:r w:rsidR="00FF444F" w:rsidRPr="002B3C2D">
        <w:rPr>
          <w:rFonts w:ascii="Times New Roman" w:hAnsi="Times New Roman" w:cs="Times New Roman"/>
          <w:sz w:val="28"/>
          <w:szCs w:val="28"/>
        </w:rPr>
        <w:t>нки-фактури, рахунки до сплати</w:t>
      </w:r>
      <w:r w:rsidRPr="002B3C2D">
        <w:rPr>
          <w:rFonts w:ascii="Times New Roman" w:hAnsi="Times New Roman" w:cs="Times New Roman"/>
          <w:sz w:val="28"/>
          <w:szCs w:val="28"/>
        </w:rPr>
        <w:t xml:space="preserve"> тощо), які підтверджують такі витрати, а також інших документів, що </w:t>
      </w:r>
      <w:r w:rsidR="00392B9C" w:rsidRPr="002B3C2D">
        <w:rPr>
          <w:rFonts w:ascii="Times New Roman" w:hAnsi="Times New Roman" w:cs="Times New Roman"/>
          <w:sz w:val="28"/>
          <w:szCs w:val="28"/>
        </w:rPr>
        <w:t xml:space="preserve">стосуються виконання </w:t>
      </w:r>
      <w:r w:rsidR="00CA13E1" w:rsidRPr="002B3C2D">
        <w:rPr>
          <w:rFonts w:ascii="Times New Roman" w:hAnsi="Times New Roman" w:cs="Times New Roman"/>
          <w:sz w:val="28"/>
          <w:szCs w:val="28"/>
        </w:rPr>
        <w:t>Субпроєкт</w:t>
      </w:r>
      <w:r w:rsidR="00392B9C" w:rsidRPr="002B3C2D">
        <w:rPr>
          <w:rFonts w:ascii="Times New Roman" w:hAnsi="Times New Roman" w:cs="Times New Roman"/>
          <w:sz w:val="28"/>
          <w:szCs w:val="28"/>
        </w:rPr>
        <w:t>у</w:t>
      </w:r>
      <w:r w:rsidRPr="002B3C2D">
        <w:rPr>
          <w:rFonts w:ascii="Times New Roman" w:hAnsi="Times New Roman" w:cs="Times New Roman"/>
          <w:sz w:val="28"/>
          <w:szCs w:val="28"/>
        </w:rPr>
        <w:t>.</w:t>
      </w:r>
    </w:p>
    <w:p w14:paraId="6CDB3C3E" w14:textId="77777777" w:rsidR="0075338B" w:rsidRPr="002B3C2D" w:rsidRDefault="0075338B" w:rsidP="00E21B95">
      <w:pPr>
        <w:spacing w:after="0" w:line="240" w:lineRule="auto"/>
        <w:ind w:firstLine="709"/>
        <w:jc w:val="both"/>
        <w:rPr>
          <w:rFonts w:ascii="Times New Roman" w:hAnsi="Times New Roman" w:cs="Times New Roman"/>
        </w:rPr>
      </w:pPr>
      <w:r w:rsidRPr="002B3C2D">
        <w:rPr>
          <w:rFonts w:ascii="Times New Roman" w:hAnsi="Times New Roman" w:cs="Times New Roman"/>
          <w:sz w:val="28"/>
          <w:szCs w:val="28"/>
        </w:rPr>
        <w:t>6.1.12. Забезпечити через Кінцевого бенефіціара, щоб документи та рахунки згадані в п. 6.1.1</w:t>
      </w:r>
      <w:r w:rsidR="00E21B95" w:rsidRPr="002B3C2D">
        <w:rPr>
          <w:rFonts w:ascii="Times New Roman" w:hAnsi="Times New Roman" w:cs="Times New Roman"/>
          <w:sz w:val="28"/>
          <w:szCs w:val="28"/>
        </w:rPr>
        <w:t>1</w:t>
      </w:r>
      <w:r w:rsidRPr="002B3C2D">
        <w:rPr>
          <w:rFonts w:ascii="Times New Roman" w:hAnsi="Times New Roman" w:cs="Times New Roman"/>
          <w:sz w:val="28"/>
          <w:szCs w:val="28"/>
        </w:rPr>
        <w:t>.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31A2FB27" w14:textId="77777777" w:rsidR="0075338B" w:rsidRPr="002B3C2D" w:rsidRDefault="0075338B" w:rsidP="00E21B95">
      <w:pPr>
        <w:spacing w:after="0" w:line="240" w:lineRule="auto"/>
        <w:ind w:firstLine="709"/>
        <w:jc w:val="both"/>
        <w:rPr>
          <w:rFonts w:ascii="Times New Roman" w:hAnsi="Times New Roman" w:cs="Times New Roman"/>
          <w:sz w:val="28"/>
          <w:szCs w:val="28"/>
        </w:rPr>
      </w:pPr>
      <w:r w:rsidRPr="002B3C2D">
        <w:rPr>
          <w:rFonts w:ascii="Times New Roman" w:hAnsi="Times New Roman" w:cs="Times New Roman"/>
          <w:sz w:val="28"/>
          <w:szCs w:val="28"/>
        </w:rPr>
        <w:t xml:space="preserve">6.1.13. </w:t>
      </w:r>
      <w:r w:rsidR="00040851" w:rsidRPr="002B3C2D">
        <w:rPr>
          <w:rFonts w:ascii="Times New Roman" w:hAnsi="Times New Roman" w:cs="Times New Roman"/>
          <w:sz w:val="28"/>
          <w:szCs w:val="28"/>
        </w:rPr>
        <w:t xml:space="preserve">Надавати </w:t>
      </w:r>
      <w:r w:rsidRPr="002B3C2D">
        <w:rPr>
          <w:rFonts w:ascii="Times New Roman" w:hAnsi="Times New Roman" w:cs="Times New Roman"/>
          <w:sz w:val="28"/>
          <w:szCs w:val="28"/>
        </w:rPr>
        <w:t xml:space="preserve">Мінфіну </w:t>
      </w:r>
      <w:r w:rsidR="00040851" w:rsidRPr="002B3C2D">
        <w:rPr>
          <w:rFonts w:ascii="Times New Roman" w:hAnsi="Times New Roman" w:cs="Times New Roman"/>
          <w:sz w:val="28"/>
          <w:szCs w:val="28"/>
        </w:rPr>
        <w:t>звітність</w:t>
      </w:r>
      <w:r w:rsidRPr="002B3C2D">
        <w:rPr>
          <w:rFonts w:ascii="Times New Roman" w:hAnsi="Times New Roman" w:cs="Times New Roman"/>
          <w:sz w:val="28"/>
          <w:szCs w:val="28"/>
        </w:rPr>
        <w:t xml:space="preserve"> відповідно до положень </w:t>
      </w:r>
      <w:r w:rsidR="008B3FDD" w:rsidRPr="002B3C2D">
        <w:rPr>
          <w:rFonts w:ascii="Times New Roman" w:hAnsi="Times New Roman" w:cs="Times New Roman"/>
          <w:sz w:val="28"/>
          <w:szCs w:val="28"/>
        </w:rPr>
        <w:t>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r w:rsidRPr="002B3C2D">
        <w:rPr>
          <w:rFonts w:ascii="Times New Roman" w:hAnsi="Times New Roman" w:cs="Times New Roman"/>
          <w:sz w:val="28"/>
          <w:szCs w:val="28"/>
        </w:rPr>
        <w:t>.</w:t>
      </w:r>
    </w:p>
    <w:p w14:paraId="5489DEE8" w14:textId="77777777" w:rsidR="0075338B" w:rsidRPr="002B3C2D" w:rsidRDefault="0075338B" w:rsidP="00E21B95">
      <w:pPr>
        <w:spacing w:after="0" w:line="240" w:lineRule="auto"/>
        <w:ind w:firstLine="709"/>
        <w:jc w:val="both"/>
        <w:rPr>
          <w:rFonts w:ascii="Times New Roman" w:hAnsi="Times New Roman" w:cs="Times New Roman"/>
          <w:sz w:val="28"/>
          <w:szCs w:val="28"/>
        </w:rPr>
      </w:pPr>
      <w:r w:rsidRPr="002B3C2D">
        <w:rPr>
          <w:rFonts w:ascii="Times New Roman" w:hAnsi="Times New Roman" w:cs="Times New Roman"/>
          <w:sz w:val="28"/>
          <w:szCs w:val="28"/>
        </w:rPr>
        <w:t>6.1.14 На письмові запити Мінфіну забезпечити надання інформації, пов</w:t>
      </w:r>
      <w:r w:rsidR="00392B9C" w:rsidRPr="002B3C2D">
        <w:rPr>
          <w:rFonts w:ascii="Times New Roman" w:hAnsi="Times New Roman" w:cs="Times New Roman"/>
          <w:sz w:val="28"/>
          <w:szCs w:val="28"/>
        </w:rPr>
        <w:t xml:space="preserve">'язаної з виконанням </w:t>
      </w:r>
      <w:r w:rsidR="00CA13E1" w:rsidRPr="002B3C2D">
        <w:rPr>
          <w:rFonts w:ascii="Times New Roman" w:hAnsi="Times New Roman" w:cs="Times New Roman"/>
          <w:sz w:val="28"/>
          <w:szCs w:val="28"/>
        </w:rPr>
        <w:t>Субпроєкт</w:t>
      </w:r>
      <w:r w:rsidR="00392B9C" w:rsidRPr="002B3C2D">
        <w:rPr>
          <w:rFonts w:ascii="Times New Roman" w:hAnsi="Times New Roman" w:cs="Times New Roman"/>
          <w:sz w:val="28"/>
          <w:szCs w:val="28"/>
        </w:rPr>
        <w:t>у</w:t>
      </w:r>
      <w:r w:rsidRPr="002B3C2D">
        <w:rPr>
          <w:rFonts w:ascii="Times New Roman" w:hAnsi="Times New Roman" w:cs="Times New Roman"/>
          <w:sz w:val="28"/>
          <w:szCs w:val="28"/>
        </w:rPr>
        <w:t xml:space="preserve"> відповідно до своїх повноважень, та вчасно інформувати Мінфін про причини, що перешкоджають або можуть завдати шкоди досягненню цілей Фінансової угоди та/або</w:t>
      </w:r>
      <w:r w:rsidR="00392B9C" w:rsidRPr="002B3C2D">
        <w:rPr>
          <w:rFonts w:ascii="Times New Roman" w:hAnsi="Times New Roman" w:cs="Times New Roman"/>
          <w:sz w:val="28"/>
          <w:szCs w:val="28"/>
        </w:rPr>
        <w:t xml:space="preserve"> виконанню обов'язків </w:t>
      </w:r>
      <w:r w:rsidR="007B5205" w:rsidRPr="002B3C2D">
        <w:rPr>
          <w:rFonts w:ascii="Times New Roman" w:eastAsia="Times New Roman" w:hAnsi="Times New Roman" w:cs="Times New Roman"/>
          <w:sz w:val="28"/>
          <w:szCs w:val="28"/>
        </w:rPr>
        <w:t>Мінінфраструктури</w:t>
      </w:r>
      <w:r w:rsidRPr="002B3C2D">
        <w:rPr>
          <w:rFonts w:ascii="Times New Roman" w:hAnsi="Times New Roman" w:cs="Times New Roman"/>
          <w:sz w:val="28"/>
          <w:szCs w:val="28"/>
        </w:rPr>
        <w:t xml:space="preserve"> та/або Кінцевого бенефіціара за цією Угодою, Фінансовою Угодою.</w:t>
      </w:r>
    </w:p>
    <w:p w14:paraId="48395F05" w14:textId="77777777" w:rsidR="0075338B" w:rsidRPr="002B3C2D" w:rsidRDefault="0075338B" w:rsidP="00E21B95">
      <w:pPr>
        <w:spacing w:after="0" w:line="240" w:lineRule="auto"/>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6.1.15. Після завершення кожного окремого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у, але в будь-якому випадку не пізніше, ніж через 4 (чотири) місяці після його завершення, забезпечити контроль в межах своєї компетенції за складанням Кінцевим бенефіціаром звіту про виконання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у в такому обсязі і з таким рівнем деталізації, як це вимагається ЄІБ та законодавством України.</w:t>
      </w:r>
    </w:p>
    <w:p w14:paraId="5BFF1C81" w14:textId="77777777" w:rsidR="0075338B" w:rsidRPr="002B3C2D" w:rsidRDefault="0075338B" w:rsidP="00E21B95">
      <w:pPr>
        <w:spacing w:after="0" w:line="240" w:lineRule="auto"/>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6.1.16. До першого подання Платіжних документів надати Мінфіну необхідні докази повноважень на підписання відповідних платіжних документів для використання Частини коштів Позики, а також зразки підпису (підписів) особи (осіб), яка (які) має (мають) право підписувати платіжні документи</w:t>
      </w:r>
      <w:r w:rsidR="002E5FA2" w:rsidRPr="002B3C2D">
        <w:rPr>
          <w:rFonts w:ascii="Times New Roman" w:eastAsia="Times New Roman" w:hAnsi="Times New Roman" w:cs="Times New Roman"/>
          <w:sz w:val="28"/>
          <w:szCs w:val="28"/>
          <w:lang w:eastAsia="ru-RU"/>
        </w:rPr>
        <w:t>, а також перелік осіб, яким надано право працювати та підписувати документи в Системі</w:t>
      </w:r>
      <w:r w:rsidRPr="002B3C2D">
        <w:rPr>
          <w:rFonts w:ascii="Times New Roman" w:eastAsia="Times New Roman" w:hAnsi="Times New Roman" w:cs="Times New Roman"/>
          <w:sz w:val="28"/>
          <w:szCs w:val="28"/>
          <w:lang w:eastAsia="ru-RU"/>
        </w:rPr>
        <w:t>.</w:t>
      </w:r>
    </w:p>
    <w:p w14:paraId="64F56AF6" w14:textId="34FB0DC5" w:rsidR="0075338B" w:rsidRPr="002B3C2D" w:rsidRDefault="0075338B" w:rsidP="00E21B95">
      <w:pPr>
        <w:spacing w:after="0" w:line="240" w:lineRule="auto"/>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lastRenderedPageBreak/>
        <w:t>6.1.</w:t>
      </w:r>
      <w:r w:rsidR="00205AF5" w:rsidRPr="002B3C2D">
        <w:rPr>
          <w:rFonts w:ascii="Times New Roman" w:eastAsia="Times New Roman" w:hAnsi="Times New Roman" w:cs="Times New Roman"/>
          <w:sz w:val="28"/>
          <w:szCs w:val="28"/>
          <w:lang w:eastAsia="ru-RU"/>
        </w:rPr>
        <w:t>1</w:t>
      </w:r>
      <w:r w:rsidR="00D101E2" w:rsidRPr="002B3C2D">
        <w:rPr>
          <w:rFonts w:ascii="Times New Roman" w:eastAsia="Times New Roman" w:hAnsi="Times New Roman" w:cs="Times New Roman"/>
          <w:sz w:val="28"/>
          <w:szCs w:val="28"/>
          <w:lang w:eastAsia="ru-RU"/>
        </w:rPr>
        <w:t>7</w:t>
      </w:r>
      <w:r w:rsidRPr="002B3C2D">
        <w:rPr>
          <w:rFonts w:ascii="Times New Roman" w:eastAsia="Times New Roman" w:hAnsi="Times New Roman" w:cs="Times New Roman"/>
          <w:sz w:val="28"/>
          <w:szCs w:val="28"/>
          <w:lang w:eastAsia="ru-RU"/>
        </w:rPr>
        <w:t>. В межах своєї компетенції з метою виконання Фінансової угоди, Угоди про впровадження та цієї Угоди забезпечити, у разі необхідності, внесення необхідних змін до своїх нормативно-</w:t>
      </w:r>
      <w:r w:rsidR="00042562" w:rsidRPr="002B3C2D">
        <w:rPr>
          <w:rFonts w:ascii="Times New Roman" w:eastAsia="Times New Roman" w:hAnsi="Times New Roman" w:cs="Times New Roman"/>
          <w:sz w:val="28"/>
          <w:szCs w:val="28"/>
          <w:lang w:eastAsia="ru-RU"/>
        </w:rPr>
        <w:t>розпорядчих</w:t>
      </w:r>
      <w:r w:rsidRPr="002B3C2D">
        <w:rPr>
          <w:rFonts w:ascii="Times New Roman" w:eastAsia="Times New Roman" w:hAnsi="Times New Roman" w:cs="Times New Roman"/>
          <w:sz w:val="28"/>
          <w:szCs w:val="28"/>
          <w:lang w:eastAsia="ru-RU"/>
        </w:rPr>
        <w:t xml:space="preserve"> актів.</w:t>
      </w:r>
    </w:p>
    <w:p w14:paraId="36154100" w14:textId="77777777" w:rsidR="0075338B" w:rsidRPr="002B3C2D" w:rsidRDefault="0075338B" w:rsidP="00E21B95">
      <w:pPr>
        <w:spacing w:after="0" w:line="240" w:lineRule="auto"/>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6.1.</w:t>
      </w:r>
      <w:r w:rsidR="00205AF5" w:rsidRPr="002B3C2D">
        <w:rPr>
          <w:rFonts w:ascii="Times New Roman" w:eastAsia="Times New Roman" w:hAnsi="Times New Roman" w:cs="Times New Roman"/>
          <w:sz w:val="28"/>
          <w:szCs w:val="28"/>
          <w:lang w:eastAsia="ru-RU"/>
        </w:rPr>
        <w:t>1</w:t>
      </w:r>
      <w:r w:rsidR="00D101E2" w:rsidRPr="002B3C2D">
        <w:rPr>
          <w:rFonts w:ascii="Times New Roman" w:eastAsia="Times New Roman" w:hAnsi="Times New Roman" w:cs="Times New Roman"/>
          <w:sz w:val="28"/>
          <w:szCs w:val="28"/>
          <w:lang w:eastAsia="ru-RU"/>
        </w:rPr>
        <w:t>8</w:t>
      </w:r>
      <w:r w:rsidRPr="002B3C2D">
        <w:rPr>
          <w:rFonts w:ascii="Times New Roman" w:eastAsia="Times New Roman" w:hAnsi="Times New Roman" w:cs="Times New Roman"/>
          <w:sz w:val="28"/>
          <w:szCs w:val="28"/>
          <w:lang w:eastAsia="ru-RU"/>
        </w:rPr>
        <w:t>. Не передавати свої права та обов’язки за цією Угодою третім особам.</w:t>
      </w:r>
    </w:p>
    <w:p w14:paraId="686B6A79" w14:textId="77777777" w:rsidR="0075338B" w:rsidRPr="002B3C2D" w:rsidRDefault="0075338B" w:rsidP="00E21B95">
      <w:pPr>
        <w:spacing w:after="0" w:line="240" w:lineRule="auto"/>
        <w:ind w:firstLine="720"/>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6.1.</w:t>
      </w:r>
      <w:r w:rsidR="00D101E2" w:rsidRPr="002B3C2D">
        <w:rPr>
          <w:rFonts w:ascii="Times New Roman" w:eastAsia="Times New Roman" w:hAnsi="Times New Roman" w:cs="Times New Roman"/>
          <w:sz w:val="28"/>
          <w:szCs w:val="28"/>
          <w:lang w:eastAsia="ru-RU"/>
        </w:rPr>
        <w:t>19</w:t>
      </w:r>
      <w:r w:rsidRPr="002B3C2D">
        <w:rPr>
          <w:rFonts w:ascii="Times New Roman" w:eastAsia="Times New Roman" w:hAnsi="Times New Roman" w:cs="Times New Roman"/>
          <w:sz w:val="28"/>
          <w:szCs w:val="28"/>
          <w:lang w:eastAsia="ru-RU"/>
        </w:rPr>
        <w:t>. Забезпечити належне впровадження Кінцевим бенефіціаром</w:t>
      </w:r>
      <w:r w:rsidR="00392B9C" w:rsidRPr="002B3C2D">
        <w:rPr>
          <w:rFonts w:ascii="Times New Roman" w:eastAsia="Times New Roman" w:hAnsi="Times New Roman" w:cs="Times New Roman"/>
          <w:sz w:val="28"/>
          <w:szCs w:val="28"/>
          <w:lang w:eastAsia="ru-RU"/>
        </w:rPr>
        <w:t xml:space="preserve"> </w:t>
      </w:r>
      <w:r w:rsidR="00CA13E1" w:rsidRPr="002B3C2D">
        <w:rPr>
          <w:rFonts w:ascii="Times New Roman" w:eastAsia="Times New Roman" w:hAnsi="Times New Roman" w:cs="Times New Roman"/>
          <w:sz w:val="28"/>
          <w:szCs w:val="28"/>
          <w:lang w:eastAsia="ru-RU"/>
        </w:rPr>
        <w:t>Субпроєкт</w:t>
      </w:r>
      <w:r w:rsidR="00392B9C" w:rsidRPr="002B3C2D">
        <w:rPr>
          <w:rFonts w:ascii="Times New Roman" w:eastAsia="Times New Roman" w:hAnsi="Times New Roman" w:cs="Times New Roman"/>
          <w:sz w:val="28"/>
          <w:szCs w:val="28"/>
          <w:lang w:eastAsia="ru-RU"/>
        </w:rPr>
        <w:t>у</w:t>
      </w:r>
      <w:r w:rsidRPr="002B3C2D">
        <w:rPr>
          <w:rFonts w:ascii="Times New Roman" w:eastAsia="Times New Roman" w:hAnsi="Times New Roman" w:cs="Times New Roman"/>
          <w:sz w:val="28"/>
          <w:szCs w:val="28"/>
          <w:lang w:eastAsia="ru-RU"/>
        </w:rPr>
        <w:t>, належне виконання ним умов Фінансової угоди, цієї Угоди, вживати всіх незаборонених законодавством України заходів з метою забезпечення належного виконання Кінцевим бенефіціаром своїх</w:t>
      </w:r>
      <w:r w:rsidR="00392B9C" w:rsidRPr="002B3C2D">
        <w:rPr>
          <w:rFonts w:ascii="Times New Roman" w:eastAsia="Times New Roman" w:hAnsi="Times New Roman" w:cs="Times New Roman"/>
          <w:sz w:val="28"/>
          <w:szCs w:val="28"/>
          <w:lang w:eastAsia="ru-RU"/>
        </w:rPr>
        <w:t xml:space="preserve"> обов’язків в рамках </w:t>
      </w:r>
      <w:r w:rsidR="00CA13E1" w:rsidRPr="002B3C2D">
        <w:rPr>
          <w:rFonts w:ascii="Times New Roman" w:eastAsia="Times New Roman" w:hAnsi="Times New Roman" w:cs="Times New Roman"/>
          <w:sz w:val="28"/>
          <w:szCs w:val="28"/>
          <w:lang w:eastAsia="ru-RU"/>
        </w:rPr>
        <w:t>Субпроєкт</w:t>
      </w:r>
      <w:r w:rsidR="00392B9C" w:rsidRPr="002B3C2D">
        <w:rPr>
          <w:rFonts w:ascii="Times New Roman" w:eastAsia="Times New Roman" w:hAnsi="Times New Roman" w:cs="Times New Roman"/>
          <w:sz w:val="28"/>
          <w:szCs w:val="28"/>
          <w:lang w:eastAsia="ru-RU"/>
        </w:rPr>
        <w:t>у</w:t>
      </w:r>
      <w:r w:rsidRPr="002B3C2D">
        <w:rPr>
          <w:rFonts w:ascii="Times New Roman" w:eastAsia="Times New Roman" w:hAnsi="Times New Roman" w:cs="Times New Roman"/>
          <w:sz w:val="28"/>
          <w:szCs w:val="28"/>
          <w:lang w:eastAsia="ru-RU"/>
        </w:rPr>
        <w:t>.</w:t>
      </w:r>
    </w:p>
    <w:p w14:paraId="7BE09D1D" w14:textId="77777777" w:rsidR="0093467B" w:rsidRPr="002B3C2D" w:rsidRDefault="0093467B" w:rsidP="0093467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6.1.</w:t>
      </w:r>
      <w:r w:rsidR="00D101E2" w:rsidRPr="002B3C2D">
        <w:rPr>
          <w:rFonts w:ascii="Times New Roman" w:eastAsia="Times New Roman" w:hAnsi="Times New Roman" w:cs="Times New Roman"/>
          <w:sz w:val="28"/>
          <w:szCs w:val="28"/>
          <w:lang w:eastAsia="ru-RU"/>
        </w:rPr>
        <w:t>20</w:t>
      </w:r>
      <w:r w:rsidRPr="002B3C2D">
        <w:rPr>
          <w:rFonts w:ascii="Times New Roman" w:eastAsia="Times New Roman" w:hAnsi="Times New Roman" w:cs="Times New Roman"/>
          <w:sz w:val="28"/>
          <w:szCs w:val="28"/>
          <w:lang w:eastAsia="ru-RU"/>
        </w:rPr>
        <w:t xml:space="preserve">. Забезпечити, щоб Кінцевий бенефіціар не брав участі, не уповноважував та не дозволяв будь-якій відповідній особі, пов’язаній особі, чи будь-якій іншій особі, що діє від його імені, брати участь у будь-якій Забороненій поведінці у зв'язку з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ом, будь-якою тендерною процедурою за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ом чи транзакцією, передбаченою Фінансовою угодою (пункт 6.8.A </w:t>
      </w:r>
      <w:r w:rsidRPr="002B3C2D">
        <w:rPr>
          <w:rFonts w:ascii="Times New Roman" w:eastAsia="Times New Roman" w:hAnsi="Times New Roman" w:cs="Times New Roman"/>
          <w:b/>
          <w:i/>
          <w:sz w:val="28"/>
          <w:szCs w:val="28"/>
          <w:lang w:eastAsia="ru-RU"/>
        </w:rPr>
        <w:t>Заборонена поведінка</w:t>
      </w:r>
      <w:r w:rsidRPr="002B3C2D">
        <w:rPr>
          <w:rFonts w:ascii="Times New Roman" w:eastAsia="Times New Roman" w:hAnsi="Times New Roman" w:cs="Times New Roman"/>
          <w:sz w:val="28"/>
          <w:szCs w:val="28"/>
          <w:lang w:eastAsia="ru-RU"/>
        </w:rPr>
        <w:t xml:space="preserve"> статті 6 Фінансової угоди).</w:t>
      </w:r>
      <w:bookmarkStart w:id="68" w:name="n596"/>
      <w:bookmarkEnd w:id="68"/>
      <w:r w:rsidRPr="002B3C2D">
        <w:rPr>
          <w:rFonts w:ascii="Times New Roman" w:eastAsia="Times New Roman" w:hAnsi="Times New Roman" w:cs="Times New Roman"/>
          <w:sz w:val="28"/>
          <w:szCs w:val="28"/>
          <w:lang w:eastAsia="ru-RU"/>
        </w:rPr>
        <w:t xml:space="preserve"> З цією метою:</w:t>
      </w:r>
    </w:p>
    <w:p w14:paraId="72F856B8" w14:textId="77777777" w:rsidR="0093467B" w:rsidRPr="002B3C2D" w:rsidRDefault="0093467B" w:rsidP="0093467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(а) </w:t>
      </w:r>
      <w:r w:rsidR="001A7EE4"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забезпечує, щоб Кінцевий бенефіціар зобов’язався здійснювати такі заходи, які ЄІБ може обґрунтовано вимагати з метою розслідування або припинення будь-яких заявлених або підозрюваних випадків Забороненої поведінки у зв’язку з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ом.</w:t>
      </w:r>
    </w:p>
    <w:p w14:paraId="3C23D458" w14:textId="77777777" w:rsidR="0093467B" w:rsidRPr="002B3C2D" w:rsidRDefault="0093467B" w:rsidP="0093467B">
      <w:pPr>
        <w:spacing w:after="0" w:line="240" w:lineRule="auto"/>
        <w:ind w:firstLine="567"/>
        <w:jc w:val="both"/>
        <w:rPr>
          <w:rFonts w:ascii="Times New Roman" w:eastAsia="Times New Roman" w:hAnsi="Times New Roman" w:cs="Times New Roman"/>
          <w:sz w:val="28"/>
          <w:szCs w:val="28"/>
          <w:lang w:eastAsia="ru-RU"/>
        </w:rPr>
      </w:pPr>
      <w:bookmarkStart w:id="69" w:name="n597"/>
      <w:bookmarkEnd w:id="69"/>
      <w:r w:rsidRPr="002B3C2D">
        <w:rPr>
          <w:rFonts w:ascii="Times New Roman" w:eastAsia="Times New Roman" w:hAnsi="Times New Roman" w:cs="Times New Roman"/>
          <w:sz w:val="28"/>
          <w:szCs w:val="28"/>
          <w:lang w:eastAsia="ru-RU"/>
        </w:rPr>
        <w:t xml:space="preserve">(б) </w:t>
      </w:r>
      <w:r w:rsidR="001A7EE4"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забезпечує, щоб Кінцевий бенефіціар зобов’язався забезпечити, щоб договори підряду (контракти) містили необхідні положення щодо можливості розслідування або припинення ЄІБ, </w:t>
      </w:r>
      <w:r w:rsidR="007B5205"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Кінцевим бенефіціаром будь-яких заявлених або підозрюваних випадків Забороненої поведінки у зв'язку з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ом.</w:t>
      </w:r>
      <w:r w:rsidR="00C85DE7" w:rsidRPr="002B3C2D">
        <w:rPr>
          <w:rFonts w:ascii="Times New Roman" w:eastAsia="Times New Roman" w:hAnsi="Times New Roman" w:cs="Times New Roman"/>
          <w:sz w:val="28"/>
          <w:szCs w:val="28"/>
          <w:lang w:eastAsia="ru-RU"/>
        </w:rPr>
        <w:t xml:space="preserve"> </w:t>
      </w:r>
    </w:p>
    <w:p w14:paraId="4596056A" w14:textId="77777777" w:rsidR="0093467B" w:rsidRPr="002B3C2D" w:rsidRDefault="0093467B" w:rsidP="0093467B">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6.1.</w:t>
      </w:r>
      <w:r w:rsidR="00D101E2" w:rsidRPr="002B3C2D">
        <w:rPr>
          <w:rFonts w:ascii="Times New Roman" w:eastAsia="Times New Roman" w:hAnsi="Times New Roman" w:cs="Times New Roman"/>
          <w:sz w:val="28"/>
          <w:szCs w:val="28"/>
          <w:lang w:eastAsia="ru-RU"/>
        </w:rPr>
        <w:t>21</w:t>
      </w:r>
      <w:r w:rsidRPr="002B3C2D">
        <w:rPr>
          <w:rFonts w:ascii="Times New Roman" w:eastAsia="Times New Roman" w:hAnsi="Times New Roman" w:cs="Times New Roman"/>
          <w:sz w:val="28"/>
          <w:szCs w:val="28"/>
          <w:lang w:eastAsia="ru-RU"/>
        </w:rPr>
        <w:t xml:space="preserve">. Забезпечити дотримання пункту 6.8.B </w:t>
      </w:r>
      <w:r w:rsidRPr="002B3C2D">
        <w:rPr>
          <w:rFonts w:ascii="Times New Roman" w:eastAsia="Times New Roman" w:hAnsi="Times New Roman" w:cs="Times New Roman"/>
          <w:b/>
          <w:i/>
          <w:sz w:val="28"/>
          <w:szCs w:val="28"/>
          <w:lang w:eastAsia="ru-RU"/>
        </w:rPr>
        <w:t xml:space="preserve">Санкції </w:t>
      </w:r>
      <w:r w:rsidRPr="002B3C2D">
        <w:rPr>
          <w:rFonts w:ascii="Times New Roman" w:eastAsia="Times New Roman" w:hAnsi="Times New Roman" w:cs="Times New Roman"/>
          <w:sz w:val="28"/>
          <w:szCs w:val="28"/>
          <w:lang w:eastAsia="ru-RU"/>
        </w:rPr>
        <w:t>статті 6 Фінансової угоди, щоб Кінцевий бенефіціар зобов’язався прямо чи опосередковано:</w:t>
      </w:r>
    </w:p>
    <w:p w14:paraId="275A9E5B" w14:textId="77777777" w:rsidR="0093467B" w:rsidRPr="002B3C2D" w:rsidRDefault="0093467B" w:rsidP="0093467B">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(a) не підтримувати і не вступати у ділові стосунки та/або не надавати жодних коштів та/або економічних ресурсів у розпорядження або на користь Суб’єктів санкцій у зв’язку з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ом, або</w:t>
      </w:r>
    </w:p>
    <w:p w14:paraId="5A79E3A5" w14:textId="77777777" w:rsidR="0093467B" w:rsidRPr="002B3C2D" w:rsidRDefault="0093467B" w:rsidP="0093467B">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w:t>
      </w:r>
      <w:r w:rsidR="00F7329D" w:rsidRPr="002B3C2D">
        <w:rPr>
          <w:rFonts w:ascii="Times New Roman" w:eastAsia="Times New Roman" w:hAnsi="Times New Roman" w:cs="Times New Roman"/>
          <w:sz w:val="28"/>
          <w:szCs w:val="28"/>
          <w:lang w:eastAsia="ru-RU"/>
        </w:rPr>
        <w:t>б</w:t>
      </w:r>
      <w:r w:rsidRPr="002B3C2D">
        <w:rPr>
          <w:rFonts w:ascii="Times New Roman" w:eastAsia="Times New Roman" w:hAnsi="Times New Roman" w:cs="Times New Roman"/>
          <w:sz w:val="28"/>
          <w:szCs w:val="28"/>
          <w:lang w:eastAsia="ru-RU"/>
        </w:rPr>
        <w:t xml:space="preserve">) не використовувати всі або частину надходжень від </w:t>
      </w:r>
      <w:r w:rsidR="0082253D" w:rsidRPr="002B3C2D">
        <w:rPr>
          <w:rFonts w:ascii="Times New Roman" w:eastAsia="Times New Roman" w:hAnsi="Times New Roman" w:cs="Times New Roman"/>
          <w:sz w:val="28"/>
          <w:szCs w:val="28"/>
          <w:lang w:eastAsia="ru-RU"/>
        </w:rPr>
        <w:t xml:space="preserve">Частини коштів </w:t>
      </w:r>
      <w:r w:rsidRPr="002B3C2D">
        <w:rPr>
          <w:rFonts w:ascii="Times New Roman" w:eastAsia="Times New Roman" w:hAnsi="Times New Roman" w:cs="Times New Roman"/>
          <w:sz w:val="28"/>
          <w:szCs w:val="28"/>
          <w:lang w:eastAsia="ru-RU"/>
        </w:rPr>
        <w:t>Позики або не давати в борг, сприяти або іншим чином надавати такі кошти в кожному окремому випадку будь-якій особі у будь-який спосіб, що безпосередньо призвело б до застосовних Санкцій; або</w:t>
      </w:r>
    </w:p>
    <w:p w14:paraId="111F21F0" w14:textId="77777777" w:rsidR="0093467B" w:rsidRPr="002B3C2D" w:rsidRDefault="0093467B" w:rsidP="0093467B">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w:t>
      </w:r>
      <w:r w:rsidR="00F7329D" w:rsidRPr="002B3C2D">
        <w:rPr>
          <w:rFonts w:ascii="Times New Roman" w:eastAsia="Times New Roman" w:hAnsi="Times New Roman" w:cs="Times New Roman"/>
          <w:sz w:val="28"/>
          <w:szCs w:val="28"/>
          <w:lang w:eastAsia="ru-RU"/>
        </w:rPr>
        <w:t>в</w:t>
      </w:r>
      <w:r w:rsidRPr="002B3C2D">
        <w:rPr>
          <w:rFonts w:ascii="Times New Roman" w:eastAsia="Times New Roman" w:hAnsi="Times New Roman" w:cs="Times New Roman"/>
          <w:sz w:val="28"/>
          <w:szCs w:val="28"/>
          <w:lang w:eastAsia="ru-RU"/>
        </w:rPr>
        <w:t xml:space="preserve">) фінансувати весь або частину будь-якого платежу за </w:t>
      </w:r>
      <w:r w:rsidR="00E27514" w:rsidRPr="002B3C2D">
        <w:rPr>
          <w:rFonts w:ascii="Times New Roman" w:eastAsia="Times New Roman" w:hAnsi="Times New Roman" w:cs="Times New Roman"/>
          <w:sz w:val="28"/>
          <w:szCs w:val="28"/>
          <w:lang w:eastAsia="ru-RU"/>
        </w:rPr>
        <w:t>Фінансовою у</w:t>
      </w:r>
      <w:r w:rsidRPr="002B3C2D">
        <w:rPr>
          <w:rFonts w:ascii="Times New Roman" w:eastAsia="Times New Roman" w:hAnsi="Times New Roman" w:cs="Times New Roman"/>
          <w:sz w:val="28"/>
          <w:szCs w:val="28"/>
          <w:lang w:eastAsia="ru-RU"/>
        </w:rPr>
        <w:t>годою із доходів, одержаних за рахунок дій чи економічної діяльності пов’язаної з Суб’єктом санкцій, особою, яка порушує Санкції або у будь-який спосіб, який прямо чи опосередковано призведе до порушення Санкцій.</w:t>
      </w:r>
    </w:p>
    <w:p w14:paraId="7265A45D" w14:textId="77777777" w:rsidR="0075338B" w:rsidRPr="002B3C2D" w:rsidRDefault="0075338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70" w:name="n595"/>
      <w:bookmarkStart w:id="71" w:name="n598"/>
      <w:bookmarkStart w:id="72" w:name="n599"/>
      <w:bookmarkEnd w:id="70"/>
      <w:bookmarkEnd w:id="71"/>
      <w:bookmarkEnd w:id="72"/>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22</w:t>
      </w:r>
      <w:r w:rsidRPr="002B3C2D">
        <w:rPr>
          <w:rFonts w:ascii="Times New Roman" w:eastAsia="Times New Roman" w:hAnsi="Times New Roman" w:cs="Times New Roman"/>
          <w:sz w:val="28"/>
          <w:szCs w:val="28"/>
          <w:bdr w:val="none" w:sz="0" w:space="0" w:color="auto" w:frame="1"/>
          <w:lang w:eastAsia="ru-RU" w:bidi="he-IL"/>
        </w:rPr>
        <w:t>. Забезпечити, щоб Кінцевий бенефіціар забезпечив, аби усі дого</w:t>
      </w:r>
      <w:r w:rsidR="0057757E" w:rsidRPr="002B3C2D">
        <w:rPr>
          <w:rFonts w:ascii="Times New Roman" w:eastAsia="Times New Roman" w:hAnsi="Times New Roman" w:cs="Times New Roman"/>
          <w:sz w:val="28"/>
          <w:szCs w:val="28"/>
          <w:bdr w:val="none" w:sz="0" w:space="0" w:color="auto" w:frame="1"/>
          <w:lang w:eastAsia="ru-RU" w:bidi="he-IL"/>
        </w:rPr>
        <w:t xml:space="preserve">вори (контракти) за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57757E" w:rsidRPr="002B3C2D">
        <w:rPr>
          <w:rFonts w:ascii="Times New Roman" w:eastAsia="Times New Roman" w:hAnsi="Times New Roman" w:cs="Times New Roman"/>
          <w:sz w:val="28"/>
          <w:szCs w:val="28"/>
          <w:bdr w:val="none" w:sz="0" w:space="0" w:color="auto" w:frame="1"/>
          <w:lang w:eastAsia="ru-RU" w:bidi="he-IL"/>
        </w:rPr>
        <w:t>ом</w:t>
      </w:r>
      <w:r w:rsidRPr="002B3C2D">
        <w:rPr>
          <w:rFonts w:ascii="Times New Roman" w:eastAsia="Times New Roman" w:hAnsi="Times New Roman" w:cs="Times New Roman"/>
          <w:sz w:val="28"/>
          <w:szCs w:val="28"/>
          <w:bdr w:val="none" w:sz="0" w:space="0" w:color="auto" w:frame="1"/>
          <w:lang w:eastAsia="ru-RU" w:bidi="he-IL"/>
        </w:rPr>
        <w:t>, що передбачається укласти, містили:</w:t>
      </w:r>
    </w:p>
    <w:p w14:paraId="405F7C1F" w14:textId="77777777" w:rsidR="0075338B" w:rsidRPr="002B3C2D" w:rsidRDefault="0093467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73" w:name="n446"/>
      <w:bookmarkEnd w:id="73"/>
      <w:r w:rsidRPr="002B3C2D">
        <w:rPr>
          <w:rFonts w:ascii="Times New Roman" w:eastAsia="Times New Roman" w:hAnsi="Times New Roman" w:cs="Times New Roman"/>
          <w:sz w:val="28"/>
          <w:szCs w:val="28"/>
          <w:bdr w:val="none" w:sz="0" w:space="0" w:color="auto" w:frame="1"/>
          <w:lang w:eastAsia="ru-RU" w:bidi="he-IL"/>
        </w:rPr>
        <w:t>(а)</w:t>
      </w:r>
      <w:r w:rsidR="0075338B" w:rsidRPr="002B3C2D">
        <w:rPr>
          <w:rFonts w:ascii="Times New Roman" w:eastAsia="Times New Roman" w:hAnsi="Times New Roman" w:cs="Times New Roman"/>
          <w:sz w:val="28"/>
          <w:szCs w:val="28"/>
          <w:bdr w:val="none" w:sz="0" w:space="0" w:color="auto" w:frame="1"/>
          <w:lang w:eastAsia="ru-RU" w:bidi="he-IL"/>
        </w:rPr>
        <w:t xml:space="preserve"> вимогу до відповідного підрядника оперативно інформувати ЄІБ і </w:t>
      </w:r>
      <w:r w:rsidR="001A7EE4" w:rsidRPr="002B3C2D">
        <w:rPr>
          <w:rFonts w:ascii="Times New Roman" w:eastAsia="Times New Roman" w:hAnsi="Times New Roman" w:cs="Times New Roman"/>
          <w:sz w:val="28"/>
          <w:szCs w:val="28"/>
        </w:rPr>
        <w:t>Мінінфраструктури</w:t>
      </w:r>
      <w:r w:rsidR="0075338B" w:rsidRPr="002B3C2D">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75338B" w:rsidRPr="002B3C2D">
        <w:rPr>
          <w:rFonts w:ascii="Times New Roman" w:eastAsia="Times New Roman" w:hAnsi="Times New Roman" w:cs="Times New Roman"/>
          <w:sz w:val="28"/>
          <w:szCs w:val="28"/>
          <w:bdr w:val="none" w:sz="0" w:space="0" w:color="auto" w:frame="1"/>
          <w:lang w:eastAsia="ru-RU" w:bidi="he-IL"/>
        </w:rPr>
        <w:t>у;</w:t>
      </w:r>
    </w:p>
    <w:p w14:paraId="2A298050" w14:textId="77777777" w:rsidR="0075338B" w:rsidRPr="002B3C2D" w:rsidRDefault="0093467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74" w:name="n447"/>
      <w:bookmarkEnd w:id="74"/>
      <w:r w:rsidRPr="002B3C2D">
        <w:rPr>
          <w:rFonts w:ascii="Times New Roman" w:eastAsia="Times New Roman" w:hAnsi="Times New Roman" w:cs="Times New Roman"/>
          <w:sz w:val="28"/>
          <w:szCs w:val="28"/>
          <w:bdr w:val="none" w:sz="0" w:space="0" w:color="auto" w:frame="1"/>
          <w:lang w:eastAsia="ru-RU" w:bidi="he-IL"/>
        </w:rPr>
        <w:t>(б)</w:t>
      </w:r>
      <w:r w:rsidR="0075338B" w:rsidRPr="002B3C2D">
        <w:rPr>
          <w:rFonts w:ascii="Times New Roman" w:eastAsia="Times New Roman" w:hAnsi="Times New Roman" w:cs="Times New Roman"/>
          <w:sz w:val="28"/>
          <w:szCs w:val="28"/>
          <w:bdr w:val="none" w:sz="0" w:space="0" w:color="auto" w:frame="1"/>
          <w:lang w:eastAsia="ru-RU" w:bidi="he-IL"/>
        </w:rPr>
        <w:t xml:space="preserve"> вимогу до відповідного Підрядника вести бухгалтерські книги і записи щодо усіх фінансових операцій та видатків у зв’язку із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75338B" w:rsidRPr="002B3C2D">
        <w:rPr>
          <w:rFonts w:ascii="Times New Roman" w:eastAsia="Times New Roman" w:hAnsi="Times New Roman" w:cs="Times New Roman"/>
          <w:sz w:val="28"/>
          <w:szCs w:val="28"/>
          <w:bdr w:val="none" w:sz="0" w:space="0" w:color="auto" w:frame="1"/>
          <w:lang w:eastAsia="ru-RU" w:bidi="he-IL"/>
        </w:rPr>
        <w:t xml:space="preserve">ом; </w:t>
      </w:r>
    </w:p>
    <w:p w14:paraId="152C48BE" w14:textId="77777777" w:rsidR="0075338B" w:rsidRPr="002B3C2D" w:rsidRDefault="0093467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75" w:name="n448"/>
      <w:bookmarkEnd w:id="75"/>
      <w:r w:rsidRPr="002B3C2D">
        <w:rPr>
          <w:rFonts w:ascii="Times New Roman" w:eastAsia="Times New Roman" w:hAnsi="Times New Roman" w:cs="Times New Roman"/>
          <w:sz w:val="28"/>
          <w:szCs w:val="28"/>
          <w:bdr w:val="none" w:sz="0" w:space="0" w:color="auto" w:frame="1"/>
          <w:lang w:eastAsia="ru-RU" w:bidi="he-IL"/>
        </w:rPr>
        <w:lastRenderedPageBreak/>
        <w:t>(в)</w:t>
      </w:r>
      <w:r w:rsidR="0075338B" w:rsidRPr="002B3C2D">
        <w:rPr>
          <w:rFonts w:ascii="Times New Roman" w:eastAsia="Times New Roman" w:hAnsi="Times New Roman" w:cs="Times New Roman"/>
          <w:sz w:val="28"/>
          <w:szCs w:val="28"/>
          <w:bdr w:val="none" w:sz="0" w:space="0" w:color="auto" w:frame="1"/>
          <w:lang w:eastAsia="ru-RU" w:bidi="he-IL"/>
        </w:rPr>
        <w:t xml:space="preserve">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75338B" w:rsidRPr="002B3C2D">
        <w:rPr>
          <w:rFonts w:ascii="Times New Roman" w:eastAsia="Times New Roman" w:hAnsi="Times New Roman" w:cs="Times New Roman"/>
          <w:sz w:val="28"/>
          <w:szCs w:val="28"/>
          <w:bdr w:val="none" w:sz="0" w:space="0" w:color="auto" w:frame="1"/>
          <w:lang w:eastAsia="ru-RU" w:bidi="he-IL"/>
        </w:rPr>
        <w:t>ом та робити копії необхідних документів</w:t>
      </w:r>
      <w:bookmarkStart w:id="76" w:name="n449"/>
      <w:bookmarkEnd w:id="76"/>
      <w:r w:rsidR="0075338B" w:rsidRPr="002B3C2D">
        <w:rPr>
          <w:rFonts w:ascii="Times New Roman" w:eastAsia="Times New Roman" w:hAnsi="Times New Roman" w:cs="Times New Roman"/>
          <w:sz w:val="28"/>
          <w:szCs w:val="28"/>
          <w:bdr w:val="none" w:sz="0" w:space="0" w:color="auto" w:frame="1"/>
          <w:lang w:eastAsia="ru-RU" w:bidi="he-IL"/>
        </w:rPr>
        <w:t>.</w:t>
      </w:r>
    </w:p>
    <w:p w14:paraId="5EEF6608" w14:textId="77777777" w:rsidR="0075338B" w:rsidRPr="002B3C2D" w:rsidRDefault="0075338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77" w:name="n462"/>
      <w:bookmarkStart w:id="78" w:name="n464"/>
      <w:bookmarkStart w:id="79" w:name="n466"/>
      <w:bookmarkEnd w:id="77"/>
      <w:bookmarkEnd w:id="78"/>
      <w:bookmarkEnd w:id="79"/>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23</w:t>
      </w:r>
      <w:r w:rsidRPr="002B3C2D">
        <w:rPr>
          <w:rFonts w:ascii="Times New Roman" w:eastAsia="Times New Roman" w:hAnsi="Times New Roman" w:cs="Times New Roman"/>
          <w:sz w:val="28"/>
          <w:szCs w:val="28"/>
          <w:bdr w:val="none" w:sz="0" w:space="0" w:color="auto" w:frame="1"/>
          <w:lang w:eastAsia="ru-RU" w:bidi="he-IL"/>
        </w:rPr>
        <w:t xml:space="preserve">. Шляхом отримання письмового підтвердження Кінцевого бенефіціара забезпечити відсутність будь-якого подвійного фінансування одних </w:t>
      </w:r>
      <w:r w:rsidR="00392B9C" w:rsidRPr="002B3C2D">
        <w:rPr>
          <w:rFonts w:ascii="Times New Roman" w:eastAsia="Times New Roman" w:hAnsi="Times New Roman" w:cs="Times New Roman"/>
          <w:sz w:val="28"/>
          <w:szCs w:val="28"/>
          <w:bdr w:val="none" w:sz="0" w:space="0" w:color="auto" w:frame="1"/>
          <w:lang w:eastAsia="ru-RU" w:bidi="he-IL"/>
        </w:rPr>
        <w:t xml:space="preserve">і тих же компонентів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392B9C" w:rsidRPr="002B3C2D">
        <w:rPr>
          <w:rFonts w:ascii="Times New Roman" w:eastAsia="Times New Roman" w:hAnsi="Times New Roman" w:cs="Times New Roman"/>
          <w:sz w:val="28"/>
          <w:szCs w:val="28"/>
          <w:bdr w:val="none" w:sz="0" w:space="0" w:color="auto" w:frame="1"/>
          <w:lang w:eastAsia="ru-RU" w:bidi="he-IL"/>
        </w:rPr>
        <w:t>у</w:t>
      </w:r>
      <w:r w:rsidRPr="002B3C2D">
        <w:rPr>
          <w:rFonts w:ascii="Times New Roman" w:eastAsia="Times New Roman" w:hAnsi="Times New Roman" w:cs="Times New Roman"/>
          <w:sz w:val="28"/>
          <w:szCs w:val="28"/>
          <w:bdr w:val="none" w:sz="0" w:space="0" w:color="auto" w:frame="1"/>
          <w:lang w:eastAsia="ru-RU" w:bidi="he-IL"/>
        </w:rPr>
        <w:t xml:space="preserve"> з інших коштів, наданих ЄІБ, будь-то згідно</w:t>
      </w:r>
      <w:r w:rsidR="00E21B95" w:rsidRPr="002B3C2D">
        <w:rPr>
          <w:rFonts w:ascii="Times New Roman" w:eastAsia="Times New Roman" w:hAnsi="Times New Roman" w:cs="Times New Roman"/>
          <w:sz w:val="28"/>
          <w:szCs w:val="28"/>
          <w:bdr w:val="none" w:sz="0" w:space="0" w:color="auto" w:frame="1"/>
          <w:lang w:eastAsia="ru-RU" w:bidi="he-IL"/>
        </w:rPr>
        <w:t xml:space="preserve"> і</w:t>
      </w:r>
      <w:r w:rsidRPr="002B3C2D">
        <w:rPr>
          <w:rFonts w:ascii="Times New Roman" w:eastAsia="Times New Roman" w:hAnsi="Times New Roman" w:cs="Times New Roman"/>
          <w:sz w:val="28"/>
          <w:szCs w:val="28"/>
          <w:bdr w:val="none" w:sz="0" w:space="0" w:color="auto" w:frame="1"/>
          <w:lang w:eastAsia="ru-RU" w:bidi="he-IL"/>
        </w:rPr>
        <w:t xml:space="preserve">з </w:t>
      </w:r>
      <w:r w:rsidRPr="002B3C2D">
        <w:rPr>
          <w:rFonts w:ascii="Times New Roman" w:eastAsia="Times New Roman" w:hAnsi="Times New Roman" w:cs="Times New Roman"/>
          <w:sz w:val="28"/>
          <w:szCs w:val="28"/>
          <w:lang w:eastAsia="ru-RU"/>
        </w:rPr>
        <w:t>Фінансовою угодою</w:t>
      </w:r>
      <w:r w:rsidR="00392B9C" w:rsidRPr="002B3C2D">
        <w:rPr>
          <w:rFonts w:ascii="Times New Roman" w:eastAsia="Times New Roman" w:hAnsi="Times New Roman" w:cs="Times New Roman"/>
          <w:sz w:val="28"/>
          <w:szCs w:val="28"/>
          <w:lang w:eastAsia="ru-RU"/>
        </w:rPr>
        <w:t xml:space="preserve"> </w:t>
      </w:r>
      <w:r w:rsidRPr="002B3C2D">
        <w:rPr>
          <w:rFonts w:ascii="Times New Roman" w:eastAsia="Times New Roman" w:hAnsi="Times New Roman" w:cs="Times New Roman"/>
          <w:sz w:val="28"/>
          <w:szCs w:val="28"/>
          <w:bdr w:val="none" w:sz="0" w:space="0" w:color="auto" w:frame="1"/>
          <w:lang w:eastAsia="ru-RU" w:bidi="he-IL"/>
        </w:rPr>
        <w:t>або іншим чином, або інших коштів, наданих іншими донорами. Для уникнення непорозуміння це зобов’язання:</w:t>
      </w:r>
    </w:p>
    <w:p w14:paraId="212A25E9" w14:textId="77777777" w:rsidR="0075338B" w:rsidRPr="002B3C2D" w:rsidRDefault="0075338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80" w:name="n468"/>
      <w:bookmarkEnd w:id="80"/>
      <w:r w:rsidRPr="002B3C2D">
        <w:rPr>
          <w:rFonts w:ascii="Times New Roman" w:eastAsia="Times New Roman" w:hAnsi="Times New Roman" w:cs="Times New Roman"/>
          <w:sz w:val="28"/>
          <w:szCs w:val="28"/>
          <w:bdr w:val="none" w:sz="0" w:space="0" w:color="auto" w:frame="1"/>
          <w:lang w:eastAsia="ru-RU" w:bidi="he-IL"/>
        </w:rPr>
        <w:t>(</w:t>
      </w:r>
      <w:r w:rsidR="009A7CB3" w:rsidRPr="002B3C2D">
        <w:rPr>
          <w:rFonts w:ascii="Times New Roman" w:eastAsia="Times New Roman" w:hAnsi="Times New Roman" w:cs="Times New Roman"/>
          <w:sz w:val="28"/>
          <w:szCs w:val="28"/>
          <w:bdr w:val="none" w:sz="0" w:space="0" w:color="auto" w:frame="1"/>
          <w:lang w:eastAsia="ru-RU" w:bidi="he-IL"/>
        </w:rPr>
        <w:t>а</w:t>
      </w:r>
      <w:r w:rsidRPr="002B3C2D">
        <w:rPr>
          <w:rFonts w:ascii="Times New Roman" w:eastAsia="Times New Roman" w:hAnsi="Times New Roman" w:cs="Times New Roman"/>
          <w:sz w:val="28"/>
          <w:szCs w:val="28"/>
          <w:bdr w:val="none" w:sz="0" w:space="0" w:color="auto" w:frame="1"/>
          <w:lang w:eastAsia="ru-RU" w:bidi="he-IL"/>
        </w:rPr>
        <w:t xml:space="preserve">) не забороняє будь-яке </w:t>
      </w:r>
      <w:r w:rsidR="00CD7D86" w:rsidRPr="002B3C2D">
        <w:rPr>
          <w:rFonts w:ascii="Times New Roman" w:eastAsia="Times New Roman" w:hAnsi="Times New Roman" w:cs="Times New Roman"/>
          <w:sz w:val="28"/>
          <w:szCs w:val="28"/>
          <w:bdr w:val="none" w:sz="0" w:space="0" w:color="auto" w:frame="1"/>
          <w:lang w:eastAsia="ru-RU" w:bidi="he-IL"/>
        </w:rPr>
        <w:t>спів</w:t>
      </w:r>
      <w:r w:rsidR="00E21B95" w:rsidRPr="002B3C2D">
        <w:rPr>
          <w:rFonts w:ascii="Times New Roman" w:eastAsia="Times New Roman" w:hAnsi="Times New Roman" w:cs="Times New Roman"/>
          <w:sz w:val="28"/>
          <w:szCs w:val="28"/>
          <w:bdr w:val="none" w:sz="0" w:space="0" w:color="auto" w:frame="1"/>
          <w:lang w:eastAsia="ru-RU" w:bidi="he-IL"/>
        </w:rPr>
        <w:t xml:space="preserve">фінансування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392B9C" w:rsidRPr="002B3C2D">
        <w:rPr>
          <w:rFonts w:ascii="Times New Roman" w:eastAsia="Times New Roman" w:hAnsi="Times New Roman" w:cs="Times New Roman"/>
          <w:sz w:val="28"/>
          <w:szCs w:val="28"/>
          <w:bdr w:val="none" w:sz="0" w:space="0" w:color="auto" w:frame="1"/>
          <w:lang w:eastAsia="ru-RU" w:bidi="he-IL"/>
        </w:rPr>
        <w:t>у</w:t>
      </w:r>
      <w:r w:rsidRPr="002B3C2D">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9714A9"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bdr w:val="none" w:sz="0" w:space="0" w:color="auto" w:frame="1"/>
          <w:lang w:eastAsia="ru-RU" w:bidi="he-IL"/>
        </w:rPr>
        <w:t xml:space="preserve"> інших компонентів будь-якого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 xml:space="preserve">у; </w:t>
      </w:r>
    </w:p>
    <w:p w14:paraId="68FD2FC9" w14:textId="77777777" w:rsidR="0075338B" w:rsidRPr="002B3C2D" w:rsidRDefault="0075338B" w:rsidP="00E21B95">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81" w:name="n469"/>
      <w:bookmarkEnd w:id="81"/>
      <w:r w:rsidRPr="002B3C2D">
        <w:rPr>
          <w:rFonts w:ascii="Times New Roman" w:eastAsia="Times New Roman" w:hAnsi="Times New Roman" w:cs="Times New Roman"/>
          <w:sz w:val="28"/>
          <w:szCs w:val="28"/>
          <w:bdr w:val="none" w:sz="0" w:space="0" w:color="auto" w:frame="1"/>
          <w:lang w:eastAsia="ru-RU" w:bidi="he-IL"/>
        </w:rPr>
        <w:t>(</w:t>
      </w:r>
      <w:r w:rsidR="009A7CB3" w:rsidRPr="002B3C2D">
        <w:rPr>
          <w:rFonts w:ascii="Times New Roman" w:eastAsia="Times New Roman" w:hAnsi="Times New Roman" w:cs="Times New Roman"/>
          <w:sz w:val="28"/>
          <w:szCs w:val="28"/>
          <w:bdr w:val="none" w:sz="0" w:space="0" w:color="auto" w:frame="1"/>
          <w:lang w:eastAsia="ru-RU" w:bidi="he-IL"/>
        </w:rPr>
        <w:t>б</w:t>
      </w:r>
      <w:r w:rsidRPr="002B3C2D">
        <w:rPr>
          <w:rFonts w:ascii="Times New Roman" w:eastAsia="Times New Roman" w:hAnsi="Times New Roman" w:cs="Times New Roman"/>
          <w:sz w:val="28"/>
          <w:szCs w:val="28"/>
          <w:bdr w:val="none" w:sz="0" w:space="0" w:color="auto" w:frame="1"/>
          <w:lang w:eastAsia="ru-RU" w:bidi="he-IL"/>
        </w:rPr>
        <w:t xml:space="preserve">) не застосовується до поєднання грантів від донорів із коштами ЄІБ щодо фінансування інших компонентів будь-якого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 про які ЄІБ був повідомлений і які були обґрунтовані так, що це є задовільним для ЄІБ.</w:t>
      </w:r>
    </w:p>
    <w:p w14:paraId="541F318C" w14:textId="77777777" w:rsidR="0075338B" w:rsidRPr="002B3C2D" w:rsidRDefault="0075338B" w:rsidP="005928D8">
      <w:pPr>
        <w:spacing w:after="0" w:line="240" w:lineRule="auto"/>
        <w:ind w:firstLine="709"/>
        <w:jc w:val="both"/>
        <w:textAlignment w:val="baseline"/>
        <w:rPr>
          <w:rFonts w:ascii="Times New Roman" w:eastAsia="Times New Roman" w:hAnsi="Times New Roman" w:cs="Times New Roman"/>
          <w:sz w:val="28"/>
          <w:szCs w:val="28"/>
        </w:rPr>
      </w:pPr>
      <w:bookmarkStart w:id="82" w:name="n470"/>
      <w:bookmarkStart w:id="83" w:name="n471"/>
      <w:bookmarkStart w:id="84" w:name="n543"/>
      <w:bookmarkStart w:id="85" w:name="n544"/>
      <w:bookmarkEnd w:id="82"/>
      <w:bookmarkEnd w:id="83"/>
      <w:bookmarkEnd w:id="84"/>
      <w:bookmarkEnd w:id="85"/>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24</w:t>
      </w:r>
      <w:r w:rsidRPr="002B3C2D">
        <w:rPr>
          <w:rFonts w:ascii="Times New Roman" w:eastAsia="Times New Roman" w:hAnsi="Times New Roman" w:cs="Times New Roman"/>
          <w:sz w:val="28"/>
          <w:szCs w:val="28"/>
          <w:bdr w:val="none" w:sz="0" w:space="0" w:color="auto" w:frame="1"/>
          <w:lang w:eastAsia="ru-RU" w:bidi="he-IL"/>
        </w:rPr>
        <w:t>. Довести до Кінцевого</w:t>
      </w:r>
      <w:r w:rsidR="00392B9C"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 xml:space="preserve">бенефіціара всі застосовні політики та керівні настанови ЄІБ, </w:t>
      </w:r>
      <w:r w:rsidR="009A7CB3" w:rsidRPr="002B3C2D">
        <w:rPr>
          <w:rFonts w:ascii="Times New Roman" w:eastAsia="Times New Roman" w:hAnsi="Times New Roman" w:cs="Times New Roman"/>
          <w:sz w:val="28"/>
          <w:szCs w:val="28"/>
          <w:bdr w:val="none" w:sz="0" w:space="0" w:color="auto" w:frame="1"/>
          <w:lang w:eastAsia="ru-RU" w:bidi="he-IL"/>
        </w:rPr>
        <w:t>включно з</w:t>
      </w:r>
      <w:r w:rsidRPr="002B3C2D">
        <w:rPr>
          <w:rFonts w:ascii="Times New Roman" w:eastAsia="Times New Roman" w:hAnsi="Times New Roman" w:cs="Times New Roman"/>
          <w:sz w:val="28"/>
          <w:szCs w:val="28"/>
          <w:bdr w:val="none" w:sz="0" w:space="0" w:color="auto" w:frame="1"/>
          <w:lang w:eastAsia="ru-RU" w:bidi="he-IL"/>
        </w:rPr>
        <w:t xml:space="preserve"> (</w:t>
      </w:r>
      <w:r w:rsidR="009A7CB3" w:rsidRPr="002B3C2D">
        <w:rPr>
          <w:rFonts w:ascii="Times New Roman" w:eastAsia="Times New Roman" w:hAnsi="Times New Roman" w:cs="Times New Roman"/>
          <w:sz w:val="28"/>
          <w:szCs w:val="28"/>
          <w:bdr w:val="none" w:sz="0" w:space="0" w:color="auto" w:frame="1"/>
          <w:lang w:eastAsia="ru-RU" w:bidi="he-IL"/>
        </w:rPr>
        <w:t xml:space="preserve">не </w:t>
      </w:r>
      <w:r w:rsidR="009A7CB3" w:rsidRPr="002B3C2D">
        <w:rPr>
          <w:rFonts w:ascii="Times New Roman" w:eastAsia="Times New Roman" w:hAnsi="Times New Roman" w:cs="Times New Roman"/>
          <w:sz w:val="28"/>
          <w:szCs w:val="28"/>
        </w:rPr>
        <w:t>обмежуючи</w:t>
      </w:r>
      <w:r w:rsidRPr="002B3C2D">
        <w:rPr>
          <w:rFonts w:ascii="Times New Roman" w:eastAsia="Times New Roman" w:hAnsi="Times New Roman" w:cs="Times New Roman"/>
          <w:sz w:val="28"/>
          <w:szCs w:val="28"/>
        </w:rPr>
        <w:t xml:space="preserve">) Екологічні та соціальні стандарти, </w:t>
      </w:r>
      <w:r w:rsidR="00103991" w:rsidRPr="002B3C2D">
        <w:rPr>
          <w:rFonts w:ascii="Times New Roman" w:eastAsia="Times New Roman" w:hAnsi="Times New Roman" w:cs="Times New Roman"/>
          <w:sz w:val="28"/>
          <w:szCs w:val="28"/>
        </w:rPr>
        <w:t>Посібник з питань</w:t>
      </w:r>
      <w:r w:rsidRPr="002B3C2D">
        <w:rPr>
          <w:rFonts w:ascii="Times New Roman" w:eastAsia="Times New Roman" w:hAnsi="Times New Roman" w:cs="Times New Roman"/>
          <w:sz w:val="28"/>
          <w:szCs w:val="28"/>
        </w:rPr>
        <w:t xml:space="preserve"> закупівель ЄІБ, Посібник </w:t>
      </w:r>
      <w:r w:rsidR="00D60E2F"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D60E2F" w:rsidRPr="002B3C2D">
        <w:rPr>
          <w:rFonts w:ascii="Times New Roman" w:eastAsia="Times New Roman" w:hAnsi="Times New Roman" w:cs="Times New Roman"/>
          <w:sz w:val="28"/>
          <w:szCs w:val="28"/>
        </w:rPr>
        <w:t xml:space="preserve"> закупівель»</w:t>
      </w:r>
      <w:r w:rsidRPr="002B3C2D">
        <w:rPr>
          <w:rFonts w:ascii="Times New Roman" w:eastAsia="Times New Roman" w:hAnsi="Times New Roman" w:cs="Times New Roman"/>
          <w:sz w:val="28"/>
          <w:szCs w:val="28"/>
        </w:rPr>
        <w:t>.</w:t>
      </w:r>
      <w:bookmarkStart w:id="86" w:name="n472"/>
      <w:bookmarkEnd w:id="86"/>
    </w:p>
    <w:p w14:paraId="4BBCA78B"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87" w:name="n478"/>
      <w:bookmarkStart w:id="88" w:name="n482"/>
      <w:bookmarkEnd w:id="87"/>
      <w:bookmarkEnd w:id="88"/>
      <w:r w:rsidRPr="002B3C2D">
        <w:rPr>
          <w:rFonts w:ascii="Times New Roman" w:eastAsia="Times New Roman" w:hAnsi="Times New Roman" w:cs="Times New Roman"/>
          <w:sz w:val="28"/>
          <w:szCs w:val="28"/>
          <w:bdr w:val="none" w:sz="0" w:space="0" w:color="auto" w:frame="1"/>
          <w:lang w:eastAsia="ru-RU" w:bidi="he-IL"/>
        </w:rPr>
        <w:t>6</w:t>
      </w:r>
      <w:r w:rsidRPr="002B3C2D">
        <w:rPr>
          <w:rFonts w:ascii="Times New Roman" w:eastAsia="Times New Roman" w:hAnsi="Times New Roman" w:cs="Times New Roman"/>
          <w:sz w:val="28"/>
          <w:szCs w:val="28"/>
        </w:rPr>
        <w:t>.1.</w:t>
      </w:r>
      <w:r w:rsidR="00D101E2" w:rsidRPr="002B3C2D">
        <w:rPr>
          <w:rFonts w:ascii="Times New Roman" w:eastAsia="Times New Roman" w:hAnsi="Times New Roman" w:cs="Times New Roman"/>
          <w:sz w:val="28"/>
          <w:szCs w:val="28"/>
        </w:rPr>
        <w:t>25</w:t>
      </w:r>
      <w:r w:rsidRPr="002B3C2D">
        <w:rPr>
          <w:rFonts w:ascii="Times New Roman" w:eastAsia="Times New Roman" w:hAnsi="Times New Roman" w:cs="Times New Roman"/>
          <w:sz w:val="28"/>
          <w:szCs w:val="28"/>
        </w:rPr>
        <w:t>. Забезпечити, щоб:</w:t>
      </w:r>
    </w:p>
    <w:p w14:paraId="1F74579D"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89" w:name="n548"/>
      <w:bookmarkEnd w:id="89"/>
      <w:r w:rsidRPr="002B3C2D">
        <w:rPr>
          <w:rFonts w:ascii="Times New Roman" w:eastAsia="Times New Roman" w:hAnsi="Times New Roman" w:cs="Times New Roman"/>
          <w:sz w:val="28"/>
          <w:szCs w:val="28"/>
        </w:rPr>
        <w:t xml:space="preserve">(а) переваги кожного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 були однаково доступні постраждали</w:t>
      </w:r>
      <w:r w:rsidR="002A2E05" w:rsidRPr="002B3C2D">
        <w:rPr>
          <w:rFonts w:ascii="Times New Roman" w:eastAsia="Times New Roman" w:hAnsi="Times New Roman" w:cs="Times New Roman"/>
          <w:sz w:val="28"/>
          <w:szCs w:val="28"/>
        </w:rPr>
        <w:t>м</w:t>
      </w:r>
      <w:r w:rsidRPr="002B3C2D">
        <w:rPr>
          <w:rFonts w:ascii="Times New Roman" w:eastAsia="Times New Roman" w:hAnsi="Times New Roman" w:cs="Times New Roman"/>
          <w:sz w:val="28"/>
          <w:szCs w:val="28"/>
        </w:rPr>
        <w:t xml:space="preserve"> </w:t>
      </w:r>
      <w:r w:rsidR="00D753FE" w:rsidRPr="002B3C2D">
        <w:rPr>
          <w:rFonts w:ascii="Times New Roman" w:eastAsia="Times New Roman" w:hAnsi="Times New Roman" w:cs="Times New Roman"/>
          <w:sz w:val="28"/>
          <w:szCs w:val="28"/>
        </w:rPr>
        <w:t xml:space="preserve">внаслідок військової агресії Російської Федерації проти України </w:t>
      </w:r>
      <w:r w:rsidR="00040851"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на основі принципів недискримінації, участі та прозорості</w:t>
      </w:r>
      <w:r w:rsidR="002660DD"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w:t>
      </w:r>
    </w:p>
    <w:p w14:paraId="4D51ECE3"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0" w:name="n549"/>
      <w:bookmarkEnd w:id="90"/>
      <w:r w:rsidRPr="002B3C2D">
        <w:rPr>
          <w:rFonts w:ascii="Times New Roman" w:eastAsia="Times New Roman" w:hAnsi="Times New Roman" w:cs="Times New Roman"/>
          <w:sz w:val="28"/>
          <w:szCs w:val="28"/>
        </w:rPr>
        <w:t xml:space="preserve">(б) постраждалі </w:t>
      </w:r>
      <w:r w:rsidR="000404A7" w:rsidRPr="002B3C2D">
        <w:rPr>
          <w:rFonts w:ascii="Times New Roman" w:eastAsia="Times New Roman" w:hAnsi="Times New Roman" w:cs="Times New Roman"/>
          <w:sz w:val="28"/>
          <w:szCs w:val="28"/>
        </w:rPr>
        <w:t xml:space="preserve">внаслідок військової агресії Російської Федерації </w:t>
      </w:r>
      <w:r w:rsidR="00D753FE" w:rsidRPr="002B3C2D">
        <w:rPr>
          <w:rFonts w:ascii="Times New Roman" w:eastAsia="Times New Roman" w:hAnsi="Times New Roman" w:cs="Times New Roman"/>
          <w:sz w:val="28"/>
          <w:szCs w:val="28"/>
        </w:rPr>
        <w:t xml:space="preserve">проти </w:t>
      </w:r>
      <w:r w:rsidR="000404A7" w:rsidRPr="002B3C2D">
        <w:rPr>
          <w:rFonts w:ascii="Times New Roman" w:eastAsia="Times New Roman" w:hAnsi="Times New Roman" w:cs="Times New Roman"/>
          <w:sz w:val="28"/>
          <w:szCs w:val="28"/>
        </w:rPr>
        <w:t>Україн</w:t>
      </w:r>
      <w:r w:rsidR="00D753FE" w:rsidRPr="002B3C2D">
        <w:rPr>
          <w:rFonts w:ascii="Times New Roman" w:eastAsia="Times New Roman" w:hAnsi="Times New Roman" w:cs="Times New Roman"/>
          <w:sz w:val="28"/>
          <w:szCs w:val="28"/>
        </w:rPr>
        <w:t>и</w:t>
      </w:r>
      <w:r w:rsidRPr="002B3C2D">
        <w:rPr>
          <w:rFonts w:ascii="Times New Roman" w:eastAsia="Times New Roman" w:hAnsi="Times New Roman" w:cs="Times New Roman"/>
          <w:sz w:val="28"/>
          <w:szCs w:val="28"/>
        </w:rPr>
        <w:t xml:space="preserve"> отримують прозору та доступну інформацію про допомогу, яка надається в рамках </w:t>
      </w:r>
      <w:r w:rsidR="0062427C" w:rsidRPr="002B3C2D">
        <w:rPr>
          <w:rFonts w:ascii="Times New Roman" w:eastAsia="Times New Roman" w:hAnsi="Times New Roman" w:cs="Times New Roman"/>
          <w:sz w:val="28"/>
          <w:szCs w:val="28"/>
        </w:rPr>
        <w:t>Проєкт</w:t>
      </w:r>
      <w:r w:rsidRPr="002B3C2D">
        <w:rPr>
          <w:rFonts w:ascii="Times New Roman" w:eastAsia="Times New Roman" w:hAnsi="Times New Roman" w:cs="Times New Roman"/>
          <w:sz w:val="28"/>
          <w:szCs w:val="28"/>
        </w:rPr>
        <w:t xml:space="preserve">у чи будь-якого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 та згідно з чинним законодавством; та</w:t>
      </w:r>
    </w:p>
    <w:p w14:paraId="5AF9ABE9" w14:textId="3617CA98"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1" w:name="n550"/>
      <w:bookmarkEnd w:id="91"/>
      <w:r w:rsidRPr="002B3C2D">
        <w:rPr>
          <w:rFonts w:ascii="Times New Roman" w:eastAsia="Times New Roman" w:hAnsi="Times New Roman" w:cs="Times New Roman"/>
          <w:sz w:val="28"/>
          <w:szCs w:val="28"/>
        </w:rPr>
        <w:t xml:space="preserve">(в) відбувалося сприяння інтеграції внутрішньо переміщених осіб за місцем їх поточного проживання одночасно з захистом їх прав на добровільне повернення до місця походження відповідно до </w:t>
      </w:r>
      <w:bookmarkStart w:id="92" w:name="n551"/>
      <w:bookmarkEnd w:id="92"/>
      <w:r w:rsidRPr="002B3C2D">
        <w:rPr>
          <w:rFonts w:ascii="Times New Roman" w:eastAsia="Times New Roman" w:hAnsi="Times New Roman" w:cs="Times New Roman"/>
          <w:sz w:val="28"/>
          <w:szCs w:val="28"/>
        </w:rPr>
        <w:t xml:space="preserve">Закону України «Про забезпечення прав і свобод внутрішньо переміщених осіб» від 20 жовтня 2014 року </w:t>
      </w:r>
      <w:hyperlink r:id="rId9" w:tgtFrame="_blank" w:history="1">
        <w:r w:rsidRPr="002B3C2D">
          <w:rPr>
            <w:rFonts w:ascii="Times New Roman" w:eastAsia="Times New Roman" w:hAnsi="Times New Roman" w:cs="Times New Roman"/>
            <w:sz w:val="28"/>
            <w:szCs w:val="28"/>
          </w:rPr>
          <w:t>№ 1706-vii</w:t>
        </w:r>
      </w:hyperlink>
      <w:r w:rsidRPr="002B3C2D">
        <w:rPr>
          <w:rFonts w:ascii="Times New Roman" w:eastAsia="Times New Roman" w:hAnsi="Times New Roman" w:cs="Times New Roman"/>
          <w:sz w:val="28"/>
          <w:szCs w:val="28"/>
        </w:rPr>
        <w:t>  та</w:t>
      </w:r>
      <w:bookmarkStart w:id="93" w:name="n552"/>
      <w:bookmarkEnd w:id="93"/>
      <w:r w:rsidRPr="002B3C2D">
        <w:rPr>
          <w:rFonts w:ascii="Times New Roman" w:eastAsia="Times New Roman" w:hAnsi="Times New Roman" w:cs="Times New Roman"/>
          <w:sz w:val="28"/>
          <w:szCs w:val="28"/>
        </w:rPr>
        <w:t xml:space="preserve"> чинних міжнародних стандартів, включаючи (але не обмежуючи) Керівні принципи ООН щодо внутрішніх переміщень.</w:t>
      </w:r>
    </w:p>
    <w:p w14:paraId="3744F59E"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4" w:name="n553"/>
      <w:bookmarkEnd w:id="94"/>
      <w:r w:rsidRPr="002B3C2D">
        <w:rPr>
          <w:rFonts w:ascii="Times New Roman" w:eastAsia="Times New Roman" w:hAnsi="Times New Roman" w:cs="Times New Roman"/>
          <w:sz w:val="28"/>
          <w:szCs w:val="28"/>
        </w:rPr>
        <w:t>6.1.</w:t>
      </w:r>
      <w:r w:rsidR="00D101E2" w:rsidRPr="002B3C2D">
        <w:rPr>
          <w:rFonts w:ascii="Times New Roman" w:eastAsia="Times New Roman" w:hAnsi="Times New Roman" w:cs="Times New Roman"/>
          <w:sz w:val="28"/>
          <w:szCs w:val="28"/>
        </w:rPr>
        <w:t>26</w:t>
      </w:r>
      <w:r w:rsidRPr="002B3C2D">
        <w:rPr>
          <w:rFonts w:ascii="Times New Roman" w:eastAsia="Times New Roman" w:hAnsi="Times New Roman" w:cs="Times New Roman"/>
          <w:sz w:val="28"/>
          <w:szCs w:val="28"/>
        </w:rPr>
        <w:t xml:space="preserve">. Забезпечити, щоб жоден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w:t>
      </w:r>
    </w:p>
    <w:p w14:paraId="6B8F7E6B"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5" w:name="n554"/>
      <w:bookmarkEnd w:id="95"/>
      <w:r w:rsidRPr="002B3C2D">
        <w:rPr>
          <w:rFonts w:ascii="Times New Roman" w:eastAsia="Times New Roman" w:hAnsi="Times New Roman" w:cs="Times New Roman"/>
          <w:sz w:val="28"/>
          <w:szCs w:val="28"/>
        </w:rPr>
        <w:t>(а) не реалізовувався в місцевості України, де відбувається активн</w:t>
      </w:r>
      <w:r w:rsidR="0014367A" w:rsidRPr="002B3C2D">
        <w:rPr>
          <w:rFonts w:ascii="Times New Roman" w:eastAsia="Times New Roman" w:hAnsi="Times New Roman" w:cs="Times New Roman"/>
          <w:sz w:val="28"/>
          <w:szCs w:val="28"/>
        </w:rPr>
        <w:t>і бойові дії</w:t>
      </w:r>
      <w:r w:rsidRPr="002B3C2D">
        <w:rPr>
          <w:rFonts w:ascii="Times New Roman" w:eastAsia="Times New Roman" w:hAnsi="Times New Roman" w:cs="Times New Roman"/>
          <w:sz w:val="28"/>
          <w:szCs w:val="28"/>
        </w:rPr>
        <w:t>;</w:t>
      </w:r>
    </w:p>
    <w:p w14:paraId="7AF1CEC5"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6" w:name="n555"/>
      <w:bookmarkEnd w:id="96"/>
      <w:r w:rsidRPr="002B3C2D">
        <w:rPr>
          <w:rFonts w:ascii="Times New Roman" w:eastAsia="Times New Roman" w:hAnsi="Times New Roman" w:cs="Times New Roman"/>
          <w:sz w:val="28"/>
          <w:szCs w:val="28"/>
        </w:rPr>
        <w:t>(б) не спричиняв новий активний конфлікт в Україні;</w:t>
      </w:r>
    </w:p>
    <w:p w14:paraId="29965E2B" w14:textId="77777777" w:rsidR="009A7CB3" w:rsidRPr="002B3C2D" w:rsidRDefault="009A7CB3" w:rsidP="009A7CB3">
      <w:pPr>
        <w:spacing w:after="0" w:line="240" w:lineRule="auto"/>
        <w:ind w:firstLine="709"/>
        <w:jc w:val="both"/>
        <w:textAlignment w:val="baseline"/>
        <w:rPr>
          <w:rFonts w:ascii="Times New Roman" w:eastAsia="Times New Roman" w:hAnsi="Times New Roman" w:cs="Times New Roman"/>
          <w:sz w:val="28"/>
          <w:szCs w:val="28"/>
        </w:rPr>
      </w:pPr>
      <w:bookmarkStart w:id="97" w:name="n556"/>
      <w:bookmarkEnd w:id="97"/>
      <w:r w:rsidRPr="002B3C2D">
        <w:rPr>
          <w:rFonts w:ascii="Times New Roman" w:eastAsia="Times New Roman" w:hAnsi="Times New Roman" w:cs="Times New Roman"/>
          <w:sz w:val="28"/>
          <w:szCs w:val="28"/>
        </w:rPr>
        <w:t>(в) не продовжував будь-який існуючий активний конфлікт в Україні; або</w:t>
      </w:r>
    </w:p>
    <w:p w14:paraId="08A7622E" w14:textId="77777777" w:rsidR="009A7CB3" w:rsidRPr="002B3C2D" w:rsidRDefault="009A7CB3" w:rsidP="0075338B">
      <w:pPr>
        <w:spacing w:after="0" w:line="240" w:lineRule="auto"/>
        <w:ind w:firstLine="709"/>
        <w:jc w:val="both"/>
        <w:textAlignment w:val="baseline"/>
        <w:rPr>
          <w:rFonts w:ascii="Times New Roman" w:eastAsia="Times New Roman" w:hAnsi="Times New Roman" w:cs="Times New Roman"/>
          <w:sz w:val="28"/>
          <w:szCs w:val="28"/>
        </w:rPr>
      </w:pPr>
      <w:bookmarkStart w:id="98" w:name="n557"/>
      <w:bookmarkEnd w:id="98"/>
      <w:r w:rsidRPr="002B3C2D">
        <w:rPr>
          <w:rFonts w:ascii="Times New Roman" w:eastAsia="Times New Roman" w:hAnsi="Times New Roman" w:cs="Times New Roman"/>
          <w:sz w:val="28"/>
          <w:szCs w:val="28"/>
        </w:rPr>
        <w:t>(г) не реалізовувався на території, яка не перебу</w:t>
      </w:r>
      <w:r w:rsidR="00273796" w:rsidRPr="002B3C2D">
        <w:rPr>
          <w:rFonts w:ascii="Times New Roman" w:eastAsia="Times New Roman" w:hAnsi="Times New Roman" w:cs="Times New Roman"/>
          <w:sz w:val="28"/>
          <w:szCs w:val="28"/>
        </w:rPr>
        <w:t>ває під контролем Уряду України.</w:t>
      </w:r>
    </w:p>
    <w:p w14:paraId="186E27ED"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99" w:name="n483"/>
      <w:bookmarkEnd w:id="99"/>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rPr>
        <w:t>2</w:t>
      </w:r>
      <w:r w:rsidR="00F83268" w:rsidRPr="002B3C2D">
        <w:rPr>
          <w:rFonts w:ascii="Times New Roman" w:eastAsia="Times New Roman" w:hAnsi="Times New Roman" w:cs="Times New Roman"/>
          <w:sz w:val="28"/>
          <w:szCs w:val="28"/>
        </w:rPr>
        <w:t>7</w:t>
      </w:r>
      <w:r w:rsidRPr="002B3C2D">
        <w:rPr>
          <w:rFonts w:ascii="Times New Roman" w:eastAsia="Times New Roman" w:hAnsi="Times New Roman" w:cs="Times New Roman"/>
          <w:sz w:val="28"/>
          <w:szCs w:val="28"/>
        </w:rPr>
        <w:t xml:space="preserve">. </w:t>
      </w:r>
      <w:r w:rsidR="00D101E2" w:rsidRPr="002B3C2D">
        <w:rPr>
          <w:rFonts w:ascii="Times New Roman" w:eastAsia="Times New Roman" w:hAnsi="Times New Roman" w:cs="Times New Roman"/>
          <w:sz w:val="28"/>
          <w:szCs w:val="28"/>
        </w:rPr>
        <w:t>Забезпечити</w:t>
      </w:r>
      <w:r w:rsidRPr="002B3C2D">
        <w:rPr>
          <w:rFonts w:ascii="Times New Roman" w:eastAsia="Times New Roman" w:hAnsi="Times New Roman" w:cs="Times New Roman"/>
          <w:sz w:val="28"/>
          <w:szCs w:val="28"/>
        </w:rPr>
        <w:t xml:space="preserve"> </w:t>
      </w:r>
      <w:r w:rsidR="00D101E2" w:rsidRPr="002B3C2D">
        <w:rPr>
          <w:rFonts w:ascii="Times New Roman" w:eastAsia="Times New Roman" w:hAnsi="Times New Roman" w:cs="Times New Roman"/>
          <w:sz w:val="28"/>
          <w:szCs w:val="28"/>
        </w:rPr>
        <w:t xml:space="preserve">щоб Кінцевий бенефіціар дозволяв </w:t>
      </w:r>
      <w:r w:rsidR="00F83268" w:rsidRPr="002B3C2D">
        <w:rPr>
          <w:rFonts w:ascii="Times New Roman" w:eastAsia="Times New Roman" w:hAnsi="Times New Roman" w:cs="Times New Roman"/>
          <w:sz w:val="28"/>
          <w:szCs w:val="28"/>
        </w:rPr>
        <w:t xml:space="preserve">ЄІБ </w:t>
      </w:r>
      <w:r w:rsidR="00D101E2" w:rsidRPr="002B3C2D">
        <w:rPr>
          <w:rFonts w:ascii="Times New Roman" w:eastAsia="Times New Roman" w:hAnsi="Times New Roman" w:cs="Times New Roman"/>
          <w:sz w:val="28"/>
          <w:szCs w:val="28"/>
        </w:rPr>
        <w:t xml:space="preserve">проводити вибіркові перевірки на різних етапах процесу реалізації </w:t>
      </w:r>
      <w:r w:rsidR="00CA13E1" w:rsidRPr="002B3C2D">
        <w:rPr>
          <w:rFonts w:ascii="Times New Roman" w:eastAsia="Times New Roman" w:hAnsi="Times New Roman" w:cs="Times New Roman"/>
          <w:sz w:val="28"/>
          <w:szCs w:val="28"/>
        </w:rPr>
        <w:t>Субпроєкт</w:t>
      </w:r>
      <w:r w:rsidR="00D101E2" w:rsidRPr="002B3C2D">
        <w:rPr>
          <w:rFonts w:ascii="Times New Roman" w:eastAsia="Times New Roman" w:hAnsi="Times New Roman" w:cs="Times New Roman"/>
          <w:sz w:val="28"/>
          <w:szCs w:val="28"/>
        </w:rPr>
        <w:t>у, стосовно зокрема</w:t>
      </w:r>
      <w:r w:rsidRPr="002B3C2D">
        <w:rPr>
          <w:rFonts w:ascii="Times New Roman" w:eastAsia="Times New Roman" w:hAnsi="Times New Roman" w:cs="Times New Roman"/>
          <w:sz w:val="28"/>
          <w:szCs w:val="28"/>
          <w:bdr w:val="none" w:sz="0" w:space="0" w:color="auto" w:frame="1"/>
          <w:lang w:eastAsia="ru-RU" w:bidi="he-IL"/>
        </w:rPr>
        <w:t>:</w:t>
      </w:r>
    </w:p>
    <w:p w14:paraId="54FE5ED3"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0" w:name="n484"/>
      <w:bookmarkEnd w:id="100"/>
      <w:r w:rsidRPr="002B3C2D">
        <w:rPr>
          <w:rFonts w:ascii="Times New Roman" w:eastAsia="Times New Roman" w:hAnsi="Times New Roman" w:cs="Times New Roman"/>
          <w:sz w:val="28"/>
          <w:szCs w:val="28"/>
          <w:bdr w:val="none" w:sz="0" w:space="0" w:color="auto" w:frame="1"/>
          <w:lang w:eastAsia="ru-RU" w:bidi="he-IL"/>
        </w:rPr>
        <w:t>(а</w:t>
      </w:r>
      <w:r w:rsidR="0075338B" w:rsidRPr="002B3C2D">
        <w:rPr>
          <w:rFonts w:ascii="Times New Roman" w:eastAsia="Times New Roman" w:hAnsi="Times New Roman" w:cs="Times New Roman"/>
          <w:sz w:val="28"/>
          <w:szCs w:val="28"/>
          <w:bdr w:val="none" w:sz="0" w:space="0" w:color="auto" w:frame="1"/>
          <w:lang w:eastAsia="ru-RU" w:bidi="he-IL"/>
        </w:rPr>
        <w:t>) дотримання обсягу робіт за результатами аудитів або рекомендацій ЄІБ із надання технічної допомоги;</w:t>
      </w:r>
    </w:p>
    <w:p w14:paraId="3D88B98A"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1" w:name="n485"/>
      <w:bookmarkEnd w:id="101"/>
      <w:r w:rsidRPr="002B3C2D">
        <w:rPr>
          <w:rFonts w:ascii="Times New Roman" w:eastAsia="Times New Roman" w:hAnsi="Times New Roman" w:cs="Times New Roman"/>
          <w:sz w:val="28"/>
          <w:szCs w:val="28"/>
          <w:bdr w:val="none" w:sz="0" w:space="0" w:color="auto" w:frame="1"/>
          <w:lang w:eastAsia="ru-RU" w:bidi="he-IL"/>
        </w:rPr>
        <w:t>(б</w:t>
      </w:r>
      <w:r w:rsidR="0075338B" w:rsidRPr="002B3C2D">
        <w:rPr>
          <w:rFonts w:ascii="Times New Roman" w:eastAsia="Times New Roman" w:hAnsi="Times New Roman" w:cs="Times New Roman"/>
          <w:sz w:val="28"/>
          <w:szCs w:val="28"/>
          <w:bdr w:val="none" w:sz="0" w:space="0" w:color="auto" w:frame="1"/>
          <w:lang w:eastAsia="ru-RU" w:bidi="he-IL"/>
        </w:rPr>
        <w:t xml:space="preserve">) якості технічних </w:t>
      </w:r>
      <w:r w:rsidR="0062427C" w:rsidRPr="002B3C2D">
        <w:rPr>
          <w:rFonts w:ascii="Times New Roman" w:eastAsia="Times New Roman" w:hAnsi="Times New Roman" w:cs="Times New Roman"/>
          <w:sz w:val="28"/>
          <w:szCs w:val="28"/>
          <w:bdr w:val="none" w:sz="0" w:space="0" w:color="auto" w:frame="1"/>
          <w:lang w:eastAsia="ru-RU" w:bidi="he-IL"/>
        </w:rPr>
        <w:t>проєкт</w:t>
      </w:r>
      <w:r w:rsidR="0075338B" w:rsidRPr="002B3C2D">
        <w:rPr>
          <w:rFonts w:ascii="Times New Roman" w:eastAsia="Times New Roman" w:hAnsi="Times New Roman" w:cs="Times New Roman"/>
          <w:sz w:val="28"/>
          <w:szCs w:val="28"/>
          <w:bdr w:val="none" w:sz="0" w:space="0" w:color="auto" w:frame="1"/>
          <w:lang w:eastAsia="ru-RU" w:bidi="he-IL"/>
        </w:rPr>
        <w:t>ів;</w:t>
      </w:r>
    </w:p>
    <w:p w14:paraId="4142CAC2"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2" w:name="n486"/>
      <w:bookmarkEnd w:id="102"/>
      <w:r w:rsidRPr="002B3C2D">
        <w:rPr>
          <w:rFonts w:ascii="Times New Roman" w:eastAsia="Times New Roman" w:hAnsi="Times New Roman" w:cs="Times New Roman"/>
          <w:sz w:val="28"/>
          <w:szCs w:val="28"/>
          <w:bdr w:val="none" w:sz="0" w:space="0" w:color="auto" w:frame="1"/>
          <w:lang w:eastAsia="ru-RU" w:bidi="he-IL"/>
        </w:rPr>
        <w:t>(в</w:t>
      </w:r>
      <w:r w:rsidR="0075338B" w:rsidRPr="002B3C2D">
        <w:rPr>
          <w:rFonts w:ascii="Times New Roman" w:eastAsia="Times New Roman" w:hAnsi="Times New Roman" w:cs="Times New Roman"/>
          <w:sz w:val="28"/>
          <w:szCs w:val="28"/>
          <w:bdr w:val="none" w:sz="0" w:space="0" w:color="auto" w:frame="1"/>
          <w:lang w:eastAsia="ru-RU" w:bidi="he-IL"/>
        </w:rPr>
        <w:t>) якості будівельних робіт;</w:t>
      </w:r>
    </w:p>
    <w:p w14:paraId="3A695655"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3" w:name="n487"/>
      <w:bookmarkEnd w:id="103"/>
      <w:r w:rsidRPr="002B3C2D">
        <w:rPr>
          <w:rFonts w:ascii="Times New Roman" w:eastAsia="Times New Roman" w:hAnsi="Times New Roman" w:cs="Times New Roman"/>
          <w:sz w:val="28"/>
          <w:szCs w:val="28"/>
          <w:bdr w:val="none" w:sz="0" w:space="0" w:color="auto" w:frame="1"/>
          <w:lang w:eastAsia="ru-RU" w:bidi="he-IL"/>
        </w:rPr>
        <w:lastRenderedPageBreak/>
        <w:t>(г</w:t>
      </w:r>
      <w:r w:rsidR="0075338B" w:rsidRPr="002B3C2D">
        <w:rPr>
          <w:rFonts w:ascii="Times New Roman" w:eastAsia="Times New Roman" w:hAnsi="Times New Roman" w:cs="Times New Roman"/>
          <w:sz w:val="28"/>
          <w:szCs w:val="28"/>
          <w:bdr w:val="none" w:sz="0" w:space="0" w:color="auto" w:frame="1"/>
          <w:lang w:eastAsia="ru-RU" w:bidi="he-IL"/>
        </w:rPr>
        <w:t>) якості будівельних матеріалів, що використовуються;</w:t>
      </w:r>
    </w:p>
    <w:p w14:paraId="7621DD42" w14:textId="77777777" w:rsidR="0075338B" w:rsidRPr="002B3C2D" w:rsidRDefault="00F7329D"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4" w:name="n488"/>
      <w:bookmarkEnd w:id="104"/>
      <w:r w:rsidRPr="002B3C2D">
        <w:rPr>
          <w:rFonts w:ascii="Times New Roman" w:eastAsia="Times New Roman" w:hAnsi="Times New Roman" w:cs="Times New Roman"/>
          <w:sz w:val="28"/>
          <w:szCs w:val="28"/>
          <w:bdr w:val="none" w:sz="0" w:space="0" w:color="auto" w:frame="1"/>
          <w:lang w:eastAsia="ru-RU" w:bidi="he-IL"/>
        </w:rPr>
        <w:t>(ґ</w:t>
      </w:r>
      <w:r w:rsidR="0075338B" w:rsidRPr="002B3C2D">
        <w:rPr>
          <w:rFonts w:ascii="Times New Roman" w:eastAsia="Times New Roman" w:hAnsi="Times New Roman" w:cs="Times New Roman"/>
          <w:sz w:val="28"/>
          <w:szCs w:val="28"/>
          <w:bdr w:val="none" w:sz="0" w:space="0" w:color="auto" w:frame="1"/>
          <w:lang w:eastAsia="ru-RU" w:bidi="he-IL"/>
        </w:rPr>
        <w:t xml:space="preserve">) вартості </w:t>
      </w:r>
      <w:r w:rsidR="00C9197F" w:rsidRPr="002B3C2D">
        <w:rPr>
          <w:rFonts w:ascii="Times New Roman" w:eastAsia="Times New Roman" w:hAnsi="Times New Roman" w:cs="Times New Roman"/>
          <w:sz w:val="28"/>
          <w:szCs w:val="28"/>
          <w:bdr w:val="none" w:sz="0" w:space="0" w:color="auto" w:frame="1"/>
          <w:lang w:eastAsia="ru-RU" w:bidi="he-IL"/>
        </w:rPr>
        <w:t xml:space="preserve">(витрат)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75338B" w:rsidRPr="002B3C2D">
        <w:rPr>
          <w:rFonts w:ascii="Times New Roman" w:eastAsia="Times New Roman" w:hAnsi="Times New Roman" w:cs="Times New Roman"/>
          <w:sz w:val="28"/>
          <w:szCs w:val="28"/>
          <w:bdr w:val="none" w:sz="0" w:space="0" w:color="auto" w:frame="1"/>
          <w:lang w:eastAsia="ru-RU" w:bidi="he-IL"/>
        </w:rPr>
        <w:t>у;</w:t>
      </w:r>
    </w:p>
    <w:p w14:paraId="0C3219C7"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5" w:name="n489"/>
      <w:bookmarkEnd w:id="105"/>
      <w:r w:rsidRPr="002B3C2D">
        <w:rPr>
          <w:rFonts w:ascii="Times New Roman" w:eastAsia="Times New Roman" w:hAnsi="Times New Roman" w:cs="Times New Roman"/>
          <w:sz w:val="28"/>
          <w:szCs w:val="28"/>
          <w:bdr w:val="none" w:sz="0" w:space="0" w:color="auto" w:frame="1"/>
          <w:lang w:eastAsia="ru-RU" w:bidi="he-IL"/>
        </w:rPr>
        <w:t>(</w:t>
      </w:r>
      <w:r w:rsidR="00F7329D" w:rsidRPr="002B3C2D">
        <w:rPr>
          <w:rFonts w:ascii="Times New Roman" w:eastAsia="Times New Roman" w:hAnsi="Times New Roman" w:cs="Times New Roman"/>
          <w:sz w:val="28"/>
          <w:szCs w:val="28"/>
          <w:bdr w:val="none" w:sz="0" w:space="0" w:color="auto" w:frame="1"/>
          <w:lang w:eastAsia="ru-RU" w:bidi="he-IL"/>
        </w:rPr>
        <w:t>д</w:t>
      </w:r>
      <w:r w:rsidR="0075338B" w:rsidRPr="002B3C2D">
        <w:rPr>
          <w:rFonts w:ascii="Times New Roman" w:eastAsia="Times New Roman" w:hAnsi="Times New Roman" w:cs="Times New Roman"/>
          <w:sz w:val="28"/>
          <w:szCs w:val="28"/>
          <w:bdr w:val="none" w:sz="0" w:space="0" w:color="auto" w:frame="1"/>
          <w:lang w:eastAsia="ru-RU" w:bidi="he-IL"/>
        </w:rPr>
        <w:t>) дотримання Екологічних та соціальних стандартів; та</w:t>
      </w:r>
    </w:p>
    <w:p w14:paraId="791390E0" w14:textId="77777777" w:rsidR="0075338B" w:rsidRPr="002B3C2D" w:rsidRDefault="00FF0D7C"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6" w:name="n490"/>
      <w:bookmarkEnd w:id="106"/>
      <w:r w:rsidRPr="002B3C2D">
        <w:rPr>
          <w:rFonts w:ascii="Times New Roman" w:eastAsia="Times New Roman" w:hAnsi="Times New Roman" w:cs="Times New Roman"/>
          <w:sz w:val="28"/>
          <w:szCs w:val="28"/>
          <w:bdr w:val="none" w:sz="0" w:space="0" w:color="auto" w:frame="1"/>
          <w:lang w:eastAsia="ru-RU" w:bidi="he-IL"/>
        </w:rPr>
        <w:t>(</w:t>
      </w:r>
      <w:r w:rsidR="00F7329D" w:rsidRPr="002B3C2D">
        <w:rPr>
          <w:rFonts w:ascii="Times New Roman" w:eastAsia="Times New Roman" w:hAnsi="Times New Roman" w:cs="Times New Roman"/>
          <w:sz w:val="28"/>
          <w:szCs w:val="28"/>
          <w:bdr w:val="none" w:sz="0" w:space="0" w:color="auto" w:frame="1"/>
          <w:lang w:eastAsia="ru-RU" w:bidi="he-IL"/>
        </w:rPr>
        <w:t>е</w:t>
      </w:r>
      <w:r w:rsidR="0075338B" w:rsidRPr="002B3C2D">
        <w:rPr>
          <w:rFonts w:ascii="Times New Roman" w:eastAsia="Times New Roman" w:hAnsi="Times New Roman" w:cs="Times New Roman"/>
          <w:sz w:val="28"/>
          <w:szCs w:val="28"/>
          <w:bdr w:val="none" w:sz="0" w:space="0" w:color="auto" w:frame="1"/>
          <w:lang w:eastAsia="ru-RU" w:bidi="he-IL"/>
        </w:rPr>
        <w:t xml:space="preserve">) закупівель загалом та дотримання вимог </w:t>
      </w:r>
      <w:r w:rsidR="00103991" w:rsidRPr="002B3C2D">
        <w:rPr>
          <w:rFonts w:ascii="Times New Roman" w:eastAsia="Times New Roman" w:hAnsi="Times New Roman" w:cs="Times New Roman"/>
          <w:sz w:val="28"/>
          <w:szCs w:val="28"/>
        </w:rPr>
        <w:t>Посібника з питань</w:t>
      </w:r>
      <w:r w:rsidR="0075338B" w:rsidRPr="002B3C2D">
        <w:rPr>
          <w:rFonts w:ascii="Times New Roman" w:eastAsia="Times New Roman" w:hAnsi="Times New Roman" w:cs="Times New Roman"/>
          <w:sz w:val="28"/>
          <w:szCs w:val="28"/>
        </w:rPr>
        <w:t xml:space="preserve"> закупівель ЄІБ та Посібника </w:t>
      </w:r>
      <w:r w:rsidR="00D60E2F"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D60E2F" w:rsidRPr="002B3C2D">
        <w:rPr>
          <w:rFonts w:ascii="Times New Roman" w:eastAsia="Times New Roman" w:hAnsi="Times New Roman" w:cs="Times New Roman"/>
          <w:sz w:val="28"/>
          <w:szCs w:val="28"/>
        </w:rPr>
        <w:t xml:space="preserve"> закупівель»</w:t>
      </w:r>
      <w:r w:rsidR="003241C1" w:rsidRPr="002B3C2D">
        <w:rPr>
          <w:rFonts w:ascii="Times New Roman" w:eastAsia="Times New Roman" w:hAnsi="Times New Roman" w:cs="Times New Roman"/>
          <w:sz w:val="28"/>
          <w:szCs w:val="28"/>
        </w:rPr>
        <w:t>.</w:t>
      </w:r>
    </w:p>
    <w:p w14:paraId="7EA9DA4E" w14:textId="77777777" w:rsidR="0075338B" w:rsidRPr="002B3C2D" w:rsidRDefault="0075338B" w:rsidP="00F83268">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7" w:name="n491"/>
      <w:bookmarkEnd w:id="107"/>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2</w:t>
      </w:r>
      <w:r w:rsidR="00F83268" w:rsidRPr="002B3C2D">
        <w:rPr>
          <w:rFonts w:ascii="Times New Roman" w:eastAsia="Times New Roman" w:hAnsi="Times New Roman" w:cs="Times New Roman"/>
          <w:sz w:val="28"/>
          <w:szCs w:val="28"/>
          <w:bdr w:val="none" w:sz="0" w:space="0" w:color="auto" w:frame="1"/>
          <w:lang w:eastAsia="ru-RU" w:bidi="he-IL"/>
        </w:rPr>
        <w:t>8</w:t>
      </w:r>
      <w:r w:rsidR="00E21B95"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 xml:space="preserve">Довести до Кінцевого бенефіціара, </w:t>
      </w:r>
      <w:r w:rsidR="00F83268" w:rsidRPr="002B3C2D">
        <w:rPr>
          <w:rFonts w:ascii="Times New Roman" w:eastAsia="Times New Roman" w:hAnsi="Times New Roman" w:cs="Times New Roman"/>
          <w:sz w:val="28"/>
          <w:szCs w:val="28"/>
          <w:bdr w:val="none" w:sz="0" w:space="0" w:color="auto" w:frame="1"/>
          <w:lang w:eastAsia="ru-RU" w:bidi="he-IL"/>
        </w:rPr>
        <w:t xml:space="preserve">щоб на запит ЄІБ Кінцевий бенефіціар забезпечив Банку та його посадовим особам, агентам, консультантам та радникам належний доступ до будь-якого майданчика та будь-якого документа, необхідного для підтвердження </w:t>
      </w:r>
      <w:r w:rsidRPr="002B3C2D">
        <w:rPr>
          <w:rFonts w:ascii="Times New Roman" w:eastAsia="Times New Roman" w:hAnsi="Times New Roman" w:cs="Times New Roman"/>
          <w:sz w:val="28"/>
          <w:szCs w:val="28"/>
          <w:bdr w:val="none" w:sz="0" w:space="0" w:color="auto" w:frame="1"/>
          <w:lang w:eastAsia="ru-RU" w:bidi="he-IL"/>
        </w:rPr>
        <w:t xml:space="preserve">питань, зазначених </w:t>
      </w:r>
      <w:r w:rsidR="00FA4CFB" w:rsidRPr="002B3C2D">
        <w:rPr>
          <w:rFonts w:ascii="Times New Roman" w:eastAsia="Times New Roman" w:hAnsi="Times New Roman" w:cs="Times New Roman"/>
          <w:sz w:val="28"/>
          <w:szCs w:val="28"/>
          <w:bdr w:val="none" w:sz="0" w:space="0" w:color="auto" w:frame="1"/>
          <w:lang w:eastAsia="ru-RU" w:bidi="he-IL"/>
        </w:rPr>
        <w:t xml:space="preserve">у п. 6.1.27. </w:t>
      </w:r>
      <w:r w:rsidRPr="002B3C2D">
        <w:rPr>
          <w:rFonts w:ascii="Times New Roman" w:eastAsia="Times New Roman" w:hAnsi="Times New Roman" w:cs="Times New Roman"/>
          <w:sz w:val="28"/>
          <w:szCs w:val="28"/>
          <w:bdr w:val="none" w:sz="0" w:space="0" w:color="auto" w:frame="1"/>
          <w:lang w:eastAsia="ru-RU" w:bidi="he-IL"/>
        </w:rPr>
        <w:t xml:space="preserve">(що стосуються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w:t>
      </w:r>
    </w:p>
    <w:p w14:paraId="5528E922"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08" w:name="n492"/>
      <w:bookmarkEnd w:id="108"/>
      <w:r w:rsidRPr="002B3C2D">
        <w:rPr>
          <w:rFonts w:ascii="Times New Roman" w:eastAsia="Times New Roman" w:hAnsi="Times New Roman" w:cs="Times New Roman"/>
          <w:sz w:val="28"/>
          <w:szCs w:val="28"/>
          <w:bdr w:val="none" w:sz="0" w:space="0" w:color="auto" w:frame="1"/>
          <w:lang w:eastAsia="ru-RU" w:bidi="he-IL"/>
        </w:rPr>
        <w:t>6.1.</w:t>
      </w:r>
      <w:r w:rsidR="00F83268" w:rsidRPr="002B3C2D">
        <w:rPr>
          <w:rFonts w:ascii="Times New Roman" w:eastAsia="Times New Roman" w:hAnsi="Times New Roman" w:cs="Times New Roman"/>
          <w:sz w:val="28"/>
          <w:szCs w:val="28"/>
          <w:bdr w:val="none" w:sz="0" w:space="0" w:color="auto" w:frame="1"/>
          <w:lang w:eastAsia="ru-RU" w:bidi="he-IL"/>
        </w:rPr>
        <w:t>29</w:t>
      </w:r>
      <w:r w:rsidRPr="002B3C2D">
        <w:rPr>
          <w:rFonts w:ascii="Times New Roman" w:eastAsia="Times New Roman" w:hAnsi="Times New Roman" w:cs="Times New Roman"/>
          <w:sz w:val="28"/>
          <w:szCs w:val="28"/>
          <w:bdr w:val="none" w:sz="0" w:space="0" w:color="auto" w:frame="1"/>
          <w:lang w:eastAsia="ru-RU" w:bidi="he-IL"/>
        </w:rPr>
        <w:t xml:space="preserve">. Усувати так, що це є задовільним для ЄІБ, та у строки, повідомлені ЄІБ </w:t>
      </w:r>
      <w:r w:rsidR="007D7D5F"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bdr w:val="none" w:sz="0" w:space="0" w:color="auto" w:frame="1"/>
          <w:lang w:eastAsia="ru-RU" w:bidi="he-IL"/>
        </w:rPr>
        <w:t xml:space="preserve">, будь-які недоліки, помилки, упущення або порушення, виявлені у зв’язку 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ом будь-якою особою</w:t>
      </w:r>
      <w:bookmarkStart w:id="109" w:name="n493"/>
      <w:bookmarkEnd w:id="109"/>
      <w:r w:rsidRPr="002B3C2D">
        <w:rPr>
          <w:rFonts w:ascii="Times New Roman" w:eastAsia="Times New Roman" w:hAnsi="Times New Roman" w:cs="Times New Roman"/>
          <w:sz w:val="28"/>
          <w:szCs w:val="28"/>
          <w:bdr w:val="none" w:sz="0" w:space="0" w:color="auto" w:frame="1"/>
          <w:lang w:eastAsia="ru-RU" w:bidi="he-IL"/>
        </w:rPr>
        <w:t xml:space="preserve"> при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w:t>
      </w:r>
    </w:p>
    <w:p w14:paraId="1D848E80"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10" w:name="n494"/>
      <w:bookmarkStart w:id="111" w:name="n498"/>
      <w:bookmarkStart w:id="112" w:name="n499"/>
      <w:bookmarkEnd w:id="110"/>
      <w:bookmarkEnd w:id="111"/>
      <w:bookmarkEnd w:id="112"/>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F83268" w:rsidRPr="002B3C2D">
        <w:rPr>
          <w:rFonts w:ascii="Times New Roman" w:eastAsia="Times New Roman" w:hAnsi="Times New Roman" w:cs="Times New Roman"/>
          <w:sz w:val="28"/>
          <w:szCs w:val="28"/>
          <w:bdr w:val="none" w:sz="0" w:space="0" w:color="auto" w:frame="1"/>
          <w:lang w:eastAsia="ru-RU" w:bidi="he-IL"/>
        </w:rPr>
        <w:t>0</w:t>
      </w:r>
      <w:r w:rsidRPr="002B3C2D">
        <w:rPr>
          <w:rFonts w:ascii="Times New Roman" w:eastAsia="Times New Roman" w:hAnsi="Times New Roman" w:cs="Times New Roman"/>
          <w:sz w:val="28"/>
          <w:szCs w:val="28"/>
          <w:bdr w:val="none" w:sz="0" w:space="0" w:color="auto" w:frame="1"/>
          <w:lang w:eastAsia="ru-RU" w:bidi="he-IL"/>
        </w:rPr>
        <w:t xml:space="preserve">. </w:t>
      </w:r>
      <w:r w:rsidR="000630C0" w:rsidRPr="002B3C2D">
        <w:rPr>
          <w:rFonts w:ascii="Times New Roman" w:eastAsia="Times New Roman" w:hAnsi="Times New Roman" w:cs="Times New Roman"/>
          <w:sz w:val="28"/>
          <w:szCs w:val="28"/>
          <w:bdr w:val="none" w:sz="0" w:space="0" w:color="auto" w:frame="1"/>
          <w:lang w:eastAsia="ru-RU" w:bidi="he-IL"/>
        </w:rPr>
        <w:t xml:space="preserve">Протягом </w:t>
      </w:r>
      <w:r w:rsidR="007B2E22" w:rsidRPr="002B3C2D">
        <w:rPr>
          <w:rFonts w:ascii="Times New Roman" w:eastAsia="Times New Roman" w:hAnsi="Times New Roman" w:cs="Times New Roman"/>
          <w:sz w:val="28"/>
          <w:szCs w:val="28"/>
          <w:bdr w:val="none" w:sz="0" w:space="0" w:color="auto" w:frame="1"/>
          <w:lang w:eastAsia="ru-RU" w:bidi="he-IL"/>
        </w:rPr>
        <w:t>5 робочих днів</w:t>
      </w:r>
      <w:r w:rsidR="002E5FA2" w:rsidRPr="002B3C2D">
        <w:rPr>
          <w:rFonts w:ascii="Times New Roman" w:eastAsia="Times New Roman" w:hAnsi="Times New Roman" w:cs="Times New Roman"/>
          <w:sz w:val="28"/>
          <w:szCs w:val="28"/>
          <w:bdr w:val="none" w:sz="0" w:space="0" w:color="auto" w:frame="1"/>
          <w:lang w:eastAsia="ru-RU" w:bidi="he-IL"/>
        </w:rPr>
        <w:t xml:space="preserve"> інформувати</w:t>
      </w:r>
      <w:r w:rsidRPr="002B3C2D">
        <w:rPr>
          <w:rFonts w:ascii="Times New Roman" w:eastAsia="Times New Roman" w:hAnsi="Times New Roman" w:cs="Times New Roman"/>
          <w:sz w:val="28"/>
          <w:szCs w:val="28"/>
          <w:bdr w:val="none" w:sz="0" w:space="0" w:color="auto" w:frame="1"/>
          <w:lang w:eastAsia="ru-RU" w:bidi="he-IL"/>
        </w:rPr>
        <w:t xml:space="preserve"> Мінфін про необхідність призупинення уповноваження на будь-який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 xml:space="preserve"> та виплату будь-якої Частини</w:t>
      </w:r>
      <w:r w:rsidR="0082253D" w:rsidRPr="002B3C2D">
        <w:rPr>
          <w:rFonts w:ascii="Times New Roman" w:eastAsia="Times New Roman" w:hAnsi="Times New Roman" w:cs="Times New Roman"/>
          <w:sz w:val="28"/>
          <w:szCs w:val="28"/>
          <w:bdr w:val="none" w:sz="0" w:space="0" w:color="auto" w:frame="1"/>
          <w:lang w:eastAsia="ru-RU" w:bidi="he-IL"/>
        </w:rPr>
        <w:t xml:space="preserve"> коштів </w:t>
      </w:r>
      <w:r w:rsidRPr="002B3C2D">
        <w:rPr>
          <w:rFonts w:ascii="Times New Roman" w:eastAsia="Times New Roman" w:hAnsi="Times New Roman" w:cs="Times New Roman"/>
          <w:sz w:val="28"/>
          <w:szCs w:val="28"/>
          <w:bdr w:val="none" w:sz="0" w:space="0" w:color="auto" w:frame="1"/>
          <w:lang w:eastAsia="ru-RU" w:bidi="he-IL"/>
        </w:rPr>
        <w:t>Позики Кінцевому бенефіціару, стосовно якого або управлінського персоналу якого ведеться розслідування відповідним органом у зв’язку з будь-якою Забороненою поведінкою.</w:t>
      </w:r>
    </w:p>
    <w:p w14:paraId="015B937B"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13" w:name="n500"/>
      <w:bookmarkEnd w:id="113"/>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FA4CFB" w:rsidRPr="002B3C2D">
        <w:rPr>
          <w:rFonts w:ascii="Times New Roman" w:eastAsia="Times New Roman" w:hAnsi="Times New Roman" w:cs="Times New Roman"/>
          <w:sz w:val="28"/>
          <w:szCs w:val="28"/>
          <w:bdr w:val="none" w:sz="0" w:space="0" w:color="auto" w:frame="1"/>
          <w:lang w:eastAsia="ru-RU" w:bidi="he-IL"/>
        </w:rPr>
        <w:t>1</w:t>
      </w:r>
      <w:r w:rsidRPr="002B3C2D">
        <w:rPr>
          <w:rFonts w:ascii="Times New Roman" w:eastAsia="Times New Roman" w:hAnsi="Times New Roman" w:cs="Times New Roman"/>
          <w:sz w:val="28"/>
          <w:szCs w:val="28"/>
          <w:bdr w:val="none" w:sz="0" w:space="0" w:color="auto" w:frame="1"/>
          <w:lang w:eastAsia="ru-RU" w:bidi="he-IL"/>
        </w:rPr>
        <w:t xml:space="preserve">. </w:t>
      </w:r>
      <w:bookmarkStart w:id="114" w:name="n502"/>
      <w:bookmarkEnd w:id="114"/>
      <w:r w:rsidRPr="002B3C2D">
        <w:rPr>
          <w:rFonts w:ascii="Times New Roman" w:eastAsia="Times New Roman" w:hAnsi="Times New Roman" w:cs="Times New Roman"/>
          <w:sz w:val="28"/>
          <w:szCs w:val="28"/>
          <w:bdr w:val="none" w:sz="0" w:space="0" w:color="auto" w:frame="1"/>
          <w:lang w:eastAsia="ru-RU" w:bidi="he-IL"/>
        </w:rPr>
        <w:t>Довести до Кінцевого бенефіціара зобов’язання щодо дотримання усіх законів, нормативно-правових актів, правил, процедур тощо дія яких пошир</w:t>
      </w:r>
      <w:r w:rsidR="00392B9C" w:rsidRPr="002B3C2D">
        <w:rPr>
          <w:rFonts w:ascii="Times New Roman" w:eastAsia="Times New Roman" w:hAnsi="Times New Roman" w:cs="Times New Roman"/>
          <w:sz w:val="28"/>
          <w:szCs w:val="28"/>
          <w:bdr w:val="none" w:sz="0" w:space="0" w:color="auto" w:frame="1"/>
          <w:lang w:eastAsia="ru-RU" w:bidi="he-IL"/>
        </w:rPr>
        <w:t xml:space="preserve">юється на нього та на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 коли їх недотримання сприч</w:t>
      </w:r>
      <w:r w:rsidR="00392B9C" w:rsidRPr="002B3C2D">
        <w:rPr>
          <w:rFonts w:ascii="Times New Roman" w:eastAsia="Times New Roman" w:hAnsi="Times New Roman" w:cs="Times New Roman"/>
          <w:sz w:val="28"/>
          <w:szCs w:val="28"/>
          <w:bdr w:val="none" w:sz="0" w:space="0" w:color="auto" w:frame="1"/>
          <w:lang w:eastAsia="ru-RU" w:bidi="he-IL"/>
        </w:rPr>
        <w:t>иняє або, ймовірно, спричинить і</w:t>
      </w:r>
      <w:r w:rsidRPr="002B3C2D">
        <w:rPr>
          <w:rFonts w:ascii="Times New Roman" w:eastAsia="Times New Roman" w:hAnsi="Times New Roman" w:cs="Times New Roman"/>
          <w:sz w:val="28"/>
          <w:szCs w:val="28"/>
          <w:bdr w:val="none" w:sz="0" w:space="0" w:color="auto" w:frame="1"/>
          <w:lang w:eastAsia="ru-RU" w:bidi="he-IL"/>
        </w:rPr>
        <w:t>стотну несприятливу зміну.</w:t>
      </w:r>
    </w:p>
    <w:p w14:paraId="31357408" w14:textId="77777777" w:rsidR="0075338B" w:rsidRPr="002B3C2D" w:rsidRDefault="0075338B" w:rsidP="0075338B">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15" w:name="n504"/>
      <w:bookmarkEnd w:id="115"/>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FA4CFB" w:rsidRPr="002B3C2D">
        <w:rPr>
          <w:rFonts w:ascii="Times New Roman" w:eastAsia="Times New Roman" w:hAnsi="Times New Roman" w:cs="Times New Roman"/>
          <w:sz w:val="28"/>
          <w:szCs w:val="28"/>
          <w:bdr w:val="none" w:sz="0" w:space="0" w:color="auto" w:frame="1"/>
          <w:lang w:eastAsia="ru-RU" w:bidi="he-IL"/>
        </w:rPr>
        <w:t>2</w:t>
      </w:r>
      <w:r w:rsidRPr="002B3C2D">
        <w:rPr>
          <w:rFonts w:ascii="Times New Roman" w:eastAsia="Times New Roman" w:hAnsi="Times New Roman" w:cs="Times New Roman"/>
          <w:sz w:val="28"/>
          <w:szCs w:val="28"/>
          <w:bdr w:val="none" w:sz="0" w:space="0" w:color="auto" w:frame="1"/>
          <w:lang w:eastAsia="ru-RU" w:bidi="he-IL"/>
        </w:rPr>
        <w:t xml:space="preserve">. </w:t>
      </w:r>
      <w:bookmarkStart w:id="116" w:name="n505"/>
      <w:bookmarkEnd w:id="116"/>
      <w:r w:rsidRPr="002B3C2D">
        <w:rPr>
          <w:rFonts w:ascii="Times New Roman" w:eastAsia="Times New Roman" w:hAnsi="Times New Roman" w:cs="Times New Roman"/>
          <w:sz w:val="28"/>
          <w:szCs w:val="28"/>
          <w:bdr w:val="none" w:sz="0" w:space="0" w:color="auto" w:frame="1"/>
          <w:lang w:eastAsia="ru-RU" w:bidi="he-IL"/>
        </w:rPr>
        <w:t xml:space="preserve">Не брати участі (і гарантувати шляхом доведення зобов’язання, що Кінцевий бенефіціар не бере участі) (і не уповноважує та не дозволяє будь-якому суб’єкту, що діє від його імені, брати участь у) будь-якій Забороненій поведінці у зв'язку 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 xml:space="preserve">ом чи тендерною процедурою за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ом або будь-якою транзакцією, передбаченою Фінансовою угодою.</w:t>
      </w:r>
    </w:p>
    <w:p w14:paraId="6AB12009" w14:textId="77777777" w:rsidR="0075338B" w:rsidRPr="002B3C2D" w:rsidRDefault="0075338B" w:rsidP="009D6C42">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117" w:name="n506"/>
      <w:bookmarkEnd w:id="117"/>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FA4CFB" w:rsidRPr="002B3C2D">
        <w:rPr>
          <w:rFonts w:ascii="Times New Roman" w:eastAsia="Times New Roman" w:hAnsi="Times New Roman" w:cs="Times New Roman"/>
          <w:sz w:val="28"/>
          <w:szCs w:val="28"/>
          <w:bdr w:val="none" w:sz="0" w:space="0" w:color="auto" w:frame="1"/>
          <w:lang w:eastAsia="ru-RU" w:bidi="he-IL"/>
        </w:rPr>
        <w:t>3</w:t>
      </w:r>
      <w:r w:rsidRPr="002B3C2D">
        <w:rPr>
          <w:rFonts w:ascii="Times New Roman" w:eastAsia="Times New Roman" w:hAnsi="Times New Roman" w:cs="Times New Roman"/>
          <w:sz w:val="28"/>
          <w:szCs w:val="28"/>
          <w:bdr w:val="none" w:sz="0" w:space="0" w:color="auto" w:frame="1"/>
          <w:lang w:eastAsia="ru-RU" w:bidi="he-IL"/>
        </w:rPr>
        <w:t xml:space="preserve">. </w:t>
      </w:r>
      <w:r w:rsidR="00FA4CFB" w:rsidRPr="002B3C2D">
        <w:rPr>
          <w:rFonts w:ascii="Times New Roman" w:eastAsia="Times New Roman" w:hAnsi="Times New Roman" w:cs="Times New Roman"/>
          <w:sz w:val="28"/>
          <w:szCs w:val="28"/>
          <w:bdr w:val="none" w:sz="0" w:space="0" w:color="auto" w:frame="1"/>
          <w:lang w:eastAsia="ru-RU" w:bidi="he-IL"/>
        </w:rPr>
        <w:t xml:space="preserve">Довести до Кінцевого бенефіціара зобов’язання щодо </w:t>
      </w:r>
      <w:r w:rsidRPr="002B3C2D">
        <w:rPr>
          <w:rFonts w:ascii="Times New Roman" w:eastAsia="Times New Roman" w:hAnsi="Times New Roman" w:cs="Times New Roman"/>
          <w:sz w:val="28"/>
          <w:szCs w:val="28"/>
          <w:bdr w:val="none" w:sz="0" w:space="0" w:color="auto" w:frame="1"/>
          <w:lang w:eastAsia="ru-RU" w:bidi="he-IL"/>
        </w:rPr>
        <w:t>здійсн</w:t>
      </w:r>
      <w:r w:rsidR="00FA4CFB" w:rsidRPr="002B3C2D">
        <w:rPr>
          <w:rFonts w:ascii="Times New Roman" w:eastAsia="Times New Roman" w:hAnsi="Times New Roman" w:cs="Times New Roman"/>
          <w:sz w:val="28"/>
          <w:szCs w:val="28"/>
          <w:bdr w:val="none" w:sz="0" w:space="0" w:color="auto" w:frame="1"/>
          <w:lang w:eastAsia="ru-RU" w:bidi="he-IL"/>
        </w:rPr>
        <w:t>ення</w:t>
      </w:r>
      <w:r w:rsidRPr="002B3C2D">
        <w:rPr>
          <w:rFonts w:ascii="Times New Roman" w:eastAsia="Times New Roman" w:hAnsi="Times New Roman" w:cs="Times New Roman"/>
          <w:sz w:val="28"/>
          <w:szCs w:val="28"/>
          <w:bdr w:val="none" w:sz="0" w:space="0" w:color="auto" w:frame="1"/>
          <w:lang w:eastAsia="ru-RU" w:bidi="he-IL"/>
        </w:rPr>
        <w:t xml:space="preserve"> </w:t>
      </w:r>
      <w:r w:rsidR="00FA4CFB" w:rsidRPr="002B3C2D">
        <w:rPr>
          <w:rFonts w:ascii="Times New Roman" w:eastAsia="Times New Roman" w:hAnsi="Times New Roman" w:cs="Times New Roman"/>
          <w:sz w:val="28"/>
          <w:szCs w:val="28"/>
          <w:bdr w:val="none" w:sz="0" w:space="0" w:color="auto" w:frame="1"/>
          <w:lang w:eastAsia="ru-RU" w:bidi="he-IL"/>
        </w:rPr>
        <w:t>таких заходів</w:t>
      </w:r>
      <w:r w:rsidRPr="002B3C2D">
        <w:rPr>
          <w:rFonts w:ascii="Times New Roman" w:eastAsia="Times New Roman" w:hAnsi="Times New Roman" w:cs="Times New Roman"/>
          <w:sz w:val="28"/>
          <w:szCs w:val="28"/>
          <w:bdr w:val="none" w:sz="0" w:space="0" w:color="auto" w:frame="1"/>
          <w:lang w:eastAsia="ru-RU" w:bidi="he-IL"/>
        </w:rPr>
        <w:t>, які ЄІБ може вимагати з метою розслідування або припинення будь-яких заявлених або підозрюваних випадків Забороненої поведінки.</w:t>
      </w:r>
    </w:p>
    <w:p w14:paraId="2826E967" w14:textId="77777777" w:rsidR="0075338B" w:rsidRPr="002B3C2D" w:rsidRDefault="0075338B" w:rsidP="00E41B6D">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118" w:name="n507"/>
      <w:bookmarkEnd w:id="118"/>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FA4CFB" w:rsidRPr="002B3C2D">
        <w:rPr>
          <w:rFonts w:ascii="Times New Roman" w:eastAsia="Times New Roman" w:hAnsi="Times New Roman" w:cs="Times New Roman"/>
          <w:sz w:val="28"/>
          <w:szCs w:val="28"/>
          <w:bdr w:val="none" w:sz="0" w:space="0" w:color="auto" w:frame="1"/>
          <w:lang w:eastAsia="ru-RU" w:bidi="he-IL"/>
        </w:rPr>
        <w:t>4</w:t>
      </w:r>
      <w:r w:rsidRPr="002B3C2D">
        <w:rPr>
          <w:rFonts w:ascii="Times New Roman" w:eastAsia="Times New Roman" w:hAnsi="Times New Roman" w:cs="Times New Roman"/>
          <w:sz w:val="28"/>
          <w:szCs w:val="28"/>
          <w:bdr w:val="none" w:sz="0" w:space="0" w:color="auto" w:frame="1"/>
          <w:lang w:eastAsia="ru-RU" w:bidi="he-IL"/>
        </w:rPr>
        <w:t xml:space="preserve">. </w:t>
      </w:r>
      <w:r w:rsidR="00FA4CFB" w:rsidRPr="002B3C2D">
        <w:rPr>
          <w:rFonts w:ascii="Times New Roman" w:eastAsia="Times New Roman" w:hAnsi="Times New Roman" w:cs="Times New Roman"/>
          <w:sz w:val="28"/>
          <w:szCs w:val="28"/>
          <w:bdr w:val="none" w:sz="0" w:space="0" w:color="auto" w:frame="1"/>
          <w:lang w:eastAsia="ru-RU" w:bidi="he-IL"/>
        </w:rPr>
        <w:t>Довести до Кінцевого бенефіціара зобов’язання, що</w:t>
      </w:r>
      <w:r w:rsidR="00AA5547" w:rsidRPr="002B3C2D">
        <w:rPr>
          <w:rFonts w:ascii="Times New Roman" w:eastAsia="Times New Roman" w:hAnsi="Times New Roman" w:cs="Times New Roman"/>
          <w:sz w:val="28"/>
          <w:szCs w:val="28"/>
          <w:bdr w:val="none" w:sz="0" w:space="0" w:color="auto" w:frame="1"/>
          <w:lang w:eastAsia="ru-RU" w:bidi="he-IL"/>
        </w:rPr>
        <w:t xml:space="preserve">б договори, які він укладає для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AA5547" w:rsidRPr="002B3C2D">
        <w:rPr>
          <w:rFonts w:ascii="Times New Roman" w:eastAsia="Times New Roman" w:hAnsi="Times New Roman" w:cs="Times New Roman"/>
          <w:sz w:val="28"/>
          <w:szCs w:val="28"/>
          <w:bdr w:val="none" w:sz="0" w:space="0" w:color="auto" w:frame="1"/>
          <w:lang w:eastAsia="ru-RU" w:bidi="he-IL"/>
        </w:rPr>
        <w:t xml:space="preserve">у, містили необхідні положення для можливості розслідування або припинення </w:t>
      </w:r>
      <w:r w:rsidR="007D7D5F" w:rsidRPr="002B3C2D">
        <w:rPr>
          <w:rFonts w:ascii="Times New Roman" w:eastAsia="Times New Roman" w:hAnsi="Times New Roman" w:cs="Times New Roman"/>
          <w:sz w:val="28"/>
          <w:szCs w:val="28"/>
        </w:rPr>
        <w:t>Мінінфраструктури</w:t>
      </w:r>
      <w:r w:rsidR="00AA5547" w:rsidRPr="002B3C2D">
        <w:rPr>
          <w:rFonts w:ascii="Times New Roman" w:eastAsia="Times New Roman" w:hAnsi="Times New Roman" w:cs="Times New Roman"/>
          <w:sz w:val="28"/>
          <w:szCs w:val="28"/>
          <w:bdr w:val="none" w:sz="0" w:space="0" w:color="auto" w:frame="1"/>
          <w:lang w:eastAsia="ru-RU" w:bidi="he-IL"/>
        </w:rPr>
        <w:t xml:space="preserve"> та/або Кінцевими бенефіціарами (відповідно) будь-яких заявлених або підозрюваних випадків Забороненої поведінки </w:t>
      </w:r>
      <w:r w:rsidRPr="002B3C2D">
        <w:rPr>
          <w:rFonts w:ascii="Times New Roman" w:eastAsia="Times New Roman" w:hAnsi="Times New Roman" w:cs="Times New Roman"/>
          <w:sz w:val="28"/>
          <w:szCs w:val="28"/>
          <w:bdr w:val="none" w:sz="0" w:space="0" w:color="auto" w:frame="1"/>
          <w:lang w:eastAsia="ru-RU" w:bidi="he-IL"/>
        </w:rPr>
        <w:t xml:space="preserve">у зв'язку 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ом.</w:t>
      </w:r>
    </w:p>
    <w:p w14:paraId="77D4D467" w14:textId="77777777" w:rsidR="0075338B" w:rsidRPr="002B3C2D" w:rsidRDefault="0075338B">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119" w:name="n508"/>
      <w:bookmarkStart w:id="120" w:name="n509"/>
      <w:bookmarkEnd w:id="119"/>
      <w:bookmarkEnd w:id="120"/>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AA5547" w:rsidRPr="002B3C2D">
        <w:rPr>
          <w:rFonts w:ascii="Times New Roman" w:eastAsia="Times New Roman" w:hAnsi="Times New Roman" w:cs="Times New Roman"/>
          <w:sz w:val="28"/>
          <w:szCs w:val="28"/>
          <w:bdr w:val="none" w:sz="0" w:space="0" w:color="auto" w:frame="1"/>
          <w:lang w:eastAsia="ru-RU" w:bidi="he-IL"/>
        </w:rPr>
        <w:t>5</w:t>
      </w:r>
      <w:r w:rsidRPr="002B3C2D">
        <w:rPr>
          <w:rFonts w:ascii="Times New Roman" w:eastAsia="Times New Roman" w:hAnsi="Times New Roman" w:cs="Times New Roman"/>
          <w:sz w:val="28"/>
          <w:szCs w:val="28"/>
          <w:bdr w:val="none" w:sz="0" w:space="0" w:color="auto" w:frame="1"/>
          <w:lang w:eastAsia="ru-RU" w:bidi="he-IL"/>
        </w:rPr>
        <w:t xml:space="preserve">. </w:t>
      </w:r>
      <w:r w:rsidR="00AA5547" w:rsidRPr="002B3C2D">
        <w:rPr>
          <w:rFonts w:ascii="Times New Roman" w:eastAsia="Times New Roman" w:hAnsi="Times New Roman" w:cs="Times New Roman"/>
          <w:sz w:val="28"/>
          <w:szCs w:val="28"/>
          <w:bdr w:val="none" w:sz="0" w:space="0" w:color="auto" w:frame="1"/>
          <w:lang w:eastAsia="ru-RU" w:bidi="he-IL"/>
        </w:rPr>
        <w:t>Довести до Кінцевого бенефіціара наступні зобов’язання</w:t>
      </w:r>
      <w:r w:rsidRPr="002B3C2D">
        <w:rPr>
          <w:rFonts w:ascii="Times New Roman" w:eastAsia="Times New Roman" w:hAnsi="Times New Roman" w:cs="Times New Roman"/>
          <w:sz w:val="28"/>
          <w:szCs w:val="28"/>
          <w:bdr w:val="none" w:sz="0" w:space="0" w:color="auto" w:frame="1"/>
          <w:lang w:eastAsia="ru-RU" w:bidi="he-IL"/>
        </w:rPr>
        <w:t>, що Кінцевий бенефіціар зобов’язується:</w:t>
      </w:r>
    </w:p>
    <w:p w14:paraId="3AE57844" w14:textId="77777777" w:rsidR="0075338B" w:rsidRPr="002B3C2D" w:rsidRDefault="00273796">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121" w:name="n510"/>
      <w:bookmarkEnd w:id="121"/>
      <w:r w:rsidRPr="002B3C2D">
        <w:rPr>
          <w:rFonts w:ascii="Times New Roman" w:eastAsia="Times New Roman" w:hAnsi="Times New Roman" w:cs="Times New Roman"/>
          <w:sz w:val="28"/>
          <w:szCs w:val="28"/>
          <w:bdr w:val="none" w:sz="0" w:space="0" w:color="auto" w:frame="1"/>
          <w:lang w:eastAsia="ru-RU" w:bidi="he-IL"/>
        </w:rPr>
        <w:t>(а)</w:t>
      </w:r>
      <w:r w:rsidR="0075338B" w:rsidRPr="002B3C2D">
        <w:rPr>
          <w:rFonts w:ascii="Times New Roman" w:eastAsia="Times New Roman" w:hAnsi="Times New Roman" w:cs="Times New Roman"/>
          <w:sz w:val="28"/>
          <w:szCs w:val="28"/>
          <w:bdr w:val="none" w:sz="0" w:space="0" w:color="auto" w:frame="1"/>
          <w:lang w:eastAsia="ru-RU" w:bidi="he-IL"/>
        </w:rPr>
        <w:t xml:space="preserve"> не вступати в ділові стосунки з будь-яким Суб’єктом санкцій за Фінансовою угодою, або</w:t>
      </w:r>
    </w:p>
    <w:p w14:paraId="1043A47E" w14:textId="77777777" w:rsidR="0075338B" w:rsidRPr="002B3C2D" w:rsidRDefault="00273796" w:rsidP="0057172A">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122" w:name="n511"/>
      <w:bookmarkEnd w:id="122"/>
      <w:r w:rsidRPr="002B3C2D">
        <w:rPr>
          <w:rFonts w:ascii="Times New Roman" w:eastAsia="Times New Roman" w:hAnsi="Times New Roman" w:cs="Times New Roman"/>
          <w:sz w:val="28"/>
          <w:szCs w:val="28"/>
          <w:bdr w:val="none" w:sz="0" w:space="0" w:color="auto" w:frame="1"/>
          <w:lang w:eastAsia="ru-RU" w:bidi="he-IL"/>
        </w:rPr>
        <w:t>(б)</w:t>
      </w:r>
      <w:r w:rsidR="0075338B" w:rsidRPr="002B3C2D">
        <w:rPr>
          <w:rFonts w:ascii="Times New Roman" w:eastAsia="Times New Roman" w:hAnsi="Times New Roman" w:cs="Times New Roman"/>
          <w:sz w:val="28"/>
          <w:szCs w:val="28"/>
          <w:bdr w:val="none" w:sz="0" w:space="0" w:color="auto" w:frame="1"/>
          <w:lang w:eastAsia="ru-RU" w:bidi="he-IL"/>
        </w:rPr>
        <w:t xml:space="preserve"> не надавати ніякі кошти будь-якому Суб’єкту санкцій або на користь Суб’єкта санкцій прямо або опосередковано.</w:t>
      </w:r>
    </w:p>
    <w:p w14:paraId="0E0A3CCF" w14:textId="77777777" w:rsidR="00273796" w:rsidRPr="002B3C2D" w:rsidRDefault="00273796" w:rsidP="0057172A">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123" w:name="n576"/>
      <w:bookmarkEnd w:id="123"/>
      <w:r w:rsidRPr="002B3C2D">
        <w:rPr>
          <w:rFonts w:ascii="Times New Roman" w:eastAsia="Times New Roman" w:hAnsi="Times New Roman" w:cs="Times New Roman"/>
          <w:sz w:val="28"/>
          <w:szCs w:val="28"/>
          <w:bdr w:val="none" w:sz="0" w:space="0" w:color="auto" w:frame="1"/>
          <w:lang w:eastAsia="ru-RU" w:bidi="he-IL"/>
        </w:rPr>
        <w:t xml:space="preserve">(в) що </w:t>
      </w:r>
      <w:r w:rsidR="00AA5547" w:rsidRPr="002B3C2D">
        <w:rPr>
          <w:rFonts w:ascii="Times New Roman" w:eastAsia="Times New Roman" w:hAnsi="Times New Roman" w:cs="Times New Roman"/>
          <w:sz w:val="28"/>
          <w:szCs w:val="28"/>
          <w:bdr w:val="none" w:sz="0" w:space="0" w:color="auto" w:frame="1"/>
          <w:lang w:eastAsia="ru-RU" w:bidi="he-IL"/>
        </w:rPr>
        <w:t>Частина коштів Позики н</w:t>
      </w:r>
      <w:r w:rsidRPr="002B3C2D">
        <w:rPr>
          <w:rFonts w:ascii="Times New Roman" w:eastAsia="Times New Roman" w:hAnsi="Times New Roman" w:cs="Times New Roman"/>
          <w:sz w:val="28"/>
          <w:szCs w:val="28"/>
          <w:bdr w:val="none" w:sz="0" w:space="0" w:color="auto" w:frame="1"/>
          <w:lang w:eastAsia="ru-RU" w:bidi="he-IL"/>
        </w:rPr>
        <w:t xml:space="preserve">е буде використана для придбання землі у зв'язку з будь-яким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ом чи для інших цілей;</w:t>
      </w:r>
    </w:p>
    <w:p w14:paraId="39CB8C2B" w14:textId="77777777" w:rsidR="00273796" w:rsidRPr="002B3C2D" w:rsidRDefault="00273796" w:rsidP="0057172A">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124" w:name="n577"/>
      <w:bookmarkEnd w:id="124"/>
      <w:r w:rsidRPr="002B3C2D">
        <w:rPr>
          <w:rFonts w:ascii="Times New Roman" w:eastAsia="Times New Roman" w:hAnsi="Times New Roman" w:cs="Times New Roman"/>
          <w:sz w:val="28"/>
          <w:szCs w:val="28"/>
          <w:bdr w:val="none" w:sz="0" w:space="0" w:color="auto" w:frame="1"/>
          <w:lang w:eastAsia="ru-RU" w:bidi="he-IL"/>
        </w:rPr>
        <w:t>(г) що його платіжні зобов'язання за цією Угодою не підпадають під дію Боргової операції, Програми МВФ 2020 або будь-якої подібної реструктуризації боргу.</w:t>
      </w:r>
    </w:p>
    <w:p w14:paraId="50CD2596" w14:textId="77777777" w:rsidR="00273796" w:rsidRPr="002B3C2D" w:rsidRDefault="00273796" w:rsidP="00E41B6D">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lastRenderedPageBreak/>
        <w:t>6.1.</w:t>
      </w:r>
      <w:r w:rsidR="00D101E2" w:rsidRPr="002B3C2D">
        <w:rPr>
          <w:rFonts w:ascii="Times New Roman" w:eastAsia="Times New Roman" w:hAnsi="Times New Roman" w:cs="Times New Roman"/>
          <w:sz w:val="28"/>
          <w:szCs w:val="28"/>
          <w:bdr w:val="none" w:sz="0" w:space="0" w:color="auto" w:frame="1"/>
          <w:lang w:eastAsia="ru-RU" w:bidi="he-IL"/>
        </w:rPr>
        <w:t>3</w:t>
      </w:r>
      <w:r w:rsidR="00AA5547" w:rsidRPr="002B3C2D">
        <w:rPr>
          <w:rFonts w:ascii="Times New Roman" w:eastAsia="Times New Roman" w:hAnsi="Times New Roman" w:cs="Times New Roman"/>
          <w:sz w:val="28"/>
          <w:szCs w:val="28"/>
          <w:bdr w:val="none" w:sz="0" w:space="0" w:color="auto" w:frame="1"/>
          <w:lang w:eastAsia="ru-RU" w:bidi="he-IL"/>
        </w:rPr>
        <w:t>6</w:t>
      </w:r>
      <w:r w:rsidRPr="002B3C2D">
        <w:rPr>
          <w:rFonts w:ascii="Times New Roman" w:eastAsia="Times New Roman" w:hAnsi="Times New Roman" w:cs="Times New Roman"/>
          <w:sz w:val="28"/>
          <w:szCs w:val="28"/>
          <w:bdr w:val="none" w:sz="0" w:space="0" w:color="auto" w:frame="1"/>
          <w:lang w:eastAsia="ru-RU" w:bidi="he-IL"/>
        </w:rPr>
        <w:t>. Сприя</w:t>
      </w:r>
      <w:r w:rsidR="009D6C42" w:rsidRPr="002B3C2D">
        <w:rPr>
          <w:rFonts w:ascii="Times New Roman" w:eastAsia="Times New Roman" w:hAnsi="Times New Roman" w:cs="Times New Roman"/>
          <w:sz w:val="28"/>
          <w:szCs w:val="28"/>
          <w:bdr w:val="none" w:sz="0" w:space="0" w:color="auto" w:frame="1"/>
          <w:lang w:eastAsia="ru-RU" w:bidi="he-IL"/>
        </w:rPr>
        <w:t>ти</w:t>
      </w:r>
      <w:r w:rsidRPr="002B3C2D">
        <w:rPr>
          <w:rFonts w:ascii="Times New Roman" w:eastAsia="Times New Roman" w:hAnsi="Times New Roman" w:cs="Times New Roman"/>
          <w:sz w:val="28"/>
          <w:szCs w:val="28"/>
          <w:bdr w:val="none" w:sz="0" w:space="0" w:color="auto" w:frame="1"/>
          <w:lang w:eastAsia="ru-RU" w:bidi="he-IL"/>
        </w:rPr>
        <w:t xml:space="preserve"> місії Секретаріату Уповноваженого з прав людини України в зв’язку з його діяльністю з внутрішньо переміщеними особами в цілому і, зокрема, як це передбачено в Декларації про наміри, яку має підписати Секретаріат Уповноваженого з прав людини та ЄІБ на дату цієї Угоди або після неї.</w:t>
      </w:r>
    </w:p>
    <w:p w14:paraId="6927CEC5" w14:textId="77777777" w:rsidR="0075338B" w:rsidRPr="002B3C2D" w:rsidRDefault="0075338B">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125" w:name="n512"/>
      <w:bookmarkStart w:id="126" w:name="n513"/>
      <w:bookmarkStart w:id="127" w:name="n517"/>
      <w:bookmarkStart w:id="128" w:name="n518"/>
      <w:bookmarkEnd w:id="125"/>
      <w:bookmarkEnd w:id="126"/>
      <w:bookmarkEnd w:id="127"/>
      <w:bookmarkEnd w:id="128"/>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AA5547" w:rsidRPr="002B3C2D">
        <w:rPr>
          <w:rFonts w:ascii="Times New Roman" w:eastAsia="Times New Roman" w:hAnsi="Times New Roman" w:cs="Times New Roman"/>
          <w:sz w:val="28"/>
          <w:szCs w:val="28"/>
          <w:bdr w:val="none" w:sz="0" w:space="0" w:color="auto" w:frame="1"/>
          <w:lang w:eastAsia="ru-RU" w:bidi="he-IL"/>
        </w:rPr>
        <w:t>7</w:t>
      </w:r>
      <w:r w:rsidRPr="002B3C2D">
        <w:rPr>
          <w:rFonts w:ascii="Times New Roman" w:eastAsia="Times New Roman" w:hAnsi="Times New Roman" w:cs="Times New Roman"/>
          <w:sz w:val="28"/>
          <w:szCs w:val="28"/>
          <w:bdr w:val="none" w:sz="0" w:space="0" w:color="auto" w:frame="1"/>
          <w:lang w:eastAsia="ru-RU" w:bidi="he-IL"/>
        </w:rPr>
        <w:t xml:space="preserve">. Оприлюднювати на офіційному сайті </w:t>
      </w:r>
      <w:r w:rsidR="007D7D5F"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bdr w:val="none" w:sz="0" w:space="0" w:color="auto" w:frame="1"/>
          <w:lang w:eastAsia="ru-RU" w:bidi="he-IL"/>
        </w:rPr>
        <w:t xml:space="preserve"> </w:t>
      </w:r>
      <w:r w:rsidR="00F80F2A" w:rsidRPr="002B3C2D">
        <w:rPr>
          <w:rFonts w:ascii="Times New Roman" w:eastAsia="Times New Roman" w:hAnsi="Times New Roman" w:cs="Times New Roman"/>
          <w:sz w:val="28"/>
          <w:szCs w:val="28"/>
          <w:bdr w:val="none" w:sz="0" w:space="0" w:color="auto" w:frame="1"/>
          <w:lang w:eastAsia="ru-RU" w:bidi="he-IL"/>
        </w:rPr>
        <w:t xml:space="preserve">необхідну </w:t>
      </w:r>
      <w:r w:rsidRPr="002B3C2D">
        <w:rPr>
          <w:rFonts w:ascii="Times New Roman" w:eastAsia="Times New Roman" w:hAnsi="Times New Roman" w:cs="Times New Roman"/>
          <w:sz w:val="28"/>
          <w:szCs w:val="28"/>
          <w:bdr w:val="none" w:sz="0" w:space="0" w:color="auto" w:frame="1"/>
          <w:lang w:eastAsia="ru-RU" w:bidi="he-IL"/>
        </w:rPr>
        <w:t>інформацію щодо впрова</w:t>
      </w:r>
      <w:r w:rsidR="00392B9C" w:rsidRPr="002B3C2D">
        <w:rPr>
          <w:rFonts w:ascii="Times New Roman" w:eastAsia="Times New Roman" w:hAnsi="Times New Roman" w:cs="Times New Roman"/>
          <w:sz w:val="28"/>
          <w:szCs w:val="28"/>
          <w:bdr w:val="none" w:sz="0" w:space="0" w:color="auto" w:frame="1"/>
          <w:lang w:eastAsia="ru-RU" w:bidi="he-IL"/>
        </w:rPr>
        <w:t xml:space="preserve">дження та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F80F2A" w:rsidRPr="002B3C2D">
        <w:rPr>
          <w:rFonts w:ascii="Times New Roman" w:eastAsia="Times New Roman" w:hAnsi="Times New Roman" w:cs="Times New Roman"/>
          <w:sz w:val="28"/>
          <w:szCs w:val="28"/>
          <w:bdr w:val="none" w:sz="0" w:space="0" w:color="auto" w:frame="1"/>
          <w:lang w:eastAsia="ru-RU" w:bidi="he-IL"/>
        </w:rPr>
        <w:t>ів</w:t>
      </w:r>
      <w:r w:rsidRPr="002B3C2D">
        <w:rPr>
          <w:rFonts w:ascii="Times New Roman" w:eastAsia="Times New Roman" w:hAnsi="Times New Roman" w:cs="Times New Roman"/>
          <w:sz w:val="28"/>
          <w:szCs w:val="28"/>
          <w:bdr w:val="none" w:sz="0" w:space="0" w:color="auto" w:frame="1"/>
          <w:lang w:eastAsia="ru-RU" w:bidi="he-IL"/>
        </w:rPr>
        <w:t>.</w:t>
      </w:r>
    </w:p>
    <w:p w14:paraId="37344F42" w14:textId="77777777" w:rsidR="0075338B" w:rsidRPr="002B3C2D" w:rsidRDefault="0075338B">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6.1.</w:t>
      </w:r>
      <w:r w:rsidR="00D101E2" w:rsidRPr="002B3C2D">
        <w:rPr>
          <w:rFonts w:ascii="Times New Roman" w:eastAsia="Times New Roman" w:hAnsi="Times New Roman" w:cs="Times New Roman"/>
          <w:sz w:val="28"/>
          <w:szCs w:val="28"/>
          <w:bdr w:val="none" w:sz="0" w:space="0" w:color="auto" w:frame="1"/>
          <w:lang w:eastAsia="ru-RU" w:bidi="he-IL"/>
        </w:rPr>
        <w:t>3</w:t>
      </w:r>
      <w:r w:rsidR="00AA5547" w:rsidRPr="002B3C2D">
        <w:rPr>
          <w:rFonts w:ascii="Times New Roman" w:eastAsia="Times New Roman" w:hAnsi="Times New Roman" w:cs="Times New Roman"/>
          <w:sz w:val="28"/>
          <w:szCs w:val="28"/>
          <w:bdr w:val="none" w:sz="0" w:space="0" w:color="auto" w:frame="1"/>
          <w:lang w:eastAsia="ru-RU" w:bidi="he-IL"/>
        </w:rPr>
        <w:t>8</w:t>
      </w:r>
      <w:r w:rsidRPr="002B3C2D">
        <w:rPr>
          <w:rFonts w:ascii="Times New Roman" w:eastAsia="Times New Roman" w:hAnsi="Times New Roman" w:cs="Times New Roman"/>
          <w:sz w:val="28"/>
          <w:szCs w:val="28"/>
          <w:bdr w:val="none" w:sz="0" w:space="0" w:color="auto" w:frame="1"/>
          <w:lang w:eastAsia="ru-RU" w:bidi="he-IL"/>
        </w:rPr>
        <w:t>. Подавати обґрунтовані вимоги Мінфіну для належного виконання своїх зобов’язань за Фінансовою угодою та цією Угодою.</w:t>
      </w:r>
    </w:p>
    <w:p w14:paraId="6CD15BD5" w14:textId="1E4C0201" w:rsidR="005362E5" w:rsidRPr="002B3C2D" w:rsidRDefault="0075338B">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6.1.</w:t>
      </w:r>
      <w:r w:rsidR="00AA5547" w:rsidRPr="002B3C2D">
        <w:rPr>
          <w:rFonts w:ascii="Times New Roman" w:eastAsia="Times New Roman" w:hAnsi="Times New Roman" w:cs="Times New Roman"/>
          <w:sz w:val="28"/>
          <w:szCs w:val="28"/>
          <w:bdr w:val="none" w:sz="0" w:space="0" w:color="auto" w:frame="1"/>
          <w:lang w:eastAsia="ru-RU" w:bidi="he-IL"/>
        </w:rPr>
        <w:t>39</w:t>
      </w:r>
      <w:r w:rsidRPr="002B3C2D">
        <w:rPr>
          <w:rFonts w:ascii="Times New Roman" w:eastAsia="Times New Roman" w:hAnsi="Times New Roman" w:cs="Times New Roman"/>
          <w:sz w:val="28"/>
          <w:szCs w:val="28"/>
          <w:bdr w:val="none" w:sz="0" w:space="0" w:color="auto" w:frame="1"/>
          <w:lang w:eastAsia="ru-RU" w:bidi="he-IL"/>
        </w:rPr>
        <w:t xml:space="preserve">. </w:t>
      </w:r>
      <w:r w:rsidR="005362E5" w:rsidRPr="002B3C2D">
        <w:rPr>
          <w:rFonts w:ascii="Times New Roman" w:eastAsia="Times New Roman" w:hAnsi="Times New Roman" w:cs="Times New Roman"/>
          <w:sz w:val="28"/>
          <w:szCs w:val="28"/>
          <w:bdr w:val="none" w:sz="0" w:space="0" w:color="auto" w:frame="1"/>
          <w:lang w:eastAsia="ru-RU" w:bidi="he-IL"/>
        </w:rPr>
        <w:t>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направити Кінцевому бенефі</w:t>
      </w:r>
      <w:r w:rsidR="00A06EA2" w:rsidRPr="002B3C2D">
        <w:rPr>
          <w:rFonts w:ascii="Times New Roman" w:eastAsia="Times New Roman" w:hAnsi="Times New Roman" w:cs="Times New Roman"/>
          <w:sz w:val="28"/>
          <w:szCs w:val="28"/>
          <w:bdr w:val="none" w:sz="0" w:space="0" w:color="auto" w:frame="1"/>
          <w:lang w:eastAsia="ru-RU" w:bidi="he-IL"/>
        </w:rPr>
        <w:t>ці</w:t>
      </w:r>
      <w:r w:rsidR="005362E5" w:rsidRPr="002B3C2D">
        <w:rPr>
          <w:rFonts w:ascii="Times New Roman" w:eastAsia="Times New Roman" w:hAnsi="Times New Roman" w:cs="Times New Roman"/>
          <w:sz w:val="28"/>
          <w:szCs w:val="28"/>
          <w:bdr w:val="none" w:sz="0" w:space="0" w:color="auto" w:frame="1"/>
          <w:lang w:eastAsia="ru-RU" w:bidi="he-IL"/>
        </w:rPr>
        <w:t xml:space="preserve">ару письмове повідомлення про повернення коштів у визначеному </w:t>
      </w:r>
      <w:r w:rsidR="00E01EE5" w:rsidRPr="002B3C2D">
        <w:rPr>
          <w:rFonts w:ascii="Times New Roman" w:eastAsia="Times New Roman" w:hAnsi="Times New Roman" w:cs="Times New Roman"/>
          <w:sz w:val="28"/>
          <w:szCs w:val="28"/>
        </w:rPr>
        <w:t>Мінінфраструктури</w:t>
      </w:r>
      <w:r w:rsidR="00040851" w:rsidRPr="002B3C2D">
        <w:rPr>
          <w:rFonts w:ascii="Times New Roman" w:eastAsia="Times New Roman" w:hAnsi="Times New Roman" w:cs="Times New Roman"/>
          <w:sz w:val="28"/>
          <w:szCs w:val="28"/>
          <w:bdr w:val="none" w:sz="0" w:space="0" w:color="auto" w:frame="1"/>
          <w:lang w:eastAsia="ru-RU" w:bidi="he-IL"/>
        </w:rPr>
        <w:t xml:space="preserve"> та/або </w:t>
      </w:r>
      <w:r w:rsidR="005362E5" w:rsidRPr="002B3C2D">
        <w:rPr>
          <w:rFonts w:ascii="Times New Roman" w:eastAsia="Times New Roman" w:hAnsi="Times New Roman" w:cs="Times New Roman"/>
          <w:sz w:val="28"/>
          <w:szCs w:val="28"/>
          <w:bdr w:val="none" w:sz="0" w:space="0" w:color="auto" w:frame="1"/>
          <w:lang w:eastAsia="ru-RU" w:bidi="he-IL"/>
        </w:rPr>
        <w:t>Мінфіном розмірі та на вказаний Мінфіном рахунок.</w:t>
      </w:r>
    </w:p>
    <w:p w14:paraId="36BCF7CF" w14:textId="77777777" w:rsidR="0057172A" w:rsidRPr="002B3C2D" w:rsidRDefault="0057172A" w:rsidP="0057172A">
      <w:pPr>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6.1.40. У разі невиконання Кінцевим бенефіціаром зобов’язання щодо укладання договору про закупівлю робіт для реалізації Субпроєкту протягом одного року з моменту </w:t>
      </w:r>
      <w:r w:rsidRPr="002B3C2D">
        <w:rPr>
          <w:rFonts w:ascii="Times New Roman" w:hAnsi="Times New Roman" w:cs="Times New Roman"/>
          <w:sz w:val="28"/>
          <w:szCs w:val="28"/>
        </w:rPr>
        <w:t>виділення коштів для фінансування Субпроєкту</w:t>
      </w:r>
      <w:r w:rsidRPr="002B3C2D">
        <w:rPr>
          <w:rFonts w:ascii="Times New Roman" w:eastAsia="Times New Roman" w:hAnsi="Times New Roman" w:cs="Times New Roman"/>
          <w:sz w:val="28"/>
          <w:szCs w:val="28"/>
          <w:lang w:eastAsia="ru-RU"/>
        </w:rPr>
        <w:t xml:space="preserve">, </w:t>
      </w:r>
      <w:r w:rsidR="00E01EE5" w:rsidRPr="002B3C2D">
        <w:rPr>
          <w:rFonts w:ascii="Times New Roman" w:eastAsia="Times New Roman" w:hAnsi="Times New Roman" w:cs="Times New Roman"/>
          <w:sz w:val="28"/>
          <w:szCs w:val="28"/>
        </w:rPr>
        <w:t>Мінінфраструктури</w:t>
      </w:r>
      <w:r w:rsidR="00BE2746" w:rsidRPr="002B3C2D">
        <w:rPr>
          <w:rFonts w:ascii="Times New Roman" w:eastAsia="Times New Roman" w:hAnsi="Times New Roman" w:cs="Times New Roman"/>
          <w:sz w:val="28"/>
          <w:szCs w:val="28"/>
          <w:lang w:eastAsia="ru-RU"/>
        </w:rPr>
        <w:t xml:space="preserve"> може бути виключено з реалізації в рамках Програми з відновлення України</w:t>
      </w:r>
      <w:r w:rsidRPr="002B3C2D">
        <w:rPr>
          <w:rFonts w:ascii="Times New Roman" w:eastAsia="Times New Roman" w:hAnsi="Times New Roman" w:cs="Times New Roman"/>
          <w:sz w:val="28"/>
          <w:szCs w:val="28"/>
          <w:lang w:eastAsia="ru-RU"/>
        </w:rPr>
        <w:t xml:space="preserve">, про що письмово повідомити Кінцевого бенефіціара, Мінфін, ЄІБ, </w:t>
      </w:r>
      <w:r w:rsidR="00E97519" w:rsidRPr="002B3C2D">
        <w:rPr>
          <w:rFonts w:ascii="Times New Roman" w:eastAsia="Times New Roman" w:hAnsi="Times New Roman" w:cs="Times New Roman"/>
          <w:sz w:val="28"/>
          <w:szCs w:val="28"/>
          <w:lang w:eastAsia="ru-RU"/>
        </w:rPr>
        <w:t>та забезпечити перерозподіл коштів відповідної Частини коштів Позики на інший Субпроєкт іншого кінцевого бенефіціара</w:t>
      </w:r>
    </w:p>
    <w:p w14:paraId="0A7B9CBD" w14:textId="77777777" w:rsidR="0075338B" w:rsidRPr="002B3C2D" w:rsidRDefault="005362E5">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6.1.</w:t>
      </w:r>
      <w:r w:rsidR="0057172A" w:rsidRPr="002B3C2D">
        <w:rPr>
          <w:rFonts w:ascii="Times New Roman" w:eastAsia="Times New Roman" w:hAnsi="Times New Roman" w:cs="Times New Roman"/>
          <w:sz w:val="28"/>
          <w:szCs w:val="28"/>
          <w:bdr w:val="none" w:sz="0" w:space="0" w:color="auto" w:frame="1"/>
          <w:lang w:eastAsia="ru-RU" w:bidi="he-IL"/>
        </w:rPr>
        <w:t>41</w:t>
      </w:r>
      <w:r w:rsidRPr="002B3C2D">
        <w:rPr>
          <w:rFonts w:ascii="Times New Roman" w:eastAsia="Times New Roman" w:hAnsi="Times New Roman" w:cs="Times New Roman"/>
          <w:sz w:val="28"/>
          <w:szCs w:val="28"/>
          <w:bdr w:val="none" w:sz="0" w:space="0" w:color="auto" w:frame="1"/>
          <w:lang w:eastAsia="ru-RU" w:bidi="he-IL"/>
        </w:rPr>
        <w:t xml:space="preserve">. </w:t>
      </w:r>
      <w:r w:rsidR="0075338B" w:rsidRPr="002B3C2D">
        <w:rPr>
          <w:rFonts w:ascii="Times New Roman" w:eastAsia="Times New Roman" w:hAnsi="Times New Roman" w:cs="Times New Roman"/>
          <w:sz w:val="28"/>
          <w:szCs w:val="28"/>
          <w:bdr w:val="none" w:sz="0" w:space="0" w:color="auto" w:frame="1"/>
          <w:lang w:eastAsia="ru-RU" w:bidi="he-IL"/>
        </w:rPr>
        <w:t>Виконувати інші зобов’язання, визначені Фінансовою угодою та цією Угодою.</w:t>
      </w:r>
    </w:p>
    <w:p w14:paraId="4338BEA6" w14:textId="6CBB61BC" w:rsidR="00E616A7" w:rsidRPr="002B3C2D" w:rsidRDefault="00E616A7" w:rsidP="00E616A7">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6.1.42. Забезпечувати організацію проведення аудиту проекту відповідно до вимог пункту 41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w:t>
      </w:r>
      <w:r w:rsidR="00B70F35"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70.</w:t>
      </w:r>
    </w:p>
    <w:p w14:paraId="72F6C4C9" w14:textId="77777777" w:rsidR="00E96E65" w:rsidRPr="002B3C2D" w:rsidRDefault="00E96E65" w:rsidP="00FF0D7C">
      <w:pPr>
        <w:spacing w:after="0" w:line="240" w:lineRule="auto"/>
        <w:jc w:val="both"/>
        <w:rPr>
          <w:rFonts w:ascii="Times New Roman" w:eastAsia="Times New Roman" w:hAnsi="Times New Roman" w:cs="Times New Roman"/>
          <w:sz w:val="28"/>
          <w:szCs w:val="28"/>
          <w:lang w:eastAsia="ru-RU"/>
        </w:rPr>
      </w:pPr>
    </w:p>
    <w:p w14:paraId="7FE85517" w14:textId="64F5A61F" w:rsidR="00E56569" w:rsidRPr="002B3C2D" w:rsidRDefault="005928D8" w:rsidP="00DB6593">
      <w:pPr>
        <w:spacing w:after="0" w:line="320" w:lineRule="exact"/>
        <w:ind w:firstLine="567"/>
        <w:jc w:val="center"/>
        <w:rPr>
          <w:rFonts w:ascii="Times New Roman" w:hAnsi="Times New Roman" w:cs="Times New Roman"/>
          <w:b/>
          <w:sz w:val="28"/>
          <w:szCs w:val="28"/>
        </w:rPr>
      </w:pPr>
      <w:r w:rsidRPr="002B3C2D">
        <w:rPr>
          <w:rFonts w:ascii="Times New Roman" w:hAnsi="Times New Roman" w:cs="Times New Roman"/>
          <w:b/>
          <w:sz w:val="28"/>
          <w:szCs w:val="28"/>
        </w:rPr>
        <w:t xml:space="preserve">Стаття 7: Обов’язки </w:t>
      </w:r>
      <w:r w:rsidR="00FF0D7C" w:rsidRPr="002B3C2D">
        <w:rPr>
          <w:rFonts w:ascii="Times New Roman" w:hAnsi="Times New Roman" w:cs="Times New Roman"/>
          <w:b/>
          <w:sz w:val="28"/>
          <w:szCs w:val="28"/>
          <w:shd w:val="clear" w:color="auto" w:fill="FFFFFF"/>
        </w:rPr>
        <w:t xml:space="preserve">Власника </w:t>
      </w:r>
      <w:r w:rsidR="00556C41" w:rsidRPr="002B3C2D">
        <w:rPr>
          <w:rFonts w:ascii="Times New Roman" w:hAnsi="Times New Roman" w:cs="Times New Roman"/>
          <w:b/>
          <w:sz w:val="28"/>
          <w:szCs w:val="28"/>
          <w:shd w:val="clear" w:color="auto" w:fill="FFFFFF"/>
        </w:rPr>
        <w:t>об’єкта</w:t>
      </w:r>
      <w:r w:rsidR="00FF0D7C" w:rsidRPr="002B3C2D">
        <w:rPr>
          <w:rFonts w:ascii="Times New Roman" w:hAnsi="Times New Roman" w:cs="Times New Roman"/>
          <w:b/>
          <w:sz w:val="28"/>
          <w:szCs w:val="28"/>
          <w:shd w:val="clear" w:color="auto" w:fill="FFFFFF"/>
        </w:rPr>
        <w:t xml:space="preserve"> </w:t>
      </w:r>
    </w:p>
    <w:p w14:paraId="0F156026" w14:textId="3EF2D139" w:rsidR="007D6EF4" w:rsidRPr="002B3C2D" w:rsidRDefault="007D6EF4" w:rsidP="00980856">
      <w:pPr>
        <w:spacing w:after="0" w:line="320" w:lineRule="exact"/>
        <w:ind w:firstLine="567"/>
        <w:rPr>
          <w:rFonts w:ascii="Times New Roman" w:hAnsi="Times New Roman"/>
          <w:b/>
          <w:sz w:val="28"/>
          <w:szCs w:val="28"/>
        </w:rPr>
      </w:pPr>
      <w:r w:rsidRPr="002B3C2D">
        <w:rPr>
          <w:rFonts w:ascii="Times New Roman" w:hAnsi="Times New Roman"/>
          <w:b/>
          <w:sz w:val="28"/>
          <w:szCs w:val="28"/>
        </w:rPr>
        <w:t xml:space="preserve">7.1. Власник </w:t>
      </w:r>
      <w:r w:rsidR="00556C41" w:rsidRPr="002B3C2D">
        <w:rPr>
          <w:rFonts w:ascii="Times New Roman" w:hAnsi="Times New Roman"/>
          <w:b/>
          <w:sz w:val="28"/>
          <w:szCs w:val="28"/>
        </w:rPr>
        <w:t>об’єкта</w:t>
      </w:r>
      <w:r w:rsidRPr="002B3C2D">
        <w:rPr>
          <w:rFonts w:ascii="Times New Roman" w:hAnsi="Times New Roman"/>
          <w:b/>
          <w:sz w:val="28"/>
          <w:szCs w:val="28"/>
        </w:rPr>
        <w:t xml:space="preserve"> зобов’язаний:</w:t>
      </w:r>
    </w:p>
    <w:p w14:paraId="421650F8"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7.1.1. Надати Кінцевому бенефіціару та надавати у майбутньому протягом реалізації Субпроєкту всі уповноваження (шляхом видання відповідних рішень про визначення замовником, делегування повноважень, визначення права тощо, підписання актів приймання-передачі, договорів суперфіцію тощо) в частині реалізації Субпроєкту, в тому числі:</w:t>
      </w:r>
    </w:p>
    <w:p w14:paraId="6D2D18A7"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делегування повноважень замовника, кінцево</w:t>
      </w:r>
      <w:r w:rsidR="00D21005" w:rsidRPr="002B3C2D">
        <w:rPr>
          <w:rFonts w:ascii="Times New Roman" w:hAnsi="Times New Roman"/>
          <w:sz w:val="28"/>
          <w:szCs w:val="28"/>
        </w:rPr>
        <w:t xml:space="preserve">го бенефіціара, розпорядника </w:t>
      </w:r>
      <w:r w:rsidRPr="002B3C2D">
        <w:rPr>
          <w:rFonts w:ascii="Times New Roman" w:hAnsi="Times New Roman"/>
          <w:sz w:val="28"/>
          <w:szCs w:val="28"/>
        </w:rPr>
        <w:t>субвенції за місцевим бюджетом,</w:t>
      </w:r>
    </w:p>
    <w:p w14:paraId="7617A158"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передача проєктно-кошторисної документації,</w:t>
      </w:r>
    </w:p>
    <w:p w14:paraId="0395B5B8"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 надання права на забудову об’єкта, земельної ділянки, де реалізується Субпроєкт тощо. </w:t>
      </w:r>
    </w:p>
    <w:p w14:paraId="2168F3FD"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7.1.2. Належним чином виконувати свої зобов’язання за цією Угодою, дотримуватись вимог Фінансової угоди, виконувати всі вимоги та запити Мінфіну, </w:t>
      </w:r>
      <w:r w:rsidR="00E01EE5"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щодо реалізації Субпроєкту, включно, але не обмежуючись належною підготовкою необхідних супровідних документів.</w:t>
      </w:r>
    </w:p>
    <w:p w14:paraId="526507D4"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lastRenderedPageBreak/>
        <w:t xml:space="preserve">7.1.3. Надавати всі уповноваження Мінфіну та </w:t>
      </w:r>
      <w:r w:rsidR="00E01EE5" w:rsidRPr="002B3C2D">
        <w:rPr>
          <w:rFonts w:ascii="Times New Roman" w:eastAsia="Times New Roman" w:hAnsi="Times New Roman" w:cs="Times New Roman"/>
          <w:sz w:val="28"/>
          <w:szCs w:val="28"/>
        </w:rPr>
        <w:t>Мінінфраструктури</w:t>
      </w:r>
      <w:r w:rsidRPr="002B3C2D" w:rsidDel="00FD7F7C">
        <w:rPr>
          <w:rFonts w:ascii="Times New Roman" w:hAnsi="Times New Roman"/>
          <w:sz w:val="28"/>
          <w:szCs w:val="28"/>
        </w:rPr>
        <w:t xml:space="preserve"> </w:t>
      </w:r>
      <w:r w:rsidRPr="002B3C2D">
        <w:rPr>
          <w:rFonts w:ascii="Times New Roman" w:hAnsi="Times New Roman"/>
          <w:sz w:val="28"/>
          <w:szCs w:val="28"/>
        </w:rPr>
        <w:t xml:space="preserve">для здійснення ними своїх зобов’язань за цією Угодою та Фінансовою угодою щодо отримання інформації, документів, пояснень, проведення аудиту, моніторингу, перевірок, здійснення нагляду та контролю тощо. </w:t>
      </w:r>
    </w:p>
    <w:p w14:paraId="08EA1E78"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7.1.4. </w:t>
      </w:r>
      <w:r w:rsidR="0074658D" w:rsidRPr="002B3C2D">
        <w:rPr>
          <w:rFonts w:ascii="Times New Roman" w:hAnsi="Times New Roman"/>
          <w:sz w:val="28"/>
          <w:szCs w:val="28"/>
        </w:rPr>
        <w:t>В одноденний термін</w:t>
      </w:r>
      <w:r w:rsidRPr="002B3C2D">
        <w:rPr>
          <w:rFonts w:ascii="Times New Roman" w:hAnsi="Times New Roman"/>
          <w:sz w:val="28"/>
          <w:szCs w:val="28"/>
        </w:rPr>
        <w:t xml:space="preserve"> </w:t>
      </w:r>
      <w:r w:rsidR="00166766" w:rsidRPr="002B3C2D">
        <w:rPr>
          <w:rFonts w:ascii="Times New Roman" w:hAnsi="Times New Roman"/>
          <w:sz w:val="28"/>
          <w:szCs w:val="28"/>
        </w:rPr>
        <w:t xml:space="preserve">письмово повідомляти </w:t>
      </w:r>
      <w:r w:rsidRPr="002B3C2D">
        <w:rPr>
          <w:rFonts w:ascii="Times New Roman" w:hAnsi="Times New Roman"/>
          <w:sz w:val="28"/>
          <w:szCs w:val="28"/>
        </w:rPr>
        <w:t xml:space="preserve">Мінфін та </w:t>
      </w:r>
      <w:r w:rsidR="00E01EE5" w:rsidRPr="002B3C2D">
        <w:rPr>
          <w:rFonts w:ascii="Times New Roman" w:eastAsia="Times New Roman" w:hAnsi="Times New Roman" w:cs="Times New Roman"/>
          <w:sz w:val="28"/>
          <w:szCs w:val="28"/>
        </w:rPr>
        <w:t>Мінінфраструктури</w:t>
      </w:r>
      <w:r w:rsidRPr="002B3C2D" w:rsidDel="00FD7F7C">
        <w:rPr>
          <w:rFonts w:ascii="Times New Roman" w:hAnsi="Times New Roman"/>
          <w:sz w:val="28"/>
          <w:szCs w:val="28"/>
        </w:rPr>
        <w:t xml:space="preserve"> </w:t>
      </w:r>
      <w:r w:rsidRPr="002B3C2D">
        <w:rPr>
          <w:rFonts w:ascii="Times New Roman" w:hAnsi="Times New Roman"/>
          <w:sz w:val="28"/>
          <w:szCs w:val="28"/>
        </w:rPr>
        <w:t xml:space="preserve">про невиконання, або існування реальних ризиків невиконання будь-якого зобов’язання з реалізації Субпроєкту, виконання цієї Угоди. </w:t>
      </w:r>
    </w:p>
    <w:p w14:paraId="189F9BE4" w14:textId="04514902"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7.1.5. Для забезпечення виконання зобов’язань за Фінансовою угодою, беззастережно виконувати всі нормативно-</w:t>
      </w:r>
      <w:r w:rsidR="00042562" w:rsidRPr="002B3C2D">
        <w:rPr>
          <w:rFonts w:ascii="Times New Roman" w:hAnsi="Times New Roman"/>
          <w:sz w:val="28"/>
          <w:szCs w:val="28"/>
        </w:rPr>
        <w:t>розпорядчих</w:t>
      </w:r>
      <w:r w:rsidRPr="002B3C2D">
        <w:rPr>
          <w:rFonts w:ascii="Times New Roman" w:hAnsi="Times New Roman"/>
          <w:sz w:val="28"/>
          <w:szCs w:val="28"/>
        </w:rPr>
        <w:t xml:space="preserve"> та інші акти </w:t>
      </w:r>
      <w:r w:rsidR="00E01EE5"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щодо реалізації Субпроєкту, процедури закупівель тощо, вимоги </w:t>
      </w:r>
      <w:r w:rsidR="00E01EE5"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щодо реалізації, моніторингу, контролю та аудиту Субпроєкту, допуску спеціалістів та консультантів ЄІБ, Мінфіну та </w:t>
      </w:r>
      <w:r w:rsidR="00E01EE5"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на об’єкти, де реалізується Субпроєкт, до фінансової, технічної та юридичної документації Субпроєкту тощо.</w:t>
      </w:r>
    </w:p>
    <w:p w14:paraId="3E2C3971" w14:textId="3D6A8846"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7.1.6. Усувати, прийнятним для ЄІБ, Мінфіну та </w:t>
      </w:r>
      <w:r w:rsidR="00E01EE5" w:rsidRPr="002B3C2D">
        <w:rPr>
          <w:rFonts w:ascii="Times New Roman" w:eastAsia="Times New Roman" w:hAnsi="Times New Roman" w:cs="Times New Roman"/>
          <w:sz w:val="28"/>
          <w:szCs w:val="28"/>
        </w:rPr>
        <w:t>Мінінфраструктури</w:t>
      </w:r>
      <w:r w:rsidRPr="002B3C2D" w:rsidDel="00FD7F7C">
        <w:rPr>
          <w:rFonts w:ascii="Times New Roman" w:hAnsi="Times New Roman"/>
          <w:sz w:val="28"/>
          <w:szCs w:val="28"/>
        </w:rPr>
        <w:t xml:space="preserve"> </w:t>
      </w:r>
      <w:r w:rsidRPr="002B3C2D">
        <w:rPr>
          <w:rFonts w:ascii="Times New Roman" w:hAnsi="Times New Roman"/>
          <w:sz w:val="28"/>
          <w:szCs w:val="28"/>
        </w:rPr>
        <w:t>чином, та у встановлені ними строки будь-які недоліки, помилки, упущення або порушення, виявлені у зв’язку з реалізацією Субпроєкту.</w:t>
      </w:r>
    </w:p>
    <w:p w14:paraId="41A4860F"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7.1.7. 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5FB7B767"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7.1.8. Дотримуватись усіх законів, нормативно-правових та інших актів, дія яких поширюється на нього або на Субпроєкт, коли їх недотримання спричиняє або, ймовірно, спричинить </w:t>
      </w:r>
      <w:r w:rsidRPr="002B3C2D">
        <w:rPr>
          <w:rFonts w:ascii="Times New Roman" w:hAnsi="Times New Roman"/>
          <w:sz w:val="28"/>
          <w:szCs w:val="28"/>
          <w:bdr w:val="none" w:sz="0" w:space="0" w:color="auto" w:frame="1"/>
          <w:lang w:bidi="he-IL"/>
        </w:rPr>
        <w:t>істотну</w:t>
      </w:r>
      <w:r w:rsidRPr="002B3C2D">
        <w:rPr>
          <w:rFonts w:ascii="Times New Roman" w:hAnsi="Times New Roman"/>
          <w:sz w:val="28"/>
          <w:szCs w:val="28"/>
        </w:rPr>
        <w:t xml:space="preserve"> несприятливу зміну. </w:t>
      </w:r>
    </w:p>
    <w:p w14:paraId="2603CEF9"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7.1.9. Не брати участі і не уповноважувати та не дозволяти будь-якому суб’єкту, що діє від його імені, брати участь у будь-якій Забороненій поведінці у зв’язку з Субпроєктом чи процедурою закупівель за Субпроєктом або будь-якою транзакцією, передбаченою Фінансовою угодою.</w:t>
      </w:r>
    </w:p>
    <w:p w14:paraId="7B27F727"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7.1.10.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4741850F" w14:textId="77777777" w:rsidR="007D6EF4" w:rsidRPr="002B3C2D" w:rsidRDefault="007D6EF4" w:rsidP="00980856">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2B3C2D">
        <w:rPr>
          <w:rFonts w:ascii="Times New Roman" w:hAnsi="Times New Roman"/>
          <w:sz w:val="28"/>
          <w:szCs w:val="28"/>
        </w:rPr>
        <w:t xml:space="preserve">7.1.11. </w:t>
      </w:r>
      <w:r w:rsidRPr="002B3C2D">
        <w:rPr>
          <w:rFonts w:ascii="Times New Roman" w:hAnsi="Times New Roman"/>
          <w:sz w:val="28"/>
          <w:szCs w:val="28"/>
          <w:bdr w:val="none" w:sz="0" w:space="0" w:color="auto" w:frame="1"/>
          <w:lang w:eastAsia="ru-RU" w:bidi="he-IL"/>
        </w:rPr>
        <w:t>Не вступати в ділові стосунки з будь-якою особою, до якої застосовуються спеціальні економічні та інші обмежувальні заходи відповідно до</w:t>
      </w:r>
      <w:r w:rsidRPr="002B3C2D" w:rsidDel="00F27E43">
        <w:rPr>
          <w:rFonts w:ascii="Times New Roman" w:hAnsi="Times New Roman"/>
          <w:sz w:val="28"/>
          <w:szCs w:val="28"/>
          <w:bdr w:val="none" w:sz="0" w:space="0" w:color="auto" w:frame="1"/>
          <w:lang w:eastAsia="ru-RU" w:bidi="he-IL"/>
        </w:rPr>
        <w:t xml:space="preserve"> </w:t>
      </w:r>
      <w:r w:rsidRPr="002B3C2D">
        <w:rPr>
          <w:rFonts w:ascii="Times New Roman" w:hAnsi="Times New Roman"/>
          <w:sz w:val="28"/>
          <w:szCs w:val="28"/>
          <w:bdr w:val="none" w:sz="0" w:space="0" w:color="auto" w:frame="1"/>
          <w:lang w:eastAsia="ru-RU" w:bidi="he-IL"/>
        </w:rPr>
        <w:t>Фінансової угоди;</w:t>
      </w:r>
    </w:p>
    <w:p w14:paraId="379A6DE3" w14:textId="77777777" w:rsidR="007D6EF4" w:rsidRPr="002B3C2D" w:rsidRDefault="007D6EF4" w:rsidP="00980856">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2B3C2D">
        <w:rPr>
          <w:rFonts w:ascii="Times New Roman" w:hAnsi="Times New Roman"/>
          <w:sz w:val="28"/>
          <w:szCs w:val="28"/>
          <w:bdr w:val="none" w:sz="0" w:space="0" w:color="auto" w:frame="1"/>
          <w:lang w:eastAsia="ru-RU" w:bidi="he-IL"/>
        </w:rPr>
        <w:t>не надавати кошти прямо або опосередковано будь-якій особі, до якої застосовуються спеціальні економічні та інші обмежувальні заходи відповідно до</w:t>
      </w:r>
      <w:r w:rsidRPr="002B3C2D" w:rsidDel="00F27E43">
        <w:rPr>
          <w:rFonts w:ascii="Times New Roman" w:hAnsi="Times New Roman"/>
          <w:sz w:val="28"/>
          <w:szCs w:val="28"/>
          <w:bdr w:val="none" w:sz="0" w:space="0" w:color="auto" w:frame="1"/>
          <w:lang w:eastAsia="ru-RU" w:bidi="he-IL"/>
        </w:rPr>
        <w:t xml:space="preserve"> </w:t>
      </w:r>
      <w:r w:rsidRPr="002B3C2D">
        <w:rPr>
          <w:rFonts w:ascii="Times New Roman" w:hAnsi="Times New Roman"/>
          <w:sz w:val="28"/>
          <w:szCs w:val="28"/>
          <w:bdr w:val="none" w:sz="0" w:space="0" w:color="auto" w:frame="1"/>
          <w:lang w:eastAsia="ru-RU" w:bidi="he-IL"/>
        </w:rPr>
        <w:t>Фінансової угоди;</w:t>
      </w:r>
    </w:p>
    <w:p w14:paraId="3A766459" w14:textId="1C449457"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bdr w:val="none" w:sz="0" w:space="0" w:color="auto" w:frame="1"/>
          <w:lang w:eastAsia="ru-RU" w:bidi="he-IL"/>
        </w:rPr>
        <w:t>дотримуватися вимог законодавства України щодо заборони здійснювати операції з будь-якими особами, до яких застосовуються спеціальні економічні та інші обмежувальні заходи відповідно до </w:t>
      </w:r>
      <w:hyperlink r:id="rId10" w:tgtFrame="_blank" w:history="1">
        <w:r w:rsidRPr="002B3C2D">
          <w:rPr>
            <w:rFonts w:ascii="Times New Roman" w:hAnsi="Times New Roman"/>
            <w:sz w:val="28"/>
            <w:szCs w:val="28"/>
            <w:bdr w:val="none" w:sz="0" w:space="0" w:color="auto" w:frame="1"/>
            <w:lang w:eastAsia="ru-RU" w:bidi="he-IL"/>
          </w:rPr>
          <w:t>Закону України</w:t>
        </w:r>
      </w:hyperlink>
      <w:r w:rsidRPr="002B3C2D">
        <w:rPr>
          <w:rFonts w:ascii="Times New Roman" w:hAnsi="Times New Roman"/>
          <w:sz w:val="28"/>
          <w:szCs w:val="28"/>
          <w:bdr w:val="none" w:sz="0" w:space="0" w:color="auto" w:frame="1"/>
          <w:lang w:eastAsia="ru-RU" w:bidi="he-IL"/>
        </w:rPr>
        <w:t> “Про санкції”, та не надавати кошти прямо або опосередковано будь-яким особам, до яких застосовуються зазначені заходи.</w:t>
      </w:r>
    </w:p>
    <w:p w14:paraId="6AF47DBA" w14:textId="77777777"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rPr>
        <w:t xml:space="preserve">7.1.12. Надавати Мінфіну та </w:t>
      </w:r>
      <w:r w:rsidR="0038701E" w:rsidRPr="002B3C2D">
        <w:rPr>
          <w:rFonts w:ascii="Times New Roman" w:eastAsia="Times New Roman" w:hAnsi="Times New Roman" w:cs="Times New Roman"/>
          <w:sz w:val="28"/>
          <w:szCs w:val="28"/>
        </w:rPr>
        <w:t>Мінінфраструктури</w:t>
      </w:r>
      <w:r w:rsidRPr="002B3C2D" w:rsidDel="00B91DA8">
        <w:rPr>
          <w:rFonts w:ascii="Times New Roman" w:hAnsi="Times New Roman"/>
          <w:sz w:val="28"/>
          <w:szCs w:val="28"/>
        </w:rPr>
        <w:t xml:space="preserve"> </w:t>
      </w:r>
      <w:r w:rsidRPr="002B3C2D">
        <w:rPr>
          <w:rFonts w:ascii="Times New Roman" w:hAnsi="Times New Roman"/>
          <w:sz w:val="28"/>
          <w:szCs w:val="28"/>
        </w:rPr>
        <w:t xml:space="preserve">необхідну інформацію, документи і звіти, які вони вимагатимуть у своїх письмових запитах, пов’язаних з цією Угодою, та вчасно інформувати Мінфін та </w:t>
      </w:r>
      <w:r w:rsidR="001A7EE4"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про будь-</w:t>
      </w:r>
      <w:r w:rsidRPr="002B3C2D">
        <w:rPr>
          <w:rFonts w:ascii="Times New Roman" w:hAnsi="Times New Roman"/>
          <w:sz w:val="28"/>
          <w:szCs w:val="28"/>
        </w:rPr>
        <w:lastRenderedPageBreak/>
        <w:t xml:space="preserve">які події чи обставини, що перешкоджають або можуть завдати шкоди здійсненню Субпроєкту. </w:t>
      </w:r>
    </w:p>
    <w:p w14:paraId="408828C7"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7.1.13. Реалізовувати свої права та виконувати свої обов’язки в рамках Субпроєкту таким чином, щоб забезпечити захист інтересів Держави, Мінфіну та </w:t>
      </w:r>
      <w:r w:rsidR="0038701E"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сприяти виконанню положень Фінансової угоди та досягненню цілей, для яких надається Частина коштів Позики. </w:t>
      </w:r>
    </w:p>
    <w:p w14:paraId="42913CD3" w14:textId="01B4FB10"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7.1.14. Інформувати Мінфін та </w:t>
      </w:r>
      <w:r w:rsidR="0038701E"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про вчинення правочинів, які можуть мати вплив на реалізацію Субпроєкту, </w:t>
      </w:r>
      <w:r w:rsidR="008952CA" w:rsidRPr="002B3C2D">
        <w:rPr>
          <w:rFonts w:ascii="Times New Roman" w:hAnsi="Times New Roman"/>
          <w:sz w:val="28"/>
          <w:szCs w:val="28"/>
        </w:rPr>
        <w:t xml:space="preserve">протягом </w:t>
      </w:r>
      <w:r w:rsidR="00592FC9" w:rsidRPr="002B3C2D">
        <w:rPr>
          <w:rFonts w:ascii="Times New Roman" w:hAnsi="Times New Roman"/>
          <w:sz w:val="28"/>
          <w:szCs w:val="28"/>
        </w:rPr>
        <w:t>5 (</w:t>
      </w:r>
      <w:r w:rsidR="001814D3" w:rsidRPr="002B3C2D">
        <w:rPr>
          <w:rFonts w:ascii="Times New Roman" w:hAnsi="Times New Roman"/>
          <w:sz w:val="28"/>
          <w:szCs w:val="28"/>
        </w:rPr>
        <w:t>п’яти</w:t>
      </w:r>
      <w:r w:rsidR="00592FC9" w:rsidRPr="002B3C2D">
        <w:rPr>
          <w:rFonts w:ascii="Times New Roman" w:hAnsi="Times New Roman"/>
          <w:sz w:val="28"/>
          <w:szCs w:val="28"/>
        </w:rPr>
        <w:t>)</w:t>
      </w:r>
      <w:r w:rsidR="001814D3" w:rsidRPr="002B3C2D">
        <w:rPr>
          <w:rFonts w:ascii="Times New Roman" w:hAnsi="Times New Roman"/>
          <w:sz w:val="28"/>
          <w:szCs w:val="28"/>
        </w:rPr>
        <w:t xml:space="preserve"> </w:t>
      </w:r>
      <w:r w:rsidR="008952CA" w:rsidRPr="002B3C2D">
        <w:rPr>
          <w:rFonts w:ascii="Times New Roman" w:hAnsi="Times New Roman"/>
          <w:sz w:val="28"/>
          <w:szCs w:val="28"/>
        </w:rPr>
        <w:t>робочих днів</w:t>
      </w:r>
      <w:r w:rsidRPr="002B3C2D">
        <w:rPr>
          <w:rFonts w:ascii="Times New Roman" w:hAnsi="Times New Roman"/>
          <w:sz w:val="28"/>
          <w:szCs w:val="28"/>
        </w:rPr>
        <w:t xml:space="preserve"> з дня їх вчинення. </w:t>
      </w:r>
    </w:p>
    <w:p w14:paraId="58D73F05"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7.1.15. Не передавати своїх прав та обов’язків за цією Угодою третім особам. </w:t>
      </w:r>
    </w:p>
    <w:p w14:paraId="549990E3"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 xml:space="preserve">7.1.16. Надати Мінфіну та </w:t>
      </w:r>
      <w:r w:rsidR="0038701E"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письмове підтвердження відсутності будь-якого подвійного фінансування ЄІБ одних і тих же компонентів Субпроєкту згідно з цією Фінансовою угодою або іншими угодами з ЄІБ, або за рахунок інших коштів, наданих іншими донорами. </w:t>
      </w:r>
    </w:p>
    <w:p w14:paraId="225827CA"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Для уникнення непорозуміння це зобов’язання:</w:t>
      </w:r>
    </w:p>
    <w:p w14:paraId="2AFB2343" w14:textId="77777777"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rPr>
        <w:t xml:space="preserve">(А) не забороняє будь-яке </w:t>
      </w:r>
      <w:r w:rsidRPr="002B3C2D">
        <w:rPr>
          <w:rFonts w:ascii="Times New Roman" w:hAnsi="Times New Roman"/>
          <w:sz w:val="28"/>
          <w:szCs w:val="28"/>
          <w:bdr w:val="none" w:sz="0" w:space="0" w:color="auto" w:frame="1"/>
          <w:lang w:bidi="he-IL"/>
        </w:rPr>
        <w:t xml:space="preserve">співфінансування </w:t>
      </w:r>
      <w:r w:rsidRPr="002B3C2D">
        <w:rPr>
          <w:rFonts w:ascii="Times New Roman" w:hAnsi="Times New Roman"/>
          <w:sz w:val="28"/>
          <w:szCs w:val="28"/>
        </w:rPr>
        <w:t xml:space="preserve">Субпроєкту іншими донорами або фінансування </w:t>
      </w:r>
      <w:r w:rsidR="0038701E"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інших компонентів будь-якого Субпроєкту;</w:t>
      </w:r>
    </w:p>
    <w:p w14:paraId="7F8481A0"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(Б) не застосовується до поєднання грантів від донорів із коштами ЄІБ, про які ЄІБ був повідомлений і які були обґрунтовані прийнятним для ЄІБ чином.</w:t>
      </w:r>
    </w:p>
    <w:p w14:paraId="196DD17C" w14:textId="77777777"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rPr>
        <w:t xml:space="preserve">7.1.17. Вжити необхідних та достатніх заходів для забезпечення наявності коштів у тій частині, що не покривається Частиною коштів Позики або забезпечити </w:t>
      </w:r>
      <w:r w:rsidRPr="002B3C2D">
        <w:rPr>
          <w:rFonts w:ascii="Times New Roman" w:hAnsi="Times New Roman"/>
          <w:sz w:val="28"/>
          <w:szCs w:val="28"/>
          <w:bdr w:val="none" w:sz="0" w:space="0" w:color="auto" w:frame="1"/>
          <w:lang w:bidi="he-IL"/>
        </w:rPr>
        <w:t xml:space="preserve">співфінансування </w:t>
      </w:r>
      <w:r w:rsidRPr="002B3C2D">
        <w:rPr>
          <w:rFonts w:ascii="Times New Roman" w:hAnsi="Times New Roman"/>
          <w:sz w:val="28"/>
          <w:szCs w:val="28"/>
        </w:rPr>
        <w:t>Субпроєкту за власний рахунок.</w:t>
      </w:r>
    </w:p>
    <w:p w14:paraId="250A4D5A" w14:textId="77777777"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rPr>
        <w:t>7.1.</w:t>
      </w:r>
      <w:r w:rsidR="00AA5547" w:rsidRPr="002B3C2D">
        <w:rPr>
          <w:rFonts w:ascii="Times New Roman" w:hAnsi="Times New Roman"/>
          <w:sz w:val="28"/>
          <w:szCs w:val="28"/>
        </w:rPr>
        <w:t>18</w:t>
      </w:r>
      <w:r w:rsidRPr="002B3C2D">
        <w:rPr>
          <w:rFonts w:ascii="Times New Roman" w:hAnsi="Times New Roman"/>
          <w:sz w:val="28"/>
          <w:szCs w:val="28"/>
        </w:rPr>
        <w:t>. На вимогу Мінфіну</w:t>
      </w:r>
      <w:r w:rsidR="00AB3091" w:rsidRPr="002B3C2D">
        <w:rPr>
          <w:rFonts w:ascii="Times New Roman" w:hAnsi="Times New Roman"/>
          <w:sz w:val="28"/>
          <w:szCs w:val="28"/>
        </w:rPr>
        <w:t xml:space="preserve">, </w:t>
      </w:r>
      <w:r w:rsidR="00317CF1" w:rsidRPr="002B3C2D">
        <w:rPr>
          <w:rFonts w:ascii="Times New Roman" w:eastAsia="Times New Roman" w:hAnsi="Times New Roman" w:cs="Times New Roman"/>
          <w:sz w:val="28"/>
          <w:szCs w:val="28"/>
        </w:rPr>
        <w:t>Мінінфраструктури</w:t>
      </w:r>
      <w:r w:rsidRPr="002B3C2D">
        <w:rPr>
          <w:rFonts w:ascii="Times New Roman" w:hAnsi="Times New Roman"/>
          <w:sz w:val="28"/>
          <w:szCs w:val="28"/>
        </w:rPr>
        <w:t xml:space="preserve"> повернути </w:t>
      </w:r>
      <w:r w:rsidRPr="002B3C2D">
        <w:rPr>
          <w:rFonts w:ascii="Times New Roman" w:hAnsi="Times New Roman"/>
          <w:sz w:val="28"/>
          <w:szCs w:val="28"/>
          <w:bdr w:val="none" w:sz="0" w:space="0" w:color="auto" w:frame="1"/>
          <w:lang w:bidi="he-IL"/>
        </w:rPr>
        <w:t>Частину</w:t>
      </w:r>
      <w:r w:rsidRPr="002B3C2D">
        <w:rPr>
          <w:rFonts w:ascii="Times New Roman" w:hAnsi="Times New Roman"/>
          <w:sz w:val="28"/>
          <w:szCs w:val="28"/>
        </w:rPr>
        <w:t xml:space="preserve"> коштів </w:t>
      </w:r>
      <w:r w:rsidRPr="002B3C2D">
        <w:rPr>
          <w:rFonts w:ascii="Times New Roman" w:hAnsi="Times New Roman"/>
          <w:sz w:val="28"/>
          <w:szCs w:val="28"/>
          <w:bdr w:val="none" w:sz="0" w:space="0" w:color="auto" w:frame="1"/>
          <w:lang w:bidi="he-IL"/>
        </w:rPr>
        <w:t>Позики</w:t>
      </w:r>
      <w:r w:rsidRPr="002B3C2D">
        <w:rPr>
          <w:rFonts w:ascii="Times New Roman" w:hAnsi="Times New Roman"/>
          <w:sz w:val="28"/>
          <w:szCs w:val="28"/>
        </w:rPr>
        <w:t xml:space="preserve"> і сплатити відсотки, комісійні та інші нарахування ЄІБ до сплати, відповідно до Фінансової угоди, у випадках нецільового використання Частини коштів Позики за Субпроєктом та у разі їх неповернення та/або несплати Кінцевим бенефіціаром, а також у разі невиконання положень пунктів 7.1.</w:t>
      </w:r>
      <w:r w:rsidR="00AA5547" w:rsidRPr="002B3C2D">
        <w:rPr>
          <w:rFonts w:ascii="Times New Roman" w:hAnsi="Times New Roman"/>
          <w:sz w:val="28"/>
          <w:szCs w:val="28"/>
        </w:rPr>
        <w:t>20</w:t>
      </w:r>
      <w:r w:rsidRPr="002B3C2D">
        <w:rPr>
          <w:rFonts w:ascii="Times New Roman" w:hAnsi="Times New Roman"/>
          <w:sz w:val="28"/>
          <w:szCs w:val="28"/>
        </w:rPr>
        <w:t>, 7.1.</w:t>
      </w:r>
      <w:r w:rsidR="00AA5547" w:rsidRPr="002B3C2D">
        <w:rPr>
          <w:rFonts w:ascii="Times New Roman" w:hAnsi="Times New Roman"/>
          <w:sz w:val="28"/>
          <w:szCs w:val="28"/>
        </w:rPr>
        <w:t xml:space="preserve">21 </w:t>
      </w:r>
      <w:r w:rsidRPr="002B3C2D">
        <w:rPr>
          <w:rFonts w:ascii="Times New Roman" w:hAnsi="Times New Roman"/>
          <w:sz w:val="28"/>
          <w:szCs w:val="28"/>
        </w:rPr>
        <w:t>цієї Угоди.</w:t>
      </w:r>
    </w:p>
    <w:p w14:paraId="17463E3B" w14:textId="41E17C38" w:rsidR="007D6EF4" w:rsidRPr="002B3C2D" w:rsidRDefault="007D6EF4" w:rsidP="00980856">
      <w:pPr>
        <w:spacing w:after="0" w:line="320" w:lineRule="exact"/>
        <w:ind w:firstLine="567"/>
        <w:jc w:val="both"/>
        <w:textAlignment w:val="baseline"/>
        <w:rPr>
          <w:rFonts w:ascii="Times New Roman" w:hAnsi="Times New Roman"/>
          <w:sz w:val="28"/>
          <w:szCs w:val="28"/>
          <w:bdr w:val="none" w:sz="0" w:space="0" w:color="auto" w:frame="1"/>
        </w:rPr>
      </w:pPr>
      <w:r w:rsidRPr="002B3C2D">
        <w:rPr>
          <w:rFonts w:ascii="Times New Roman" w:hAnsi="Times New Roman"/>
          <w:sz w:val="28"/>
          <w:szCs w:val="28"/>
          <w:bdr w:val="none" w:sz="0" w:space="0" w:color="auto" w:frame="1"/>
        </w:rPr>
        <w:t>У разі недотримання Кінцевим бенефіціаром</w:t>
      </w:r>
      <w:r w:rsidR="0038701E" w:rsidRPr="002B3C2D">
        <w:rPr>
          <w:rFonts w:ascii="Times New Roman" w:hAnsi="Times New Roman"/>
          <w:sz w:val="28"/>
          <w:szCs w:val="28"/>
          <w:bdr w:val="none" w:sz="0" w:space="0" w:color="auto" w:frame="1"/>
        </w:rPr>
        <w:t xml:space="preserve"> </w:t>
      </w:r>
      <w:r w:rsidRPr="002B3C2D">
        <w:rPr>
          <w:rFonts w:ascii="Times New Roman" w:hAnsi="Times New Roman"/>
          <w:sz w:val="28"/>
          <w:szCs w:val="28"/>
          <w:bdr w:val="none" w:sz="0" w:space="0" w:color="auto" w:frame="1"/>
        </w:rPr>
        <w:t>Фінансової угоди, цієї Угоди, Порядку та умов надання субвенції</w:t>
      </w:r>
      <w:r w:rsidR="009D7744" w:rsidRPr="002B3C2D">
        <w:rPr>
          <w:rFonts w:ascii="Times New Roman" w:hAnsi="Times New Roman"/>
          <w:sz w:val="28"/>
          <w:szCs w:val="28"/>
          <w:bdr w:val="none" w:sz="0" w:space="0" w:color="auto" w:frame="1"/>
        </w:rPr>
        <w:t xml:space="preserve"> та інших </w:t>
      </w:r>
      <w:r w:rsidR="00637C89" w:rsidRPr="002B3C2D">
        <w:rPr>
          <w:rFonts w:ascii="Times New Roman" w:hAnsi="Times New Roman"/>
          <w:sz w:val="28"/>
          <w:szCs w:val="28"/>
          <w:bdr w:val="none" w:sz="0" w:space="0" w:color="auto" w:frame="1"/>
        </w:rPr>
        <w:t xml:space="preserve">нормативно-правових </w:t>
      </w:r>
      <w:r w:rsidR="009D7744" w:rsidRPr="002B3C2D">
        <w:rPr>
          <w:rFonts w:ascii="Times New Roman" w:hAnsi="Times New Roman"/>
          <w:sz w:val="28"/>
          <w:szCs w:val="28"/>
          <w:bdr w:val="none" w:sz="0" w:space="0" w:color="auto" w:frame="1"/>
        </w:rPr>
        <w:t>актів</w:t>
      </w:r>
      <w:r w:rsidR="00D51578" w:rsidRPr="002B3C2D">
        <w:rPr>
          <w:rFonts w:ascii="Times New Roman" w:hAnsi="Times New Roman"/>
          <w:sz w:val="28"/>
          <w:szCs w:val="28"/>
          <w:bdr w:val="none" w:sz="0" w:space="0" w:color="auto" w:frame="1"/>
        </w:rPr>
        <w:t xml:space="preserve"> (які впливають на реалізацію Субпроєкту)</w:t>
      </w:r>
      <w:r w:rsidRPr="002B3C2D">
        <w:rPr>
          <w:rFonts w:ascii="Times New Roman" w:hAnsi="Times New Roman"/>
          <w:sz w:val="28"/>
          <w:szCs w:val="28"/>
          <w:bdr w:val="none" w:sz="0" w:space="0" w:color="auto" w:frame="1"/>
        </w:rPr>
        <w:t xml:space="preserve"> Власник </w:t>
      </w:r>
      <w:r w:rsidR="00556C41" w:rsidRPr="002B3C2D">
        <w:rPr>
          <w:rFonts w:ascii="Times New Roman" w:hAnsi="Times New Roman"/>
          <w:sz w:val="28"/>
          <w:szCs w:val="28"/>
          <w:bdr w:val="none" w:sz="0" w:space="0" w:color="auto" w:frame="1"/>
        </w:rPr>
        <w:t>об’єкта</w:t>
      </w:r>
      <w:r w:rsidRPr="002B3C2D">
        <w:rPr>
          <w:rFonts w:ascii="Times New Roman" w:hAnsi="Times New Roman"/>
          <w:sz w:val="28"/>
          <w:szCs w:val="28"/>
          <w:bdr w:val="none" w:sz="0" w:space="0" w:color="auto" w:frame="1"/>
        </w:rPr>
        <w:t xml:space="preserve"> повертає до державного бюджету суму коштів, спрямовану на фінансування </w:t>
      </w:r>
      <w:r w:rsidRPr="002B3C2D">
        <w:rPr>
          <w:rFonts w:ascii="Times New Roman" w:hAnsi="Times New Roman"/>
          <w:sz w:val="28"/>
          <w:szCs w:val="28"/>
          <w:bdr w:val="none" w:sz="0" w:space="0" w:color="auto" w:frame="1"/>
          <w:lang w:bidi="he-IL"/>
        </w:rPr>
        <w:t>Субпроєкту</w:t>
      </w:r>
      <w:r w:rsidRPr="002B3C2D">
        <w:rPr>
          <w:rFonts w:ascii="Times New Roman" w:hAnsi="Times New Roman"/>
          <w:sz w:val="28"/>
          <w:szCs w:val="28"/>
          <w:bdr w:val="none" w:sz="0" w:space="0" w:color="auto" w:frame="1"/>
        </w:rPr>
        <w:t>, відповідно до законодавства</w:t>
      </w:r>
      <w:r w:rsidR="008C6BB0" w:rsidRPr="002B3C2D">
        <w:rPr>
          <w:rFonts w:ascii="Times New Roman" w:hAnsi="Times New Roman"/>
          <w:sz w:val="28"/>
          <w:szCs w:val="28"/>
          <w:bdr w:val="none" w:sz="0" w:space="0" w:color="auto" w:frame="1"/>
        </w:rPr>
        <w:t xml:space="preserve"> України</w:t>
      </w:r>
      <w:r w:rsidRPr="002B3C2D">
        <w:rPr>
          <w:rFonts w:ascii="Times New Roman" w:hAnsi="Times New Roman"/>
          <w:sz w:val="28"/>
          <w:szCs w:val="28"/>
          <w:bdr w:val="none" w:sz="0" w:space="0" w:color="auto" w:frame="1"/>
        </w:rPr>
        <w:t xml:space="preserve"> та укладених договорів.</w:t>
      </w:r>
    </w:p>
    <w:p w14:paraId="7CCE0A50"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w:t>
      </w:r>
      <w:r w:rsidR="00AA5547" w:rsidRPr="002B3C2D">
        <w:rPr>
          <w:rFonts w:ascii="Times New Roman" w:hAnsi="Times New Roman"/>
          <w:sz w:val="28"/>
          <w:szCs w:val="28"/>
        </w:rPr>
        <w:t>19</w:t>
      </w:r>
      <w:r w:rsidRPr="002B3C2D">
        <w:rPr>
          <w:rFonts w:ascii="Times New Roman" w:hAnsi="Times New Roman"/>
          <w:sz w:val="28"/>
          <w:szCs w:val="28"/>
        </w:rPr>
        <w:t>. Виконувати інші зобов’язання, визначені Фінансовою угодою та цією Угодою.</w:t>
      </w:r>
    </w:p>
    <w:p w14:paraId="076E97B3" w14:textId="13AED4D1" w:rsidR="007D6EF4" w:rsidRPr="002B3C2D" w:rsidRDefault="007D6EF4" w:rsidP="00980856">
      <w:pPr>
        <w:spacing w:after="0" w:line="320" w:lineRule="exact"/>
        <w:ind w:firstLine="567"/>
        <w:jc w:val="both"/>
        <w:textAlignment w:val="baseline"/>
        <w:rPr>
          <w:rFonts w:ascii="Times New Roman" w:hAnsi="Times New Roman"/>
          <w:sz w:val="28"/>
          <w:szCs w:val="28"/>
        </w:rPr>
      </w:pPr>
      <w:r w:rsidRPr="002B3C2D">
        <w:rPr>
          <w:rFonts w:ascii="Times New Roman" w:hAnsi="Times New Roman"/>
          <w:sz w:val="28"/>
          <w:szCs w:val="28"/>
        </w:rPr>
        <w:t>7.1.</w:t>
      </w:r>
      <w:r w:rsidR="00AA5547" w:rsidRPr="002B3C2D">
        <w:rPr>
          <w:rFonts w:ascii="Times New Roman" w:hAnsi="Times New Roman"/>
          <w:sz w:val="28"/>
          <w:szCs w:val="28"/>
        </w:rPr>
        <w:t>20</w:t>
      </w:r>
      <w:r w:rsidRPr="002B3C2D">
        <w:rPr>
          <w:rFonts w:ascii="Times New Roman" w:hAnsi="Times New Roman"/>
          <w:sz w:val="28"/>
          <w:szCs w:val="28"/>
        </w:rPr>
        <w:t xml:space="preserve">. Гарантувати та забезпечувати, в межах повноважень, щоб об’єкти, створені, покращені, відремонтовані, модернізовані, тощо за результатами виконання Субпроєкту, залишалися у спільній власності </w:t>
      </w:r>
      <w:r w:rsidR="007A5099" w:rsidRPr="002B3C2D">
        <w:rPr>
          <w:rFonts w:ascii="Times New Roman" w:hAnsi="Times New Roman"/>
          <w:sz w:val="28"/>
          <w:szCs w:val="28"/>
        </w:rPr>
        <w:t xml:space="preserve">Макарівської </w:t>
      </w:r>
      <w:r w:rsidRPr="002B3C2D">
        <w:rPr>
          <w:rFonts w:ascii="Times New Roman" w:hAnsi="Times New Roman"/>
          <w:sz w:val="28"/>
          <w:szCs w:val="28"/>
        </w:rPr>
        <w:t>територіальної громади</w:t>
      </w:r>
      <w:r w:rsidRPr="002B3C2D">
        <w:rPr>
          <w:rFonts w:ascii="Times New Roman" w:hAnsi="Times New Roman"/>
          <w:sz w:val="28"/>
          <w:bdr w:val="none" w:sz="0" w:space="0" w:color="auto" w:frame="1"/>
        </w:rPr>
        <w:t xml:space="preserve">в особі </w:t>
      </w:r>
      <w:r w:rsidR="00980856" w:rsidRPr="002B3C2D">
        <w:rPr>
          <w:rFonts w:ascii="Times New Roman" w:hAnsi="Times New Roman"/>
          <w:sz w:val="28"/>
          <w:szCs w:val="28"/>
          <w:bdr w:val="none" w:sz="0" w:space="0" w:color="auto" w:frame="1"/>
        </w:rPr>
        <w:t>Макарівської сели</w:t>
      </w:r>
      <w:r w:rsidR="00DB6593" w:rsidRPr="002B3C2D">
        <w:rPr>
          <w:rFonts w:ascii="Times New Roman" w:hAnsi="Times New Roman"/>
          <w:sz w:val="28"/>
          <w:szCs w:val="28"/>
          <w:bdr w:val="none" w:sz="0" w:space="0" w:color="auto" w:frame="1"/>
        </w:rPr>
        <w:t>щ</w:t>
      </w:r>
      <w:r w:rsidR="00980856" w:rsidRPr="002B3C2D">
        <w:rPr>
          <w:rFonts w:ascii="Times New Roman" w:hAnsi="Times New Roman"/>
          <w:sz w:val="28"/>
          <w:szCs w:val="28"/>
          <w:bdr w:val="none" w:sz="0" w:space="0" w:color="auto" w:frame="1"/>
        </w:rPr>
        <w:t>ної ради</w:t>
      </w:r>
      <w:r w:rsidRPr="002B3C2D">
        <w:rPr>
          <w:rFonts w:ascii="Times New Roman" w:hAnsi="Times New Roman"/>
          <w:sz w:val="28"/>
          <w:szCs w:val="28"/>
          <w:bdr w:val="none" w:sz="0" w:space="0" w:color="auto" w:frame="1"/>
        </w:rPr>
        <w:t xml:space="preserve">у межах повноважень, визначених законодавством України </w:t>
      </w:r>
      <w:r w:rsidRPr="002B3C2D">
        <w:rPr>
          <w:rFonts w:ascii="Times New Roman" w:hAnsi="Times New Roman"/>
          <w:sz w:val="28"/>
          <w:szCs w:val="28"/>
        </w:rPr>
        <w:t xml:space="preserve">та використовувалися за цільовим призначенням протягом не менше 20 </w:t>
      </w:r>
      <w:r w:rsidR="00592FC9" w:rsidRPr="002B3C2D">
        <w:rPr>
          <w:rFonts w:ascii="Times New Roman" w:hAnsi="Times New Roman"/>
          <w:sz w:val="28"/>
          <w:szCs w:val="28"/>
        </w:rPr>
        <w:t>(двадцяти)</w:t>
      </w:r>
      <w:r w:rsidR="0079700B" w:rsidRPr="002B3C2D">
        <w:rPr>
          <w:rFonts w:ascii="Times New Roman" w:hAnsi="Times New Roman"/>
          <w:sz w:val="28"/>
          <w:szCs w:val="28"/>
        </w:rPr>
        <w:t xml:space="preserve"> </w:t>
      </w:r>
      <w:r w:rsidRPr="002B3C2D">
        <w:rPr>
          <w:rFonts w:ascii="Times New Roman" w:hAnsi="Times New Roman"/>
          <w:sz w:val="28"/>
          <w:szCs w:val="28"/>
        </w:rPr>
        <w:t>років з дати завершення впровадження Субпроєкту, і щодо них не будуть прийняті рішення, наслідком яких може бути відчуження їх із спільної власності зазначеної територіальної громади.</w:t>
      </w:r>
    </w:p>
    <w:p w14:paraId="38BE7296"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lastRenderedPageBreak/>
        <w:t>7.1.</w:t>
      </w:r>
      <w:r w:rsidR="00AA5547" w:rsidRPr="002B3C2D">
        <w:rPr>
          <w:rFonts w:ascii="Times New Roman" w:hAnsi="Times New Roman"/>
          <w:sz w:val="28"/>
          <w:szCs w:val="28"/>
        </w:rPr>
        <w:t>21</w:t>
      </w:r>
      <w:r w:rsidRPr="002B3C2D">
        <w:rPr>
          <w:rFonts w:ascii="Times New Roman" w:hAnsi="Times New Roman"/>
          <w:sz w:val="28"/>
          <w:szCs w:val="28"/>
        </w:rPr>
        <w:t xml:space="preserve">. Забезпечити </w:t>
      </w:r>
      <w:r w:rsidRPr="002B3C2D">
        <w:rPr>
          <w:rFonts w:ascii="Times New Roman" w:hAnsi="Times New Roman"/>
          <w:sz w:val="28"/>
          <w:szCs w:val="28"/>
          <w:bdr w:val="none" w:sz="0" w:space="0" w:color="auto" w:frame="1"/>
        </w:rPr>
        <w:t xml:space="preserve">подальше власне фінансування та/або утримання об’єктів </w:t>
      </w:r>
      <w:r w:rsidRPr="002B3C2D">
        <w:rPr>
          <w:rFonts w:ascii="Times New Roman" w:hAnsi="Times New Roman"/>
          <w:sz w:val="28"/>
          <w:szCs w:val="28"/>
        </w:rPr>
        <w:t xml:space="preserve">створених, покращених, відремонтованих, модернізованих, за результатами виконання Субпроєкту, </w:t>
      </w:r>
      <w:r w:rsidRPr="002B3C2D">
        <w:rPr>
          <w:rFonts w:ascii="Times New Roman" w:hAnsi="Times New Roman"/>
          <w:sz w:val="28"/>
          <w:szCs w:val="28"/>
          <w:bdr w:val="none" w:sz="0" w:space="0" w:color="auto" w:frame="1"/>
        </w:rPr>
        <w:t xml:space="preserve">а також в межах повноважень, належний їх захист </w:t>
      </w:r>
      <w:r w:rsidRPr="002B3C2D">
        <w:rPr>
          <w:rFonts w:ascii="Times New Roman" w:hAnsi="Times New Roman"/>
          <w:sz w:val="28"/>
          <w:szCs w:val="28"/>
        </w:rPr>
        <w:t>від втрати, знищення або пошкодження.</w:t>
      </w:r>
    </w:p>
    <w:p w14:paraId="7D3EC60C" w14:textId="77777777" w:rsidR="007D6EF4" w:rsidRPr="002B3C2D" w:rsidRDefault="007D6EF4" w:rsidP="00980856">
      <w:pPr>
        <w:spacing w:after="0" w:line="320" w:lineRule="exact"/>
        <w:ind w:firstLine="567"/>
        <w:jc w:val="both"/>
        <w:rPr>
          <w:rFonts w:ascii="Times New Roman" w:hAnsi="Times New Roman"/>
          <w:sz w:val="28"/>
          <w:szCs w:val="28"/>
        </w:rPr>
      </w:pPr>
      <w:r w:rsidRPr="002B3C2D">
        <w:rPr>
          <w:rFonts w:ascii="Times New Roman" w:hAnsi="Times New Roman"/>
          <w:sz w:val="28"/>
          <w:szCs w:val="28"/>
        </w:rPr>
        <w:t>7.1.</w:t>
      </w:r>
      <w:r w:rsidR="00AA5547" w:rsidRPr="002B3C2D">
        <w:rPr>
          <w:rFonts w:ascii="Times New Roman" w:hAnsi="Times New Roman"/>
          <w:sz w:val="28"/>
          <w:szCs w:val="28"/>
        </w:rPr>
        <w:t>22</w:t>
      </w:r>
      <w:r w:rsidRPr="002B3C2D">
        <w:rPr>
          <w:rFonts w:ascii="Times New Roman" w:hAnsi="Times New Roman"/>
          <w:sz w:val="28"/>
          <w:szCs w:val="28"/>
        </w:rPr>
        <w:t>. Інформувати громадськість</w:t>
      </w:r>
      <w:r w:rsidRPr="002B3C2D">
        <w:rPr>
          <w:rFonts w:ascii="Times New Roman" w:hAnsi="Times New Roman"/>
          <w:sz w:val="28"/>
          <w:szCs w:val="28"/>
          <w:bdr w:val="none" w:sz="0" w:space="0" w:color="auto" w:frame="1"/>
          <w:lang w:bidi="he-IL"/>
        </w:rPr>
        <w:t>,</w:t>
      </w:r>
      <w:r w:rsidRPr="002B3C2D">
        <w:rPr>
          <w:rFonts w:ascii="Times New Roman" w:hAnsi="Times New Roman"/>
          <w:sz w:val="28"/>
          <w:szCs w:val="28"/>
        </w:rPr>
        <w:t xml:space="preserve"> та вносити до свого веб-сайту (у разі наявності) інформаційну сторінку про ЄІБ та його участь у фінансуванні Субпроєкту.</w:t>
      </w:r>
    </w:p>
    <w:p w14:paraId="6C40A73A" w14:textId="77777777" w:rsidR="009A376F" w:rsidRPr="002B3C2D" w:rsidRDefault="009A376F" w:rsidP="00980856">
      <w:pPr>
        <w:spacing w:after="0" w:line="320" w:lineRule="exact"/>
        <w:jc w:val="both"/>
        <w:rPr>
          <w:rFonts w:ascii="Times New Roman" w:eastAsia="Times New Roman" w:hAnsi="Times New Roman" w:cs="Times New Roman"/>
          <w:sz w:val="28"/>
          <w:szCs w:val="28"/>
        </w:rPr>
      </w:pPr>
    </w:p>
    <w:p w14:paraId="075C596E" w14:textId="77777777" w:rsidR="00D917E2" w:rsidRPr="002B3C2D" w:rsidRDefault="005928D8" w:rsidP="00980856">
      <w:pPr>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 xml:space="preserve">Стаття </w:t>
      </w:r>
      <w:r w:rsidR="00483FA6" w:rsidRPr="002B3C2D">
        <w:rPr>
          <w:rFonts w:ascii="Times New Roman" w:eastAsia="Times New Roman" w:hAnsi="Times New Roman" w:cs="Times New Roman"/>
          <w:b/>
          <w:sz w:val="28"/>
          <w:szCs w:val="28"/>
        </w:rPr>
        <w:t>8</w:t>
      </w:r>
      <w:r w:rsidR="004447F1" w:rsidRPr="002B3C2D">
        <w:rPr>
          <w:rFonts w:ascii="Times New Roman" w:eastAsia="Times New Roman" w:hAnsi="Times New Roman" w:cs="Times New Roman"/>
          <w:b/>
          <w:sz w:val="28"/>
          <w:szCs w:val="28"/>
        </w:rPr>
        <w:t xml:space="preserve">: Обов'язки </w:t>
      </w:r>
      <w:r w:rsidR="003B3DAD" w:rsidRPr="002B3C2D">
        <w:rPr>
          <w:rFonts w:ascii="Times New Roman" w:eastAsia="Times New Roman" w:hAnsi="Times New Roman" w:cs="Times New Roman"/>
          <w:b/>
          <w:sz w:val="28"/>
          <w:szCs w:val="28"/>
        </w:rPr>
        <w:t>К</w:t>
      </w:r>
      <w:r w:rsidR="00D07D18" w:rsidRPr="002B3C2D">
        <w:rPr>
          <w:rFonts w:ascii="Times New Roman" w:eastAsia="Times New Roman" w:hAnsi="Times New Roman" w:cs="Times New Roman"/>
          <w:b/>
          <w:sz w:val="28"/>
          <w:szCs w:val="28"/>
        </w:rPr>
        <w:t>інцевого бенефіціара</w:t>
      </w:r>
      <w:r w:rsidR="00483FA6" w:rsidRPr="002B3C2D">
        <w:rPr>
          <w:rFonts w:ascii="Times New Roman" w:eastAsia="Times New Roman" w:hAnsi="Times New Roman" w:cs="Times New Roman"/>
          <w:b/>
          <w:sz w:val="28"/>
          <w:szCs w:val="28"/>
        </w:rPr>
        <w:t xml:space="preserve"> (розпорядника </w:t>
      </w:r>
      <w:r w:rsidR="00C9197F" w:rsidRPr="002B3C2D">
        <w:rPr>
          <w:rFonts w:ascii="Times New Roman" w:eastAsia="Times New Roman" w:hAnsi="Times New Roman" w:cs="Times New Roman"/>
          <w:b/>
          <w:sz w:val="28"/>
          <w:szCs w:val="28"/>
        </w:rPr>
        <w:t>субвенції</w:t>
      </w:r>
      <w:r w:rsidR="00483FA6" w:rsidRPr="002B3C2D">
        <w:rPr>
          <w:rFonts w:ascii="Times New Roman" w:eastAsia="Times New Roman" w:hAnsi="Times New Roman" w:cs="Times New Roman"/>
          <w:b/>
          <w:sz w:val="28"/>
          <w:szCs w:val="28"/>
        </w:rPr>
        <w:t>)</w:t>
      </w:r>
    </w:p>
    <w:p w14:paraId="7CDF8016"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8</w:t>
      </w:r>
      <w:r w:rsidR="004447F1" w:rsidRPr="002B3C2D">
        <w:rPr>
          <w:rFonts w:ascii="Times New Roman" w:eastAsia="Times New Roman" w:hAnsi="Times New Roman" w:cs="Times New Roman"/>
          <w:b/>
          <w:sz w:val="28"/>
          <w:szCs w:val="28"/>
        </w:rPr>
        <w:t xml:space="preserve">.1. </w:t>
      </w:r>
      <w:r w:rsidR="006457DD" w:rsidRPr="002B3C2D">
        <w:rPr>
          <w:rFonts w:ascii="Times New Roman" w:eastAsia="Times New Roman" w:hAnsi="Times New Roman" w:cs="Times New Roman"/>
          <w:b/>
          <w:sz w:val="28"/>
          <w:szCs w:val="28"/>
        </w:rPr>
        <w:t>К</w:t>
      </w:r>
      <w:r w:rsidR="00E02635" w:rsidRPr="002B3C2D">
        <w:rPr>
          <w:rFonts w:ascii="Times New Roman" w:eastAsia="Times New Roman" w:hAnsi="Times New Roman" w:cs="Times New Roman"/>
          <w:b/>
          <w:sz w:val="28"/>
          <w:szCs w:val="28"/>
        </w:rPr>
        <w:t>інцевий бенефіціар</w:t>
      </w:r>
      <w:r w:rsidR="00967EFF" w:rsidRPr="002B3C2D">
        <w:rPr>
          <w:rFonts w:ascii="Times New Roman" w:eastAsia="Times New Roman" w:hAnsi="Times New Roman" w:cs="Times New Roman"/>
          <w:b/>
          <w:sz w:val="28"/>
          <w:szCs w:val="28"/>
        </w:rPr>
        <w:t xml:space="preserve"> </w:t>
      </w:r>
      <w:r w:rsidRPr="002B3C2D">
        <w:rPr>
          <w:rFonts w:ascii="Times New Roman" w:eastAsia="Times New Roman" w:hAnsi="Times New Roman" w:cs="Times New Roman"/>
          <w:b/>
          <w:sz w:val="28"/>
          <w:szCs w:val="28"/>
        </w:rPr>
        <w:t xml:space="preserve">(розпорядник субвенції) </w:t>
      </w:r>
      <w:r w:rsidR="004447F1" w:rsidRPr="002B3C2D">
        <w:rPr>
          <w:rFonts w:ascii="Times New Roman" w:eastAsia="Times New Roman" w:hAnsi="Times New Roman" w:cs="Times New Roman"/>
          <w:b/>
          <w:sz w:val="28"/>
          <w:szCs w:val="28"/>
        </w:rPr>
        <w:t>зобов'язаний:</w:t>
      </w:r>
    </w:p>
    <w:p w14:paraId="2541D5DD" w14:textId="77777777" w:rsidR="004447F1" w:rsidRPr="002B3C2D" w:rsidRDefault="00483FA6"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 xml:space="preserve">.1.1. Належним чином виконувати свої зобов’язання за цією Угодою, дотримуватись вимог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rPr>
        <w:t xml:space="preserve">, виконувати всі вимоги та запити </w:t>
      </w:r>
      <w:r w:rsidR="00317CF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Мінфіну щодо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 включно, але не обмежуючись належною підготовкою платіжних та супровідних документів.</w:t>
      </w:r>
    </w:p>
    <w:p w14:paraId="69B63B27" w14:textId="64D203D6"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 xml:space="preserve">.1.2. Належним чином реалізувати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 (</w:t>
      </w:r>
      <w:r w:rsidR="00E97519" w:rsidRPr="002B3C2D">
        <w:rPr>
          <w:rFonts w:ascii="Times New Roman" w:eastAsia="Times New Roman" w:hAnsi="Times New Roman" w:cs="Times New Roman"/>
          <w:sz w:val="28"/>
          <w:szCs w:val="28"/>
        </w:rPr>
        <w:t xml:space="preserve">укласти в термін не пізніше одного року з моменту виділення коштів на реалізацію </w:t>
      </w:r>
      <w:r w:rsidR="0079700B" w:rsidRPr="002B3C2D">
        <w:rPr>
          <w:rFonts w:ascii="Times New Roman" w:eastAsia="Times New Roman" w:hAnsi="Times New Roman" w:cs="Times New Roman"/>
          <w:sz w:val="28"/>
          <w:szCs w:val="28"/>
        </w:rPr>
        <w:t>Су</w:t>
      </w:r>
      <w:r w:rsidR="00CE7936" w:rsidRPr="002B3C2D">
        <w:rPr>
          <w:rFonts w:ascii="Times New Roman" w:eastAsia="Times New Roman" w:hAnsi="Times New Roman" w:cs="Times New Roman"/>
          <w:sz w:val="28"/>
          <w:szCs w:val="28"/>
        </w:rPr>
        <w:t>б</w:t>
      </w:r>
      <w:r w:rsidR="0079700B" w:rsidRPr="002B3C2D">
        <w:rPr>
          <w:rFonts w:ascii="Times New Roman" w:eastAsia="Times New Roman" w:hAnsi="Times New Roman" w:cs="Times New Roman"/>
          <w:sz w:val="28"/>
          <w:szCs w:val="28"/>
        </w:rPr>
        <w:t>проєкту</w:t>
      </w:r>
      <w:r w:rsidR="00E97519" w:rsidRPr="002B3C2D">
        <w:rPr>
          <w:rFonts w:ascii="Times New Roman" w:eastAsia="Times New Roman" w:hAnsi="Times New Roman" w:cs="Times New Roman"/>
          <w:sz w:val="28"/>
          <w:szCs w:val="28"/>
        </w:rPr>
        <w:t xml:space="preserve"> договір закупівлі, </w:t>
      </w:r>
      <w:r w:rsidR="004447F1" w:rsidRPr="002B3C2D">
        <w:rPr>
          <w:rFonts w:ascii="Times New Roman" w:eastAsia="Times New Roman" w:hAnsi="Times New Roman" w:cs="Times New Roman"/>
          <w:sz w:val="28"/>
          <w:szCs w:val="28"/>
        </w:rPr>
        <w:t>використати в строк та за цільовим призначенням Частину коштів Позики, дотримуючись всіх вимог цієї Угоди, Фінансової угоди, Правил та процедур затверджених та схвалених ЄІБ тощо).</w:t>
      </w:r>
    </w:p>
    <w:p w14:paraId="0F082608"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 xml:space="preserve">.1.3. Надавати всі уповноваження </w:t>
      </w:r>
      <w:r w:rsidR="00317CF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та Мінфіну для здійснення останніми своїх зобов’язань за цією Угодою та Фінансовою угодою</w:t>
      </w:r>
      <w:r w:rsidR="000A0BB7"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(щодо отримання інформації, документів, пояснень, проведення аудиту, моніторингу, перевірок, здійснення нагляду та контролю тощо).</w:t>
      </w:r>
    </w:p>
    <w:p w14:paraId="46A7B2BC" w14:textId="77777777" w:rsidR="00185183" w:rsidRPr="002B3C2D" w:rsidRDefault="00185183"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Надавати всю запитувану ЄІБ інформацію </w:t>
      </w:r>
      <w:r w:rsidR="00793D82" w:rsidRPr="002B3C2D">
        <w:rPr>
          <w:rFonts w:ascii="Times New Roman" w:eastAsia="Times New Roman" w:hAnsi="Times New Roman" w:cs="Times New Roman"/>
          <w:sz w:val="28"/>
          <w:szCs w:val="28"/>
        </w:rPr>
        <w:t xml:space="preserve">(роз’яснення, уточнення, документи тощо) </w:t>
      </w:r>
      <w:r w:rsidRPr="002B3C2D">
        <w:rPr>
          <w:rFonts w:ascii="Times New Roman" w:eastAsia="Times New Roman" w:hAnsi="Times New Roman" w:cs="Times New Roman"/>
          <w:sz w:val="28"/>
          <w:szCs w:val="28"/>
        </w:rPr>
        <w:t xml:space="preserve">в рамках </w:t>
      </w:r>
      <w:r w:rsidRPr="002B3C2D">
        <w:rPr>
          <w:rFonts w:ascii="Times New Roman" w:hAnsi="Times New Roman"/>
          <w:sz w:val="28"/>
        </w:rPr>
        <w:t>ex</w:t>
      </w:r>
      <w:r w:rsidRPr="002B3C2D">
        <w:rPr>
          <w:rFonts w:ascii="Times New Roman" w:eastAsia="Times New Roman" w:hAnsi="Times New Roman" w:cs="Times New Roman"/>
          <w:sz w:val="28"/>
          <w:szCs w:val="28"/>
        </w:rPr>
        <w:t>-</w:t>
      </w:r>
      <w:r w:rsidRPr="002B3C2D">
        <w:rPr>
          <w:rFonts w:ascii="Times New Roman" w:hAnsi="Times New Roman"/>
          <w:sz w:val="28"/>
        </w:rPr>
        <w:t>post</w:t>
      </w:r>
      <w:r w:rsidRPr="002B3C2D">
        <w:rPr>
          <w:rFonts w:ascii="Times New Roman" w:eastAsia="Times New Roman" w:hAnsi="Times New Roman" w:cs="Times New Roman"/>
          <w:sz w:val="28"/>
          <w:szCs w:val="28"/>
        </w:rPr>
        <w:t xml:space="preserve"> аудитів</w:t>
      </w:r>
      <w:r w:rsidR="00826865" w:rsidRPr="002B3C2D">
        <w:rPr>
          <w:rFonts w:ascii="Times New Roman" w:eastAsia="Times New Roman" w:hAnsi="Times New Roman" w:cs="Times New Roman"/>
          <w:sz w:val="28"/>
          <w:szCs w:val="28"/>
        </w:rPr>
        <w:t xml:space="preserve"> </w:t>
      </w:r>
      <w:r w:rsidR="008C6BB0" w:rsidRPr="002B3C2D">
        <w:rPr>
          <w:rFonts w:ascii="Times New Roman" w:eastAsia="Times New Roman" w:hAnsi="Times New Roman" w:cs="Times New Roman"/>
          <w:sz w:val="28"/>
          <w:szCs w:val="28"/>
        </w:rPr>
        <w:t>(відповідно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w:t>
      </w:r>
      <w:r w:rsidRPr="002B3C2D">
        <w:rPr>
          <w:rFonts w:ascii="Times New Roman" w:eastAsia="Times New Roman" w:hAnsi="Times New Roman" w:cs="Times New Roman"/>
          <w:sz w:val="28"/>
          <w:szCs w:val="28"/>
        </w:rPr>
        <w:t xml:space="preserve">, які будуть проводитися ЄІБ або його аудиторами. ЄІБ має право відкликати своє фінансування договорів, еx-post аудит яких виявить порушення </w:t>
      </w:r>
      <w:r w:rsidR="00793D82" w:rsidRPr="002B3C2D">
        <w:rPr>
          <w:rFonts w:ascii="Times New Roman" w:eastAsia="Times New Roman" w:hAnsi="Times New Roman" w:cs="Times New Roman"/>
          <w:sz w:val="28"/>
          <w:szCs w:val="28"/>
        </w:rPr>
        <w:t xml:space="preserve">Посібника </w:t>
      </w:r>
      <w:r w:rsidR="00DE4D73" w:rsidRPr="002B3C2D">
        <w:rPr>
          <w:rFonts w:ascii="Times New Roman" w:eastAsia="Times New Roman" w:hAnsi="Times New Roman" w:cs="Times New Roman"/>
          <w:sz w:val="28"/>
          <w:szCs w:val="28"/>
        </w:rPr>
        <w:t>з питань</w:t>
      </w:r>
      <w:r w:rsidR="00793D82" w:rsidRPr="002B3C2D">
        <w:rPr>
          <w:rFonts w:ascii="Times New Roman" w:eastAsia="Times New Roman" w:hAnsi="Times New Roman" w:cs="Times New Roman"/>
          <w:sz w:val="28"/>
          <w:szCs w:val="28"/>
        </w:rPr>
        <w:t xml:space="preserve"> закупівель ЄІБ.</w:t>
      </w:r>
    </w:p>
    <w:p w14:paraId="2A80A81F" w14:textId="77777777" w:rsidR="003B3DAD"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 xml:space="preserve">.1.4. </w:t>
      </w:r>
      <w:r w:rsidR="00EC78C7" w:rsidRPr="002B3C2D">
        <w:rPr>
          <w:rFonts w:ascii="Times New Roman" w:eastAsia="Times New Roman" w:hAnsi="Times New Roman" w:cs="Times New Roman"/>
          <w:sz w:val="28"/>
          <w:szCs w:val="28"/>
        </w:rPr>
        <w:t>В одноденний термін</w:t>
      </w:r>
      <w:r w:rsidR="003B3DAD" w:rsidRPr="002B3C2D">
        <w:rPr>
          <w:rFonts w:ascii="Times New Roman" w:eastAsia="Times New Roman" w:hAnsi="Times New Roman" w:cs="Times New Roman"/>
          <w:sz w:val="28"/>
          <w:szCs w:val="28"/>
        </w:rPr>
        <w:t xml:space="preserve"> письмово </w:t>
      </w:r>
      <w:r w:rsidR="004447F1" w:rsidRPr="002B3C2D">
        <w:rPr>
          <w:rFonts w:ascii="Times New Roman" w:eastAsia="Times New Roman" w:hAnsi="Times New Roman" w:cs="Times New Roman"/>
          <w:sz w:val="28"/>
          <w:szCs w:val="28"/>
        </w:rPr>
        <w:t xml:space="preserve">повідомляти </w:t>
      </w:r>
      <w:r w:rsidR="00EC78C7" w:rsidRPr="002B3C2D">
        <w:rPr>
          <w:rFonts w:ascii="Times New Roman" w:eastAsia="Times New Roman" w:hAnsi="Times New Roman" w:cs="Times New Roman"/>
          <w:sz w:val="28"/>
          <w:szCs w:val="28"/>
        </w:rPr>
        <w:t xml:space="preserve">Мінфін та </w:t>
      </w:r>
      <w:r w:rsidR="00317CF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про невиконання (існування реальних ризиків невиконання) будь-якого зобов’язання з реалізації </w:t>
      </w:r>
      <w:r w:rsidR="00CA13E1" w:rsidRPr="002B3C2D">
        <w:rPr>
          <w:rFonts w:ascii="Times New Roman" w:eastAsia="Times New Roman" w:hAnsi="Times New Roman" w:cs="Times New Roman"/>
          <w:sz w:val="28"/>
          <w:szCs w:val="28"/>
        </w:rPr>
        <w:t>Субпроєкт</w:t>
      </w:r>
      <w:r w:rsidR="003B3DAD" w:rsidRPr="002B3C2D">
        <w:rPr>
          <w:rFonts w:ascii="Times New Roman" w:eastAsia="Times New Roman" w:hAnsi="Times New Roman" w:cs="Times New Roman"/>
          <w:sz w:val="28"/>
          <w:szCs w:val="28"/>
        </w:rPr>
        <w:t xml:space="preserve">у, виконання цієї Угоди, </w:t>
      </w:r>
      <w:r w:rsidR="003B3DAD" w:rsidRPr="002B3C2D">
        <w:rPr>
          <w:rFonts w:ascii="Times New Roman" w:hAnsi="Times New Roman" w:cs="Times New Roman"/>
          <w:sz w:val="28"/>
          <w:szCs w:val="28"/>
        </w:rPr>
        <w:t>в тому числі (але не обмежуючись):</w:t>
      </w:r>
    </w:p>
    <w:p w14:paraId="24BE6E3A" w14:textId="67EA159C" w:rsidR="003B3DAD" w:rsidRPr="002B3C2D" w:rsidRDefault="003B3DAD"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 xml:space="preserve">(а) рішення про децентралізацію, утворення об’єднання територіальної громади, добровільне об’єднання територіальної громади, що стосуються Власника </w:t>
      </w:r>
      <w:r w:rsidR="00556C41" w:rsidRPr="002B3C2D">
        <w:rPr>
          <w:rFonts w:ascii="Times New Roman" w:hAnsi="Times New Roman" w:cs="Times New Roman"/>
          <w:sz w:val="28"/>
          <w:szCs w:val="28"/>
        </w:rPr>
        <w:t>об’єкта</w:t>
      </w:r>
      <w:r w:rsidRPr="002B3C2D">
        <w:rPr>
          <w:rFonts w:ascii="Times New Roman" w:hAnsi="Times New Roman" w:cs="Times New Roman"/>
          <w:sz w:val="28"/>
          <w:szCs w:val="28"/>
        </w:rPr>
        <w:t xml:space="preserve"> та Кінцевого бенефіціара;</w:t>
      </w:r>
    </w:p>
    <w:p w14:paraId="38976D0E" w14:textId="7080A517" w:rsidR="003B3DAD" w:rsidRPr="002B3C2D" w:rsidRDefault="003B3DAD"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 xml:space="preserve">(б) рішення про реорганізацію (злиття, поділ, виділ, припинення, ліквідація), що стосуються Власника </w:t>
      </w:r>
      <w:r w:rsidR="00556C41" w:rsidRPr="002B3C2D">
        <w:rPr>
          <w:rFonts w:ascii="Times New Roman" w:hAnsi="Times New Roman" w:cs="Times New Roman"/>
          <w:sz w:val="28"/>
          <w:szCs w:val="28"/>
        </w:rPr>
        <w:t>об’єкта</w:t>
      </w:r>
      <w:r w:rsidRPr="002B3C2D">
        <w:rPr>
          <w:rFonts w:ascii="Times New Roman" w:hAnsi="Times New Roman" w:cs="Times New Roman"/>
          <w:sz w:val="28"/>
          <w:szCs w:val="28"/>
        </w:rPr>
        <w:t xml:space="preserve"> та Кінцевого бенефіціара, та </w:t>
      </w:r>
      <w:r w:rsidR="00556C41" w:rsidRPr="002B3C2D">
        <w:rPr>
          <w:rFonts w:ascii="Times New Roman" w:hAnsi="Times New Roman" w:cs="Times New Roman"/>
          <w:sz w:val="28"/>
          <w:szCs w:val="28"/>
        </w:rPr>
        <w:t>об’єкта</w:t>
      </w:r>
      <w:r w:rsidRPr="002B3C2D">
        <w:rPr>
          <w:rFonts w:ascii="Times New Roman" w:hAnsi="Times New Roman" w:cs="Times New Roman"/>
          <w:sz w:val="28"/>
          <w:szCs w:val="28"/>
        </w:rPr>
        <w:t xml:space="preserve">; </w:t>
      </w:r>
    </w:p>
    <w:p w14:paraId="243F7E97" w14:textId="124A4404" w:rsidR="004E3AC1" w:rsidRPr="002B3C2D" w:rsidRDefault="003B3DAD"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 xml:space="preserve">(в) рішення про передачу </w:t>
      </w:r>
      <w:r w:rsidR="00556C41" w:rsidRPr="002B3C2D">
        <w:rPr>
          <w:rFonts w:ascii="Times New Roman" w:hAnsi="Times New Roman" w:cs="Times New Roman"/>
          <w:sz w:val="28"/>
          <w:szCs w:val="28"/>
        </w:rPr>
        <w:t>об’єкта</w:t>
      </w:r>
      <w:r w:rsidRPr="002B3C2D">
        <w:rPr>
          <w:rFonts w:ascii="Times New Roman" w:hAnsi="Times New Roman" w:cs="Times New Roman"/>
          <w:sz w:val="28"/>
          <w:szCs w:val="28"/>
        </w:rPr>
        <w:t xml:space="preserve"> в управління, на баланс третім особам тощо</w:t>
      </w:r>
      <w:r w:rsidR="004E3AC1" w:rsidRPr="002B3C2D">
        <w:rPr>
          <w:rFonts w:ascii="Times New Roman" w:hAnsi="Times New Roman" w:cs="Times New Roman"/>
          <w:sz w:val="28"/>
          <w:szCs w:val="28"/>
        </w:rPr>
        <w:t>;</w:t>
      </w:r>
    </w:p>
    <w:p w14:paraId="32E82BCA" w14:textId="77777777" w:rsidR="003B3DAD" w:rsidRPr="002B3C2D" w:rsidRDefault="004E3AC1"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(г) відомий факт чи підозру про вчинення Забороненої поведінки підрядними організаціями</w:t>
      </w:r>
      <w:r w:rsidR="00217985" w:rsidRPr="002B3C2D">
        <w:rPr>
          <w:rFonts w:ascii="Times New Roman" w:hAnsi="Times New Roman" w:cs="Times New Roman"/>
          <w:sz w:val="28"/>
          <w:szCs w:val="28"/>
        </w:rPr>
        <w:t>.</w:t>
      </w:r>
    </w:p>
    <w:p w14:paraId="0FE4C26C" w14:textId="56A7E6EC" w:rsidR="00DE4D73"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 xml:space="preserve">.1.5. Для забезпечення виконання </w:t>
      </w:r>
      <w:r w:rsidR="00603937"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своїх зобов’язань за </w:t>
      </w:r>
      <w:r w:rsidR="004447F1" w:rsidRPr="002B3C2D">
        <w:rPr>
          <w:rFonts w:ascii="Times New Roman" w:eastAsia="Times New Roman" w:hAnsi="Times New Roman" w:cs="Times New Roman"/>
          <w:sz w:val="28"/>
          <w:szCs w:val="28"/>
          <w:lang w:eastAsia="ru-RU"/>
        </w:rPr>
        <w:t>Фінансовою угодою</w:t>
      </w:r>
      <w:r w:rsidR="004447F1" w:rsidRPr="002B3C2D">
        <w:rPr>
          <w:rFonts w:ascii="Times New Roman" w:eastAsia="Times New Roman" w:hAnsi="Times New Roman" w:cs="Times New Roman"/>
          <w:sz w:val="28"/>
          <w:szCs w:val="28"/>
        </w:rPr>
        <w:t xml:space="preserve"> беззастережно виконувати всі нормативно-</w:t>
      </w:r>
      <w:r w:rsidR="00042562" w:rsidRPr="002B3C2D">
        <w:rPr>
          <w:rFonts w:ascii="Times New Roman" w:eastAsia="Times New Roman" w:hAnsi="Times New Roman" w:cs="Times New Roman"/>
          <w:sz w:val="28"/>
          <w:szCs w:val="28"/>
          <w:lang w:eastAsia="ru-RU"/>
        </w:rPr>
        <w:t>розпорядчі</w:t>
      </w:r>
      <w:r w:rsidR="004447F1" w:rsidRPr="002B3C2D">
        <w:rPr>
          <w:rFonts w:ascii="Times New Roman" w:eastAsia="Times New Roman" w:hAnsi="Times New Roman" w:cs="Times New Roman"/>
          <w:sz w:val="28"/>
          <w:szCs w:val="28"/>
        </w:rPr>
        <w:t xml:space="preserve"> та </w:t>
      </w:r>
      <w:r w:rsidR="004447F1" w:rsidRPr="002B3C2D">
        <w:rPr>
          <w:rFonts w:ascii="Times New Roman" w:eastAsia="Times New Roman" w:hAnsi="Times New Roman" w:cs="Times New Roman"/>
          <w:sz w:val="28"/>
          <w:szCs w:val="28"/>
        </w:rPr>
        <w:lastRenderedPageBreak/>
        <w:t xml:space="preserve">інші акти </w:t>
      </w:r>
      <w:r w:rsidR="00603937"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щодо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процедури закупівель тощо, вимоги </w:t>
      </w:r>
      <w:r w:rsidR="00603937"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щодо реалізації, моніторингу, контролю та аудиту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допуску спеціалістів та консультантів ЄІБ, Мінфіну та </w:t>
      </w:r>
      <w:r w:rsidR="00603937"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на об’єкти, де реалізується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 до фінансової, технічної та юридичної документації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 тощо.</w:t>
      </w:r>
      <w:r w:rsidR="00DE4D73" w:rsidRPr="002B3C2D">
        <w:rPr>
          <w:rFonts w:ascii="Times New Roman" w:eastAsia="Times New Roman" w:hAnsi="Times New Roman" w:cs="Times New Roman"/>
          <w:sz w:val="28"/>
          <w:szCs w:val="28"/>
        </w:rPr>
        <w:t xml:space="preserve"> В тому числі, але не виключно, </w:t>
      </w:r>
      <w:r w:rsidR="00DE4D73" w:rsidRPr="002B3C2D">
        <w:rPr>
          <w:rFonts w:ascii="Times New Roman" w:eastAsia="Times New Roman" w:hAnsi="Times New Roman" w:cs="Times New Roman"/>
          <w:sz w:val="28"/>
          <w:szCs w:val="28"/>
          <w:bdr w:val="none" w:sz="0" w:space="0" w:color="auto" w:frame="1"/>
          <w:lang w:eastAsia="ru-RU" w:bidi="he-IL"/>
        </w:rPr>
        <w:t xml:space="preserve">сприяти місії будь-яких інших консультантів із надання технічної підтримки, залучених ЄІБ для надання секторальних порад і моніторингу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DE4D73" w:rsidRPr="002B3C2D">
        <w:rPr>
          <w:rFonts w:ascii="Times New Roman" w:eastAsia="Times New Roman" w:hAnsi="Times New Roman" w:cs="Times New Roman"/>
          <w:sz w:val="28"/>
          <w:szCs w:val="28"/>
          <w:bdr w:val="none" w:sz="0" w:space="0" w:color="auto" w:frame="1"/>
          <w:lang w:eastAsia="ru-RU" w:bidi="he-IL"/>
        </w:rPr>
        <w:t>у.</w:t>
      </w:r>
    </w:p>
    <w:p w14:paraId="56035B23" w14:textId="0252D3D0" w:rsidR="00793D82" w:rsidRPr="002B3C2D" w:rsidRDefault="00793D82"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 xml:space="preserve">Усувати так, що це є задовільним для </w:t>
      </w:r>
      <w:r w:rsidR="00EA500C"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bdr w:val="none" w:sz="0" w:space="0" w:color="auto" w:frame="1"/>
          <w:lang w:eastAsia="ru-RU" w:bidi="he-IL"/>
        </w:rPr>
        <w:t xml:space="preserve">, Мінфіну та ЄІБ, у встановлені ними строки будь-які недоліки, помилки, упущення або порушення, виявлені у зв’язку з реалізацією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w:t>
      </w:r>
    </w:p>
    <w:p w14:paraId="59CC2681"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.1.6.</w:t>
      </w:r>
      <w:r w:rsidR="00793D82"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 xml:space="preserve">Придбати устаткування, забезпечувати замовлення товарів, робіт та послуг для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виключно шляхом </w:t>
      </w:r>
      <w:r w:rsidR="004447F1" w:rsidRPr="002B3C2D">
        <w:rPr>
          <w:rFonts w:ascii="Times New Roman" w:eastAsia="Times New Roman" w:hAnsi="Times New Roman" w:cs="Times New Roman"/>
          <w:sz w:val="28"/>
          <w:szCs w:val="28"/>
        </w:rPr>
        <w:t xml:space="preserve">здійснення закупівель товарів, робіт та послуг згідно з </w:t>
      </w:r>
      <w:r w:rsidR="00103991" w:rsidRPr="002B3C2D">
        <w:rPr>
          <w:rFonts w:ascii="Times New Roman" w:eastAsia="Times New Roman" w:hAnsi="Times New Roman" w:cs="Times New Roman"/>
          <w:sz w:val="28"/>
          <w:szCs w:val="28"/>
        </w:rPr>
        <w:t>Посібником з питань</w:t>
      </w:r>
      <w:r w:rsidR="004447F1" w:rsidRPr="002B3C2D">
        <w:rPr>
          <w:rFonts w:ascii="Times New Roman" w:eastAsia="Times New Roman" w:hAnsi="Times New Roman" w:cs="Times New Roman"/>
          <w:sz w:val="28"/>
          <w:szCs w:val="28"/>
        </w:rPr>
        <w:t xml:space="preserve"> закупівель ЄІБ та Посібником </w:t>
      </w:r>
      <w:r w:rsidR="00A10700"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A10700" w:rsidRPr="002B3C2D">
        <w:rPr>
          <w:rFonts w:ascii="Times New Roman" w:eastAsia="Times New Roman" w:hAnsi="Times New Roman" w:cs="Times New Roman"/>
          <w:sz w:val="28"/>
          <w:szCs w:val="28"/>
        </w:rPr>
        <w:t xml:space="preserve"> закупівель»</w:t>
      </w:r>
      <w:r w:rsidR="004447F1" w:rsidRPr="002B3C2D">
        <w:rPr>
          <w:rFonts w:ascii="Times New Roman" w:eastAsia="Times New Roman" w:hAnsi="Times New Roman" w:cs="Times New Roman"/>
          <w:sz w:val="28"/>
          <w:szCs w:val="28"/>
        </w:rPr>
        <w:t xml:space="preserve">. </w:t>
      </w:r>
    </w:p>
    <w:p w14:paraId="07EE0612" w14:textId="77777777" w:rsidR="004709E2"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709E2" w:rsidRPr="002B3C2D">
        <w:rPr>
          <w:rFonts w:ascii="Times New Roman" w:hAnsi="Times New Roman" w:cs="Times New Roman"/>
          <w:sz w:val="28"/>
          <w:szCs w:val="28"/>
        </w:rPr>
        <w:t xml:space="preserve">.1.7. Дотримуватись усіх законів, нормативно-правових та інших актів, дія яких поширюється на нього або на </w:t>
      </w:r>
      <w:r w:rsidR="00CA13E1" w:rsidRPr="002B3C2D">
        <w:rPr>
          <w:rFonts w:ascii="Times New Roman" w:hAnsi="Times New Roman" w:cs="Times New Roman"/>
          <w:sz w:val="28"/>
          <w:szCs w:val="28"/>
        </w:rPr>
        <w:t>Субпроєкт</w:t>
      </w:r>
      <w:r w:rsidR="004709E2" w:rsidRPr="002B3C2D">
        <w:rPr>
          <w:rFonts w:ascii="Times New Roman" w:hAnsi="Times New Roman" w:cs="Times New Roman"/>
          <w:sz w:val="28"/>
          <w:szCs w:val="28"/>
        </w:rPr>
        <w:t xml:space="preserve">, коли їх недотримання спричиняє або, ймовірно, спричинить </w:t>
      </w:r>
      <w:r w:rsidR="004709E2" w:rsidRPr="002B3C2D">
        <w:rPr>
          <w:rFonts w:ascii="Times New Roman" w:hAnsi="Times New Roman" w:cs="Times New Roman"/>
          <w:b/>
          <w:i/>
          <w:sz w:val="28"/>
          <w:szCs w:val="28"/>
        </w:rPr>
        <w:t>Істотну несприятливу зміну</w:t>
      </w:r>
      <w:r w:rsidR="004709E2" w:rsidRPr="002B3C2D">
        <w:rPr>
          <w:rFonts w:ascii="Times New Roman" w:hAnsi="Times New Roman" w:cs="Times New Roman"/>
          <w:sz w:val="28"/>
          <w:szCs w:val="28"/>
        </w:rPr>
        <w:t xml:space="preserve">. </w:t>
      </w:r>
    </w:p>
    <w:p w14:paraId="516BA6E5" w14:textId="77777777" w:rsidR="004709E2" w:rsidRPr="002B3C2D" w:rsidRDefault="004709E2" w:rsidP="00980856">
      <w:pPr>
        <w:spacing w:after="0" w:line="320" w:lineRule="exact"/>
        <w:ind w:firstLine="567"/>
        <w:jc w:val="both"/>
        <w:rPr>
          <w:rFonts w:ascii="Times New Roman" w:hAnsi="Times New Roman" w:cs="Times New Roman"/>
          <w:bCs/>
          <w:iCs/>
          <w:sz w:val="28"/>
          <w:szCs w:val="28"/>
        </w:rPr>
      </w:pPr>
      <w:r w:rsidRPr="002B3C2D">
        <w:rPr>
          <w:rFonts w:ascii="Times New Roman" w:eastAsia="Times New Roman" w:hAnsi="Times New Roman" w:cs="Times New Roman"/>
          <w:b/>
          <w:bCs/>
          <w:sz w:val="24"/>
          <w:szCs w:val="24"/>
          <w:rPrChange w:id="129" w:author="Admin" w:date="2023-12-01T10:45:00Z">
            <w:rPr>
              <w:rFonts w:ascii="Times New Roman" w:eastAsia="Times New Roman" w:hAnsi="Times New Roman" w:cs="Times New Roman"/>
              <w:b/>
              <w:bCs/>
              <w:color w:val="333333"/>
              <w:sz w:val="24"/>
              <w:szCs w:val="24"/>
            </w:rPr>
          </w:rPrChange>
        </w:rPr>
        <w:t>«</w:t>
      </w:r>
      <w:r w:rsidRPr="002B3C2D">
        <w:rPr>
          <w:rFonts w:ascii="Times New Roman" w:hAnsi="Times New Roman" w:cs="Times New Roman"/>
          <w:bCs/>
          <w:iCs/>
          <w:sz w:val="28"/>
          <w:szCs w:val="28"/>
        </w:rPr>
        <w:t>Істотна несприятлива зміна» означає будь-яку подію чи зміну умов, яка, на думку ЄІБ, має суттєвий негативний вплив на:</w:t>
      </w:r>
    </w:p>
    <w:p w14:paraId="29EE8E89" w14:textId="77777777" w:rsidR="004709E2" w:rsidRPr="002B3C2D" w:rsidRDefault="004709E2"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(a) спроможність виконувати зобов'язання за Фінансовою угодою та цією Угодою; або</w:t>
      </w:r>
    </w:p>
    <w:p w14:paraId="3FDEF476" w14:textId="3E949181" w:rsidR="004709E2" w:rsidRPr="002B3C2D" w:rsidRDefault="004709E2"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 xml:space="preserve">(б) становище (фінансове або будь-яке інше) або перспективи Власника </w:t>
      </w:r>
      <w:r w:rsidR="00556C41" w:rsidRPr="002B3C2D">
        <w:rPr>
          <w:rFonts w:ascii="Times New Roman" w:hAnsi="Times New Roman" w:cs="Times New Roman"/>
          <w:sz w:val="28"/>
          <w:szCs w:val="28"/>
        </w:rPr>
        <w:t>об’єкта</w:t>
      </w:r>
      <w:r w:rsidRPr="002B3C2D">
        <w:rPr>
          <w:rFonts w:ascii="Times New Roman" w:hAnsi="Times New Roman" w:cs="Times New Roman"/>
          <w:sz w:val="28"/>
          <w:szCs w:val="28"/>
        </w:rPr>
        <w:t xml:space="preserve"> та/або Кінцевого бенефіціара.</w:t>
      </w:r>
    </w:p>
    <w:p w14:paraId="675532C6" w14:textId="77777777" w:rsidR="004709E2"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709E2" w:rsidRPr="002B3C2D">
        <w:rPr>
          <w:rFonts w:ascii="Times New Roman" w:hAnsi="Times New Roman" w:cs="Times New Roman"/>
          <w:sz w:val="28"/>
          <w:szCs w:val="28"/>
        </w:rPr>
        <w:t>.1.8. Дотримуват</w:t>
      </w:r>
      <w:r w:rsidR="00E97519" w:rsidRPr="002B3C2D">
        <w:rPr>
          <w:rFonts w:ascii="Times New Roman" w:hAnsi="Times New Roman" w:cs="Times New Roman"/>
          <w:sz w:val="28"/>
          <w:szCs w:val="28"/>
        </w:rPr>
        <w:t>и</w:t>
      </w:r>
      <w:r w:rsidR="004709E2" w:rsidRPr="002B3C2D">
        <w:rPr>
          <w:rFonts w:ascii="Times New Roman" w:hAnsi="Times New Roman" w:cs="Times New Roman"/>
          <w:sz w:val="28"/>
          <w:szCs w:val="28"/>
        </w:rPr>
        <w:t xml:space="preserve">сь вимог Фінансової угоди щодо Забороненої поведінки </w:t>
      </w:r>
      <w:r w:rsidR="004709E2" w:rsidRPr="002B3C2D">
        <w:rPr>
          <w:rFonts w:ascii="Times New Roman" w:eastAsia="Times New Roman" w:hAnsi="Times New Roman" w:cs="Times New Roman"/>
          <w:sz w:val="28"/>
          <w:szCs w:val="28"/>
          <w:lang w:eastAsia="ru-RU"/>
        </w:rPr>
        <w:t xml:space="preserve">(пункт 6.8.A </w:t>
      </w:r>
      <w:r w:rsidR="004709E2" w:rsidRPr="002B3C2D">
        <w:rPr>
          <w:rFonts w:ascii="Times New Roman" w:eastAsia="Times New Roman" w:hAnsi="Times New Roman" w:cs="Times New Roman"/>
          <w:b/>
          <w:i/>
          <w:sz w:val="28"/>
          <w:szCs w:val="28"/>
          <w:lang w:eastAsia="ru-RU"/>
        </w:rPr>
        <w:t>Заборонена поведінка</w:t>
      </w:r>
      <w:r w:rsidR="004709E2" w:rsidRPr="002B3C2D">
        <w:rPr>
          <w:rFonts w:ascii="Times New Roman" w:eastAsia="Times New Roman" w:hAnsi="Times New Roman" w:cs="Times New Roman"/>
          <w:sz w:val="28"/>
          <w:szCs w:val="28"/>
          <w:lang w:eastAsia="ru-RU"/>
        </w:rPr>
        <w:t xml:space="preserve"> статті 6 Фінансової угоди) та Санкцій (пункт 6.8.B </w:t>
      </w:r>
      <w:r w:rsidR="004709E2" w:rsidRPr="002B3C2D">
        <w:rPr>
          <w:rFonts w:ascii="Times New Roman" w:eastAsia="Times New Roman" w:hAnsi="Times New Roman" w:cs="Times New Roman"/>
          <w:b/>
          <w:i/>
          <w:sz w:val="28"/>
          <w:szCs w:val="28"/>
          <w:lang w:eastAsia="ru-RU"/>
        </w:rPr>
        <w:t xml:space="preserve">Санкції </w:t>
      </w:r>
      <w:r w:rsidR="004709E2" w:rsidRPr="002B3C2D">
        <w:rPr>
          <w:rFonts w:ascii="Times New Roman" w:eastAsia="Times New Roman" w:hAnsi="Times New Roman" w:cs="Times New Roman"/>
          <w:sz w:val="28"/>
          <w:szCs w:val="28"/>
          <w:lang w:eastAsia="ru-RU"/>
        </w:rPr>
        <w:t>статті 6 Фінансової угоди).</w:t>
      </w:r>
    </w:p>
    <w:p w14:paraId="4A89C2F3"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4709E2" w:rsidRPr="002B3C2D">
        <w:rPr>
          <w:rFonts w:ascii="Times New Roman" w:eastAsia="Times New Roman" w:hAnsi="Times New Roman" w:cs="Times New Roman"/>
          <w:sz w:val="28"/>
          <w:szCs w:val="28"/>
          <w:bdr w:val="none" w:sz="0" w:space="0" w:color="auto" w:frame="1"/>
          <w:lang w:eastAsia="ru-RU" w:bidi="he-IL"/>
        </w:rPr>
        <w:t>9</w:t>
      </w:r>
      <w:r w:rsidR="004447F1" w:rsidRPr="002B3C2D">
        <w:rPr>
          <w:rFonts w:ascii="Times New Roman" w:eastAsia="Times New Roman" w:hAnsi="Times New Roman" w:cs="Times New Roman"/>
          <w:sz w:val="28"/>
          <w:szCs w:val="28"/>
          <w:bdr w:val="none" w:sz="0" w:space="0" w:color="auto" w:frame="1"/>
          <w:lang w:eastAsia="ru-RU" w:bidi="he-IL"/>
        </w:rPr>
        <w:t xml:space="preserve">. В усіх договорах (контрактах), укладених за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ом, обов’язково передбачити:</w:t>
      </w:r>
    </w:p>
    <w:p w14:paraId="2208C922" w14:textId="77777777" w:rsidR="004447F1" w:rsidRPr="002B3C2D" w:rsidRDefault="003B3DAD"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(а)</w:t>
      </w:r>
      <w:r w:rsidR="004447F1" w:rsidRPr="002B3C2D">
        <w:rPr>
          <w:rFonts w:ascii="Times New Roman" w:eastAsia="Times New Roman" w:hAnsi="Times New Roman" w:cs="Times New Roman"/>
          <w:sz w:val="28"/>
          <w:szCs w:val="28"/>
          <w:bdr w:val="none" w:sz="0" w:space="0" w:color="auto" w:frame="1"/>
          <w:lang w:eastAsia="ru-RU" w:bidi="he-IL"/>
        </w:rPr>
        <w:t xml:space="preserve"> вимогу до відповідного Підрядника оперативно інформувати </w:t>
      </w:r>
      <w:r w:rsidR="001A7EE4"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w:t>
      </w:r>
    </w:p>
    <w:p w14:paraId="4618E38F" w14:textId="77777777" w:rsidR="004447F1" w:rsidRPr="002B3C2D" w:rsidRDefault="003B3DAD"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(б)</w:t>
      </w:r>
      <w:r w:rsidR="004447F1" w:rsidRPr="002B3C2D">
        <w:rPr>
          <w:rFonts w:ascii="Times New Roman" w:eastAsia="Times New Roman" w:hAnsi="Times New Roman" w:cs="Times New Roman"/>
          <w:sz w:val="28"/>
          <w:szCs w:val="28"/>
          <w:bdr w:val="none" w:sz="0" w:space="0" w:color="auto" w:frame="1"/>
          <w:lang w:eastAsia="ru-RU" w:bidi="he-IL"/>
        </w:rPr>
        <w:t xml:space="preserve"> вимогу до відповідного Підрядника вести бухгалтерські книги і записи щодо усіх фінансових операцій та видатків у зв’язку із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ом; </w:t>
      </w:r>
    </w:p>
    <w:p w14:paraId="43DEC65B" w14:textId="3AF28D00" w:rsidR="004447F1" w:rsidRPr="002B3C2D" w:rsidRDefault="003B3DAD"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(в)</w:t>
      </w:r>
      <w:r w:rsidR="004447F1" w:rsidRPr="002B3C2D">
        <w:rPr>
          <w:rFonts w:ascii="Times New Roman" w:eastAsia="Times New Roman" w:hAnsi="Times New Roman" w:cs="Times New Roman"/>
          <w:sz w:val="28"/>
          <w:szCs w:val="28"/>
          <w:bdr w:val="none" w:sz="0" w:space="0" w:color="auto" w:frame="1"/>
          <w:lang w:eastAsia="ru-RU" w:bidi="he-IL"/>
        </w:rPr>
        <w:t xml:space="preserve">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ом та роб</w:t>
      </w:r>
      <w:r w:rsidR="00DE4D73" w:rsidRPr="002B3C2D">
        <w:rPr>
          <w:rFonts w:ascii="Times New Roman" w:eastAsia="Times New Roman" w:hAnsi="Times New Roman" w:cs="Times New Roman"/>
          <w:sz w:val="28"/>
          <w:szCs w:val="28"/>
          <w:bdr w:val="none" w:sz="0" w:space="0" w:color="auto" w:frame="1"/>
          <w:lang w:eastAsia="ru-RU" w:bidi="he-IL"/>
        </w:rPr>
        <w:t>ити копії необхідних документів;</w:t>
      </w:r>
    </w:p>
    <w:p w14:paraId="546C6FFE" w14:textId="0618111F" w:rsidR="00DE4D73" w:rsidRPr="002B3C2D" w:rsidRDefault="00DE4D73"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bdr w:val="none" w:sz="0" w:space="0" w:color="auto" w:frame="1"/>
          <w:lang w:eastAsia="ru-RU" w:bidi="he-IL"/>
        </w:rPr>
        <w:t xml:space="preserve">(г) </w:t>
      </w:r>
      <w:r w:rsidRPr="002B3C2D">
        <w:rPr>
          <w:rFonts w:ascii="Times New Roman" w:eastAsia="Times New Roman" w:hAnsi="Times New Roman" w:cs="Times New Roman"/>
          <w:sz w:val="28"/>
          <w:szCs w:val="28"/>
        </w:rPr>
        <w:t>право ЄІБ відкликати своє фінансування договорів, еx-post аудит</w:t>
      </w:r>
      <w:r w:rsidR="00354062" w:rsidRPr="002B3C2D">
        <w:rPr>
          <w:rFonts w:ascii="Times New Roman" w:eastAsia="Times New Roman" w:hAnsi="Times New Roman" w:cs="Times New Roman"/>
          <w:sz w:val="28"/>
          <w:szCs w:val="28"/>
        </w:rPr>
        <w:t xml:space="preserve"> </w:t>
      </w:r>
      <w:r w:rsidR="007C1600" w:rsidRPr="002B3C2D">
        <w:rPr>
          <w:rFonts w:ascii="Times New Roman" w:eastAsia="Times New Roman" w:hAnsi="Times New Roman" w:cs="Times New Roman"/>
          <w:sz w:val="28"/>
          <w:szCs w:val="28"/>
        </w:rPr>
        <w:t>(</w:t>
      </w:r>
      <w:r w:rsidR="008952CA" w:rsidRPr="002B3C2D">
        <w:rPr>
          <w:rFonts w:ascii="Times New Roman" w:eastAsia="Times New Roman" w:hAnsi="Times New Roman" w:cs="Times New Roman"/>
          <w:sz w:val="28"/>
          <w:szCs w:val="28"/>
        </w:rPr>
        <w:t xml:space="preserve">відповідно до Керівних </w:t>
      </w:r>
      <w:r w:rsidR="0079700B" w:rsidRPr="002B3C2D">
        <w:rPr>
          <w:rFonts w:ascii="Times New Roman" w:eastAsia="Times New Roman" w:hAnsi="Times New Roman" w:cs="Times New Roman"/>
          <w:sz w:val="28"/>
          <w:szCs w:val="28"/>
        </w:rPr>
        <w:t>принцип</w:t>
      </w:r>
      <w:r w:rsidR="00053BCB" w:rsidRPr="002B3C2D">
        <w:rPr>
          <w:rFonts w:ascii="Times New Roman" w:eastAsia="Times New Roman" w:hAnsi="Times New Roman" w:cs="Times New Roman"/>
          <w:sz w:val="28"/>
          <w:szCs w:val="28"/>
        </w:rPr>
        <w:t>ів</w:t>
      </w:r>
      <w:r w:rsidR="008952CA" w:rsidRPr="002B3C2D">
        <w:rPr>
          <w:rFonts w:ascii="Times New Roman" w:eastAsia="Times New Roman" w:hAnsi="Times New Roman" w:cs="Times New Roman"/>
          <w:sz w:val="28"/>
          <w:szCs w:val="28"/>
        </w:rPr>
        <w:t xml:space="preserve"> імплементації проведення перевірки ЄІБ після укладання договорів</w:t>
      </w:r>
      <w:r w:rsidR="007C1600"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яких виявить порушення Посібника з питань закупівель ЄІБ.</w:t>
      </w:r>
    </w:p>
    <w:p w14:paraId="5F11426E"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3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3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447F1" w:rsidRPr="002B3C2D">
        <w:rPr>
          <w:rFonts w:ascii="Times New Roman" w:eastAsia="Times New Roman" w:hAnsi="Times New Roman" w:cs="Times New Roman"/>
          <w:sz w:val="28"/>
          <w:szCs w:val="28"/>
          <w:bdr w:val="none" w:sz="0" w:space="0" w:color="auto" w:frame="1"/>
          <w:lang w:eastAsia="ru-RU" w:bidi="he-IL"/>
          <w:rPrChange w:id="13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w:t>
      </w:r>
      <w:r w:rsidR="004709E2" w:rsidRPr="002B3C2D">
        <w:rPr>
          <w:rFonts w:ascii="Times New Roman" w:eastAsia="Times New Roman" w:hAnsi="Times New Roman" w:cs="Times New Roman"/>
          <w:sz w:val="28"/>
          <w:szCs w:val="28"/>
          <w:bdr w:val="none" w:sz="0" w:space="0" w:color="auto" w:frame="1"/>
          <w:lang w:eastAsia="ru-RU" w:bidi="he-IL"/>
          <w:rPrChange w:id="13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10</w:t>
      </w:r>
      <w:r w:rsidR="004447F1" w:rsidRPr="002B3C2D">
        <w:rPr>
          <w:rFonts w:ascii="Times New Roman" w:eastAsia="Times New Roman" w:hAnsi="Times New Roman" w:cs="Times New Roman"/>
          <w:sz w:val="28"/>
          <w:szCs w:val="28"/>
          <w:bdr w:val="none" w:sz="0" w:space="0" w:color="auto" w:frame="1"/>
          <w:lang w:eastAsia="ru-RU" w:bidi="he-IL"/>
          <w:rPrChange w:id="13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Обслуговувати, здійснювати поточний та капітальний ремонт і оновлення усього майна, що є частиною </w:t>
      </w:r>
      <w:r w:rsidR="00CA13E1" w:rsidRPr="002B3C2D">
        <w:rPr>
          <w:rFonts w:ascii="Times New Roman" w:eastAsia="Times New Roman" w:hAnsi="Times New Roman" w:cs="Times New Roman"/>
          <w:sz w:val="28"/>
          <w:szCs w:val="28"/>
          <w:bdr w:val="none" w:sz="0" w:space="0" w:color="auto" w:frame="1"/>
          <w:lang w:eastAsia="ru-RU" w:bidi="he-IL"/>
          <w:rPrChange w:id="13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004447F1" w:rsidRPr="002B3C2D">
        <w:rPr>
          <w:rFonts w:ascii="Times New Roman" w:eastAsia="Times New Roman" w:hAnsi="Times New Roman" w:cs="Times New Roman"/>
          <w:sz w:val="28"/>
          <w:szCs w:val="28"/>
          <w:bdr w:val="none" w:sz="0" w:space="0" w:color="auto" w:frame="1"/>
          <w:lang w:eastAsia="ru-RU" w:bidi="he-IL"/>
          <w:rPrChange w:id="13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у, так, як це необхідно для його підтримки в належному робочому стані.</w:t>
      </w:r>
    </w:p>
    <w:p w14:paraId="342E6A07"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4709E2" w:rsidRPr="002B3C2D">
        <w:rPr>
          <w:rFonts w:ascii="Times New Roman" w:eastAsia="Times New Roman" w:hAnsi="Times New Roman" w:cs="Times New Roman"/>
          <w:sz w:val="28"/>
          <w:szCs w:val="28"/>
          <w:bdr w:val="none" w:sz="0" w:space="0" w:color="auto" w:frame="1"/>
          <w:lang w:eastAsia="ru-RU" w:bidi="he-IL"/>
        </w:rPr>
        <w:t>11</w:t>
      </w:r>
      <w:r w:rsidR="004447F1" w:rsidRPr="002B3C2D">
        <w:rPr>
          <w:rFonts w:ascii="Times New Roman" w:eastAsia="Times New Roman" w:hAnsi="Times New Roman" w:cs="Times New Roman"/>
          <w:sz w:val="28"/>
          <w:szCs w:val="28"/>
          <w:bdr w:val="none" w:sz="0" w:space="0" w:color="auto" w:frame="1"/>
          <w:lang w:eastAsia="ru-RU" w:bidi="he-IL"/>
        </w:rPr>
        <w:t xml:space="preserve">. До того часу, як ЄІБ не надав попереднього погодження у письмовій формі, набути і зберігати за собою право володіння (що для уникнення сумніву </w:t>
      </w:r>
      <w:r w:rsidR="004447F1" w:rsidRPr="002B3C2D">
        <w:rPr>
          <w:rFonts w:ascii="Times New Roman" w:eastAsia="Times New Roman" w:hAnsi="Times New Roman" w:cs="Times New Roman"/>
          <w:sz w:val="28"/>
          <w:szCs w:val="28"/>
          <w:bdr w:val="none" w:sz="0" w:space="0" w:color="auto" w:frame="1"/>
          <w:lang w:eastAsia="ru-RU" w:bidi="he-IL"/>
        </w:rPr>
        <w:lastRenderedPageBreak/>
        <w:t xml:space="preserve">не означає права власності) всіма активами в складі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або, у відповідних випадках, замінити і поновити такі активи, а також підтримувати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 переважно в безперервному робочому режимі згідно з його початковою метою.</w:t>
      </w:r>
    </w:p>
    <w:p w14:paraId="73A64FE1"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bidi="he-IL"/>
        </w:rPr>
        <w:t>8</w:t>
      </w:r>
      <w:r w:rsidR="004447F1" w:rsidRPr="002B3C2D">
        <w:rPr>
          <w:rFonts w:ascii="Times New Roman" w:eastAsia="Times New Roman" w:hAnsi="Times New Roman" w:cs="Times New Roman"/>
          <w:sz w:val="28"/>
          <w:szCs w:val="28"/>
          <w:lang w:eastAsia="ru-RU" w:bidi="he-IL"/>
        </w:rPr>
        <w:t>.1.1</w:t>
      </w:r>
      <w:r w:rsidR="004709E2" w:rsidRPr="002B3C2D">
        <w:rPr>
          <w:rFonts w:ascii="Times New Roman" w:eastAsia="Times New Roman" w:hAnsi="Times New Roman" w:cs="Times New Roman"/>
          <w:sz w:val="28"/>
          <w:szCs w:val="28"/>
          <w:lang w:eastAsia="ru-RU" w:bidi="he-IL"/>
        </w:rPr>
        <w:t>2</w:t>
      </w:r>
      <w:r w:rsidR="004447F1" w:rsidRPr="002B3C2D">
        <w:rPr>
          <w:rFonts w:ascii="Times New Roman" w:eastAsia="Times New Roman" w:hAnsi="Times New Roman" w:cs="Times New Roman"/>
          <w:sz w:val="28"/>
          <w:szCs w:val="28"/>
          <w:lang w:eastAsia="ru-RU" w:bidi="he-IL"/>
        </w:rPr>
        <w:t>. З</w:t>
      </w:r>
      <w:r w:rsidR="004447F1" w:rsidRPr="002B3C2D">
        <w:rPr>
          <w:rFonts w:ascii="Times New Roman" w:eastAsia="Times New Roman" w:hAnsi="Times New Roman" w:cs="Times New Roman"/>
          <w:sz w:val="28"/>
          <w:szCs w:val="28"/>
          <w:bdr w:val="none" w:sz="0" w:space="0" w:color="auto" w:frame="1"/>
          <w:lang w:eastAsia="ru-RU" w:bidi="he-IL"/>
        </w:rPr>
        <w:t xml:space="preserve">астрахувати всі роботи та майно, що входять до складу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згідно із відповідною практикою галузі, що застосовується до подібних робіт в інтересах суспільства.</w:t>
      </w:r>
    </w:p>
    <w:p w14:paraId="4E535390" w14:textId="77777777" w:rsidR="004447F1" w:rsidRPr="002B3C2D" w:rsidRDefault="004447F1"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3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38"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Як доказ виконання цього зобов’язання Кінцевий бенефіціар надає </w:t>
      </w:r>
      <w:r w:rsidR="00E97519" w:rsidRPr="002B3C2D">
        <w:rPr>
          <w:rFonts w:ascii="Times New Roman" w:eastAsia="Times New Roman" w:hAnsi="Times New Roman" w:cs="Times New Roman"/>
          <w:sz w:val="28"/>
          <w:szCs w:val="28"/>
          <w:bdr w:val="none" w:sz="0" w:space="0" w:color="auto" w:frame="1"/>
          <w:lang w:eastAsia="ru-RU" w:bidi="he-IL"/>
          <w:rPrChange w:id="139"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у разі запиту</w:t>
      </w:r>
      <w:r w:rsidR="003716A5" w:rsidRPr="002B3C2D">
        <w:rPr>
          <w:rFonts w:ascii="Times New Roman" w:eastAsia="Times New Roman" w:hAnsi="Times New Roman" w:cs="Times New Roman"/>
          <w:sz w:val="28"/>
          <w:szCs w:val="28"/>
          <w:bdr w:val="none" w:sz="0" w:space="0" w:color="auto" w:frame="1"/>
          <w:lang w:eastAsia="ru-RU" w:bidi="he-IL"/>
          <w:rPrChange w:id="14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w:t>
      </w:r>
      <w:r w:rsidR="00287513" w:rsidRPr="002B3C2D">
        <w:rPr>
          <w:rFonts w:ascii="Times New Roman" w:eastAsia="Times New Roman" w:hAnsi="Times New Roman" w:cs="Times New Roman"/>
          <w:sz w:val="28"/>
          <w:szCs w:val="28"/>
        </w:rPr>
        <w:t>Мінінфраструктури</w:t>
      </w:r>
      <w:r w:rsidR="002F1004" w:rsidRPr="002B3C2D">
        <w:rPr>
          <w:rFonts w:ascii="Times New Roman" w:eastAsia="Times New Roman" w:hAnsi="Times New Roman" w:cs="Times New Roman"/>
          <w:sz w:val="28"/>
          <w:szCs w:val="28"/>
          <w:bdr w:val="none" w:sz="0" w:space="0" w:color="auto" w:frame="1"/>
          <w:lang w:eastAsia="ru-RU" w:bidi="he-IL"/>
          <w:rPrChange w:id="14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w:t>
      </w:r>
      <w:r w:rsidRPr="002B3C2D">
        <w:rPr>
          <w:rFonts w:ascii="Times New Roman" w:eastAsia="Times New Roman" w:hAnsi="Times New Roman" w:cs="Times New Roman"/>
          <w:sz w:val="28"/>
          <w:szCs w:val="28"/>
          <w:bdr w:val="none" w:sz="0" w:space="0" w:color="auto" w:frame="1"/>
          <w:lang w:eastAsia="ru-RU" w:bidi="he-IL"/>
          <w:rPrChange w:id="14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та Мінфіну за кожним </w:t>
      </w:r>
      <w:r w:rsidR="00CA13E1" w:rsidRPr="002B3C2D">
        <w:rPr>
          <w:rFonts w:ascii="Times New Roman" w:eastAsia="Times New Roman" w:hAnsi="Times New Roman" w:cs="Times New Roman"/>
          <w:sz w:val="28"/>
          <w:szCs w:val="28"/>
          <w:bdr w:val="none" w:sz="0" w:space="0" w:color="auto" w:frame="1"/>
          <w:lang w:eastAsia="ru-RU" w:bidi="he-IL"/>
          <w:rPrChange w:id="14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Pr="002B3C2D">
        <w:rPr>
          <w:rFonts w:ascii="Times New Roman" w:eastAsia="Times New Roman" w:hAnsi="Times New Roman" w:cs="Times New Roman"/>
          <w:sz w:val="28"/>
          <w:szCs w:val="28"/>
          <w:bdr w:val="none" w:sz="0" w:space="0" w:color="auto" w:frame="1"/>
          <w:lang w:eastAsia="ru-RU" w:bidi="he-IL"/>
          <w:rPrChange w:id="14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ом:</w:t>
      </w:r>
    </w:p>
    <w:p w14:paraId="6DB999A5" w14:textId="665F8CE3" w:rsidR="004447F1" w:rsidRPr="002B3C2D" w:rsidRDefault="003B3DAD"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4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4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(а)</w:t>
      </w:r>
      <w:r w:rsidR="004447F1" w:rsidRPr="002B3C2D">
        <w:rPr>
          <w:rFonts w:ascii="Times New Roman" w:eastAsia="Times New Roman" w:hAnsi="Times New Roman" w:cs="Times New Roman"/>
          <w:sz w:val="28"/>
          <w:szCs w:val="28"/>
          <w:bdr w:val="none" w:sz="0" w:space="0" w:color="auto" w:frame="1"/>
          <w:lang w:eastAsia="ru-RU" w:bidi="he-IL"/>
          <w:rPrChange w:id="14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свідоцтво його страховиків, яке підтверджує виконання вимог </w:t>
      </w:r>
      <w:ins w:id="148" w:author="Тараканова Юлія Ігорівна" w:date="2023-11-30T14:47:00Z">
        <w:r w:rsidR="00DE2C32" w:rsidRPr="002B3C2D">
          <w:rPr>
            <w:rFonts w:ascii="Times New Roman" w:eastAsia="Times New Roman" w:hAnsi="Times New Roman" w:cs="Times New Roman"/>
            <w:sz w:val="28"/>
            <w:szCs w:val="28"/>
            <w:bdr w:val="none" w:sz="0" w:space="0" w:color="auto" w:frame="1"/>
            <w:lang w:eastAsia="ru-RU" w:bidi="he-IL"/>
            <w:rPrChange w:id="149" w:author="Admin" w:date="2023-12-01T10:45:00Z">
              <w:rPr/>
            </w:rPrChange>
          </w:rPr>
          <w:t>пункту 6.5А(c) Статті 6</w:t>
        </w:r>
      </w:ins>
      <w:del w:id="150" w:author="Тараканова Юлія Ігорівна" w:date="2023-11-30T14:47:00Z">
        <w:r w:rsidR="00FB1231" w:rsidRPr="002B3C2D" w:rsidDel="00DE2C32">
          <w:fldChar w:fldCharType="begin"/>
        </w:r>
        <w:r w:rsidR="00FB1231" w:rsidRPr="002B3C2D" w:rsidDel="00DE2C32">
          <w:delInstrText xml:space="preserve"> HYPERLINK "http://zakon5.rada.gov.ua/laws/show/971_014/print1452680308314600" \l "n453" </w:delInstrText>
        </w:r>
        <w:r w:rsidR="00FB1231" w:rsidRPr="002B3C2D" w:rsidDel="00DE2C32">
          <w:rPr>
            <w:rPrChange w:id="15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fldChar w:fldCharType="separate"/>
        </w:r>
        <w:r w:rsidR="002A0624" w:rsidRPr="002B3C2D" w:rsidDel="00DE2C32">
          <w:rPr>
            <w:rFonts w:ascii="Times New Roman" w:eastAsia="Times New Roman" w:hAnsi="Times New Roman" w:cs="Times New Roman"/>
            <w:sz w:val="28"/>
            <w:szCs w:val="28"/>
            <w:bdr w:val="none" w:sz="0" w:space="0" w:color="auto" w:frame="1"/>
            <w:lang w:eastAsia="ru-RU" w:bidi="he-IL"/>
            <w:rPrChange w:id="15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delText>пункту 6.5А</w:delText>
        </w:r>
        <w:r w:rsidR="004447F1" w:rsidRPr="002B3C2D" w:rsidDel="00DE2C32">
          <w:rPr>
            <w:rFonts w:ascii="Times New Roman" w:eastAsia="Times New Roman" w:hAnsi="Times New Roman" w:cs="Times New Roman"/>
            <w:sz w:val="28"/>
            <w:szCs w:val="28"/>
            <w:bdr w:val="none" w:sz="0" w:space="0" w:color="auto" w:frame="1"/>
            <w:lang w:eastAsia="ru-RU" w:bidi="he-IL"/>
            <w:rPrChange w:id="15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delText>(c) Статті 6</w:delText>
        </w:r>
        <w:r w:rsidR="00FB1231" w:rsidRPr="002B3C2D" w:rsidDel="00DE2C32">
          <w:rPr>
            <w:rFonts w:ascii="Times New Roman" w:eastAsia="Times New Roman" w:hAnsi="Times New Roman" w:cs="Times New Roman"/>
            <w:sz w:val="28"/>
            <w:szCs w:val="28"/>
            <w:bdr w:val="none" w:sz="0" w:space="0" w:color="auto" w:frame="1"/>
            <w:lang w:eastAsia="ru-RU" w:bidi="he-IL"/>
            <w:rPrChange w:id="15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fldChar w:fldCharType="end"/>
        </w:r>
        <w:r w:rsidR="000A0BB7" w:rsidRPr="002B3C2D" w:rsidDel="00DE2C32">
          <w:rPr>
            <w:rFonts w:ascii="Times New Roman" w:eastAsia="Times New Roman" w:hAnsi="Times New Roman" w:cs="Times New Roman"/>
            <w:sz w:val="28"/>
            <w:szCs w:val="28"/>
            <w:bdr w:val="none" w:sz="0" w:space="0" w:color="auto" w:frame="1"/>
            <w:lang w:eastAsia="ru-RU" w:bidi="he-IL"/>
            <w:rPrChange w:id="15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delText xml:space="preserve"> </w:delText>
        </w:r>
      </w:del>
      <w:r w:rsidR="004447F1" w:rsidRPr="002B3C2D">
        <w:rPr>
          <w:rFonts w:ascii="Times New Roman" w:eastAsia="Times New Roman" w:hAnsi="Times New Roman" w:cs="Times New Roman"/>
          <w:sz w:val="28"/>
          <w:szCs w:val="28"/>
          <w:lang w:eastAsia="ru-RU"/>
          <w:rPrChange w:id="156" w:author="Admin" w:date="2023-12-01T10:45:00Z">
            <w:rPr>
              <w:rFonts w:ascii="Times New Roman" w:eastAsia="Times New Roman" w:hAnsi="Times New Roman" w:cs="Times New Roman"/>
              <w:color w:val="000000" w:themeColor="text1"/>
              <w:sz w:val="28"/>
              <w:szCs w:val="28"/>
              <w:lang w:eastAsia="ru-RU"/>
            </w:rPr>
          </w:rPrChange>
        </w:rPr>
        <w:t>Фінансової угоди</w:t>
      </w:r>
      <w:r w:rsidR="004447F1" w:rsidRPr="002B3C2D">
        <w:rPr>
          <w:rFonts w:ascii="Times New Roman" w:eastAsia="Times New Roman" w:hAnsi="Times New Roman" w:cs="Times New Roman"/>
          <w:sz w:val="28"/>
          <w:szCs w:val="28"/>
          <w:bdr w:val="none" w:sz="0" w:space="0" w:color="auto" w:frame="1"/>
          <w:lang w:eastAsia="ru-RU" w:bidi="he-IL"/>
          <w:rPrChange w:id="15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w:t>
      </w:r>
    </w:p>
    <w:p w14:paraId="04484316" w14:textId="77777777" w:rsidR="004447F1" w:rsidRPr="002B3C2D" w:rsidRDefault="003B3DAD"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58"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59"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(б)</w:t>
      </w:r>
      <w:r w:rsidR="004447F1" w:rsidRPr="002B3C2D">
        <w:rPr>
          <w:rFonts w:ascii="Times New Roman" w:eastAsia="Times New Roman" w:hAnsi="Times New Roman" w:cs="Times New Roman"/>
          <w:sz w:val="28"/>
          <w:szCs w:val="28"/>
          <w:bdr w:val="none" w:sz="0" w:space="0" w:color="auto" w:frame="1"/>
          <w:lang w:eastAsia="ru-RU" w:bidi="he-IL"/>
          <w:rPrChange w:id="16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щорічно - перелік дійсних полісів, які поширюються на застраховане майно, що утворює </w:t>
      </w:r>
      <w:r w:rsidR="00CA13E1" w:rsidRPr="002B3C2D">
        <w:rPr>
          <w:rFonts w:ascii="Times New Roman" w:eastAsia="Times New Roman" w:hAnsi="Times New Roman" w:cs="Times New Roman"/>
          <w:sz w:val="28"/>
          <w:szCs w:val="28"/>
          <w:bdr w:val="none" w:sz="0" w:space="0" w:color="auto" w:frame="1"/>
          <w:lang w:eastAsia="ru-RU" w:bidi="he-IL"/>
          <w:rPrChange w:id="16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004447F1" w:rsidRPr="002B3C2D">
        <w:rPr>
          <w:rFonts w:ascii="Times New Roman" w:eastAsia="Times New Roman" w:hAnsi="Times New Roman" w:cs="Times New Roman"/>
          <w:sz w:val="28"/>
          <w:szCs w:val="28"/>
          <w:bdr w:val="none" w:sz="0" w:space="0" w:color="auto" w:frame="1"/>
          <w:lang w:eastAsia="ru-RU" w:bidi="he-IL"/>
          <w:rPrChange w:id="16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а також підтвердження сплати поточних страхових внесків; </w:t>
      </w:r>
    </w:p>
    <w:p w14:paraId="63424515" w14:textId="7845E217" w:rsidR="004447F1" w:rsidRPr="002B3C2D" w:rsidRDefault="003B3DAD"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(в)</w:t>
      </w:r>
      <w:r w:rsidR="004447F1" w:rsidRPr="002B3C2D">
        <w:rPr>
          <w:rFonts w:ascii="Times New Roman" w:eastAsia="Times New Roman" w:hAnsi="Times New Roman" w:cs="Times New Roman"/>
          <w:sz w:val="28"/>
          <w:szCs w:val="28"/>
          <w:bdr w:val="none" w:sz="0" w:space="0" w:color="auto" w:frame="1"/>
          <w:lang w:eastAsia="ru-RU" w:bidi="he-IL"/>
        </w:rPr>
        <w:t xml:space="preserve"> документи, зазначені у </w:t>
      </w:r>
      <w:r w:rsidR="00DE2C32" w:rsidRPr="002B3C2D">
        <w:rPr>
          <w:rFonts w:ascii="Times New Roman" w:eastAsia="Times New Roman" w:hAnsi="Times New Roman" w:cs="Times New Roman"/>
          <w:sz w:val="28"/>
          <w:szCs w:val="28"/>
          <w:bdr w:val="none" w:sz="0" w:space="0" w:color="auto" w:frame="1"/>
          <w:lang w:eastAsia="ru-RU" w:bidi="he-IL"/>
        </w:rPr>
        <w:t>пункті 6.5.А (j) Статті 6</w:t>
      </w:r>
      <w:r w:rsidR="000A0BB7"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bdr w:val="none" w:sz="0" w:space="0" w:color="auto" w:frame="1"/>
          <w:lang w:eastAsia="ru-RU" w:bidi="he-IL"/>
        </w:rPr>
        <w:t xml:space="preserve">, і всю запитувану інформацію щодо цих документів протягом 10 (десяти) робочих днів із моменту отримання запиту від </w:t>
      </w:r>
      <w:r w:rsidR="00287513"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та Мінфіну.</w:t>
      </w:r>
    </w:p>
    <w:p w14:paraId="00612946"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bCs/>
          <w:i/>
          <w:sz w:val="28"/>
          <w:szCs w:val="28"/>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.1.1</w:t>
      </w:r>
      <w:r w:rsidR="004709E2" w:rsidRPr="002B3C2D">
        <w:rPr>
          <w:rFonts w:ascii="Times New Roman" w:eastAsia="Times New Roman" w:hAnsi="Times New Roman" w:cs="Times New Roman"/>
          <w:sz w:val="28"/>
          <w:szCs w:val="28"/>
          <w:bdr w:val="none" w:sz="0" w:space="0" w:color="auto" w:frame="1"/>
          <w:lang w:eastAsia="ru-RU" w:bidi="he-IL"/>
        </w:rPr>
        <w:t>3</w:t>
      </w:r>
      <w:r w:rsidR="004447F1" w:rsidRPr="002B3C2D">
        <w:rPr>
          <w:rFonts w:ascii="Times New Roman" w:eastAsia="Times New Roman" w:hAnsi="Times New Roman" w:cs="Times New Roman"/>
          <w:sz w:val="28"/>
          <w:szCs w:val="28"/>
          <w:bdr w:val="none" w:sz="0" w:space="0" w:color="auto" w:frame="1"/>
          <w:lang w:eastAsia="ru-RU" w:bidi="he-IL"/>
        </w:rPr>
        <w:t xml:space="preserve">. Забезпечити наявність та чинність усіх прав проїзду чи користування, а також усіх дозволів, ліцензій або погоджень, необхідних для виконання та функціонування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w:t>
      </w:r>
      <w:r w:rsidR="004447F1" w:rsidRPr="002B3C2D">
        <w:rPr>
          <w:rFonts w:ascii="Times New Roman" w:eastAsia="Times New Roman" w:hAnsi="Times New Roman" w:cs="Times New Roman"/>
          <w:bCs/>
          <w:i/>
          <w:sz w:val="28"/>
          <w:szCs w:val="28"/>
          <w:lang w:eastAsia="ru-RU" w:bidi="he-IL"/>
        </w:rPr>
        <w:t>.</w:t>
      </w:r>
    </w:p>
    <w:p w14:paraId="2A791276" w14:textId="77777777" w:rsidR="004447F1" w:rsidRPr="002B3C2D" w:rsidRDefault="00483FA6" w:rsidP="00DB659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.1.1</w:t>
      </w:r>
      <w:r w:rsidR="004709E2" w:rsidRPr="002B3C2D">
        <w:rPr>
          <w:rFonts w:ascii="Times New Roman" w:eastAsia="Times New Roman" w:hAnsi="Times New Roman" w:cs="Times New Roman"/>
          <w:sz w:val="28"/>
          <w:szCs w:val="28"/>
          <w:bdr w:val="none" w:sz="0" w:space="0" w:color="auto" w:frame="1"/>
          <w:lang w:eastAsia="ru-RU" w:bidi="he-IL"/>
        </w:rPr>
        <w:t>4</w:t>
      </w:r>
      <w:r w:rsidR="004447F1" w:rsidRPr="002B3C2D">
        <w:rPr>
          <w:rFonts w:ascii="Times New Roman" w:eastAsia="Times New Roman" w:hAnsi="Times New Roman" w:cs="Times New Roman"/>
          <w:sz w:val="28"/>
          <w:szCs w:val="28"/>
          <w:bdr w:val="none" w:sz="0" w:space="0" w:color="auto" w:frame="1"/>
          <w:lang w:eastAsia="ru-RU" w:bidi="he-IL"/>
        </w:rPr>
        <w:t xml:space="preserve">. Здійснювати реалізацію та експлуатацію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відповідно до екологічних і соціальних стандартів. Передбачати в договорах (контрактах), укладених з Підрядниками, положення, які зобов’язують Підрядників дотримуватися стандартів МОП, а також стандартів охорони та безпеки праці.</w:t>
      </w:r>
    </w:p>
    <w:p w14:paraId="01C5FCE8" w14:textId="77777777" w:rsidR="004447F1" w:rsidRPr="002B3C2D" w:rsidRDefault="00483FA6" w:rsidP="00DB659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709E2" w:rsidRPr="002B3C2D">
        <w:rPr>
          <w:rFonts w:ascii="Times New Roman" w:eastAsia="Times New Roman" w:hAnsi="Times New Roman" w:cs="Times New Roman"/>
          <w:sz w:val="28"/>
          <w:szCs w:val="28"/>
          <w:bdr w:val="none" w:sz="0" w:space="0" w:color="auto" w:frame="1"/>
          <w:lang w:eastAsia="ru-RU" w:bidi="he-IL"/>
        </w:rPr>
        <w:t>.1.15</w:t>
      </w:r>
      <w:r w:rsidR="004447F1" w:rsidRPr="002B3C2D">
        <w:rPr>
          <w:rFonts w:ascii="Times New Roman" w:eastAsia="Times New Roman" w:hAnsi="Times New Roman" w:cs="Times New Roman"/>
          <w:sz w:val="28"/>
          <w:szCs w:val="28"/>
          <w:bdr w:val="none" w:sz="0" w:space="0" w:color="auto" w:frame="1"/>
          <w:lang w:eastAsia="ru-RU" w:bidi="he-IL"/>
        </w:rPr>
        <w:t>. На власних будівельних майданчиках здійснювати активний моніторинг виконання Підрядниками</w:t>
      </w:r>
      <w:r w:rsidR="002A0624" w:rsidRPr="002B3C2D">
        <w:rPr>
          <w:rFonts w:ascii="Times New Roman" w:eastAsia="Times New Roman" w:hAnsi="Times New Roman" w:cs="Times New Roman"/>
          <w:sz w:val="28"/>
          <w:szCs w:val="28"/>
          <w:bdr w:val="none" w:sz="0" w:space="0" w:color="auto" w:frame="1"/>
          <w:lang w:eastAsia="ru-RU" w:bidi="he-IL"/>
        </w:rPr>
        <w:t xml:space="preserve"> положень, вказаних у пункті 6.</w:t>
      </w:r>
      <w:r w:rsidR="004447F1" w:rsidRPr="002B3C2D">
        <w:rPr>
          <w:rFonts w:ascii="Times New Roman" w:eastAsia="Times New Roman" w:hAnsi="Times New Roman" w:cs="Times New Roman"/>
          <w:sz w:val="28"/>
          <w:szCs w:val="28"/>
          <w:bdr w:val="none" w:sz="0" w:space="0" w:color="auto" w:frame="1"/>
          <w:lang w:eastAsia="ru-RU" w:bidi="he-IL"/>
        </w:rPr>
        <w:t>5</w:t>
      </w:r>
      <w:r w:rsidR="00586C79" w:rsidRPr="002B3C2D">
        <w:rPr>
          <w:rFonts w:ascii="Times New Roman" w:eastAsia="Times New Roman" w:hAnsi="Times New Roman" w:cs="Times New Roman"/>
          <w:sz w:val="28"/>
          <w:szCs w:val="28"/>
          <w:bdr w:val="none" w:sz="0" w:space="0" w:color="auto" w:frame="1"/>
          <w:lang w:eastAsia="ru-RU" w:bidi="he-IL"/>
        </w:rPr>
        <w:t>.</w:t>
      </w:r>
      <w:r w:rsidR="002A0624" w:rsidRPr="002B3C2D">
        <w:rPr>
          <w:rFonts w:ascii="Times New Roman" w:eastAsia="Times New Roman" w:hAnsi="Times New Roman" w:cs="Times New Roman"/>
          <w:sz w:val="28"/>
          <w:szCs w:val="28"/>
          <w:bdr w:val="none" w:sz="0" w:space="0" w:color="auto" w:frame="1"/>
          <w:lang w:eastAsia="ru-RU" w:bidi="he-IL"/>
        </w:rPr>
        <w:t xml:space="preserve">А(e) </w:t>
      </w:r>
      <w:r w:rsidR="002A0624" w:rsidRPr="002B3C2D">
        <w:rPr>
          <w:rFonts w:ascii="Times New Roman" w:eastAsia="Times New Roman" w:hAnsi="Times New Roman" w:cs="Times New Roman"/>
          <w:i/>
          <w:sz w:val="28"/>
          <w:szCs w:val="28"/>
          <w:bdr w:val="none" w:sz="0" w:space="0" w:color="auto" w:frame="1"/>
          <w:lang w:eastAsia="ru-RU" w:bidi="he-IL"/>
        </w:rPr>
        <w:t>Екологічні та Соціальні стандарти</w:t>
      </w:r>
      <w:r w:rsidR="004447F1" w:rsidRPr="002B3C2D">
        <w:rPr>
          <w:rFonts w:ascii="Times New Roman" w:eastAsia="Times New Roman" w:hAnsi="Times New Roman" w:cs="Times New Roman"/>
          <w:sz w:val="28"/>
          <w:szCs w:val="28"/>
          <w:bdr w:val="none" w:sz="0" w:space="0" w:color="auto" w:frame="1"/>
          <w:lang w:eastAsia="ru-RU" w:bidi="he-IL"/>
        </w:rPr>
        <w:t xml:space="preserve"> </w:t>
      </w:r>
      <w:r w:rsidR="002A0624" w:rsidRPr="002B3C2D">
        <w:rPr>
          <w:rFonts w:ascii="Times New Roman" w:eastAsia="Times New Roman" w:hAnsi="Times New Roman" w:cs="Times New Roman"/>
          <w:sz w:val="28"/>
          <w:szCs w:val="28"/>
          <w:bdr w:val="none" w:sz="0" w:space="0" w:color="auto" w:frame="1"/>
          <w:lang w:eastAsia="ru-RU" w:bidi="he-IL"/>
        </w:rPr>
        <w:t>та 6.5</w:t>
      </w:r>
      <w:r w:rsidR="00586C79" w:rsidRPr="002B3C2D">
        <w:rPr>
          <w:rFonts w:ascii="Times New Roman" w:eastAsia="Times New Roman" w:hAnsi="Times New Roman" w:cs="Times New Roman"/>
          <w:sz w:val="28"/>
          <w:szCs w:val="28"/>
          <w:bdr w:val="none" w:sz="0" w:space="0" w:color="auto" w:frame="1"/>
          <w:lang w:eastAsia="ru-RU" w:bidi="he-IL"/>
        </w:rPr>
        <w:t xml:space="preserve">. </w:t>
      </w:r>
      <w:r w:rsidR="002A0624" w:rsidRPr="002B3C2D">
        <w:rPr>
          <w:rFonts w:ascii="Times New Roman" w:eastAsia="Times New Roman" w:hAnsi="Times New Roman" w:cs="Times New Roman"/>
          <w:sz w:val="28"/>
          <w:szCs w:val="28"/>
          <w:bdr w:val="none" w:sz="0" w:space="0" w:color="auto" w:frame="1"/>
          <w:lang w:eastAsia="ru-RU" w:bidi="he-IL"/>
        </w:rPr>
        <w:t xml:space="preserve">А (j) </w:t>
      </w:r>
      <w:r w:rsidR="002A0624" w:rsidRPr="002B3C2D">
        <w:rPr>
          <w:rFonts w:ascii="Times New Roman" w:eastAsia="Times New Roman" w:hAnsi="Times New Roman" w:cs="Times New Roman"/>
          <w:i/>
          <w:sz w:val="28"/>
          <w:szCs w:val="28"/>
          <w:bdr w:val="none" w:sz="0" w:space="0" w:color="auto" w:frame="1"/>
          <w:lang w:eastAsia="ru-RU" w:bidi="he-IL"/>
        </w:rPr>
        <w:t>Інше</w:t>
      </w:r>
      <w:r w:rsidR="002A062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 xml:space="preserve">Статті 6 Фінансової угоди. Надавати всі уповноваження та допуски для </w:t>
      </w:r>
      <w:r w:rsidR="001A7EE4"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його спеціалістів та консультантів для здійснення активного моніторингу виконання Підрядниками</w:t>
      </w:r>
      <w:r w:rsidR="002A0624" w:rsidRPr="002B3C2D">
        <w:rPr>
          <w:rFonts w:ascii="Times New Roman" w:eastAsia="Times New Roman" w:hAnsi="Times New Roman" w:cs="Times New Roman"/>
          <w:sz w:val="28"/>
          <w:szCs w:val="28"/>
          <w:bdr w:val="none" w:sz="0" w:space="0" w:color="auto" w:frame="1"/>
          <w:lang w:eastAsia="ru-RU" w:bidi="he-IL"/>
        </w:rPr>
        <w:t xml:space="preserve"> положень, згаданих у пункті 6.</w:t>
      </w:r>
      <w:r w:rsidR="004447F1" w:rsidRPr="002B3C2D">
        <w:rPr>
          <w:rFonts w:ascii="Times New Roman" w:eastAsia="Times New Roman" w:hAnsi="Times New Roman" w:cs="Times New Roman"/>
          <w:sz w:val="28"/>
          <w:szCs w:val="28"/>
          <w:bdr w:val="none" w:sz="0" w:space="0" w:color="auto" w:frame="1"/>
          <w:lang w:eastAsia="ru-RU" w:bidi="he-IL"/>
        </w:rPr>
        <w:t>5</w:t>
      </w:r>
      <w:r w:rsidR="005F5F4E" w:rsidRPr="002B3C2D">
        <w:rPr>
          <w:rFonts w:ascii="Times New Roman" w:eastAsia="Times New Roman" w:hAnsi="Times New Roman" w:cs="Times New Roman"/>
          <w:sz w:val="28"/>
          <w:szCs w:val="28"/>
          <w:bdr w:val="none" w:sz="0" w:space="0" w:color="auto" w:frame="1"/>
          <w:lang w:eastAsia="ru-RU" w:bidi="he-IL"/>
        </w:rPr>
        <w:t>А</w:t>
      </w:r>
      <w:r w:rsidR="004447F1" w:rsidRPr="002B3C2D">
        <w:rPr>
          <w:rFonts w:ascii="Times New Roman" w:eastAsia="Times New Roman" w:hAnsi="Times New Roman" w:cs="Times New Roman"/>
          <w:sz w:val="28"/>
          <w:szCs w:val="28"/>
          <w:bdr w:val="none" w:sz="0" w:space="0" w:color="auto" w:frame="1"/>
          <w:lang w:eastAsia="ru-RU" w:bidi="he-IL"/>
        </w:rPr>
        <w:t>(e)(</w:t>
      </w:r>
      <w:r w:rsidR="002A0624" w:rsidRPr="002B3C2D">
        <w:rPr>
          <w:rFonts w:ascii="Times New Roman" w:eastAsia="Times New Roman" w:hAnsi="Times New Roman" w:cs="Times New Roman"/>
          <w:sz w:val="28"/>
          <w:szCs w:val="28"/>
          <w:bdr w:val="none" w:sz="0" w:space="0" w:color="auto" w:frame="1"/>
          <w:lang w:eastAsia="ru-RU" w:bidi="he-IL"/>
        </w:rPr>
        <w:t>j</w:t>
      </w:r>
      <w:r w:rsidR="004447F1" w:rsidRPr="002B3C2D">
        <w:rPr>
          <w:rFonts w:ascii="Times New Roman" w:eastAsia="Times New Roman" w:hAnsi="Times New Roman" w:cs="Times New Roman"/>
          <w:sz w:val="28"/>
          <w:szCs w:val="28"/>
          <w:bdr w:val="none" w:sz="0" w:space="0" w:color="auto" w:frame="1"/>
          <w:lang w:eastAsia="ru-RU" w:bidi="he-IL"/>
        </w:rPr>
        <w:t xml:space="preserve">) Статті 6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bdr w:val="none" w:sz="0" w:space="0" w:color="auto" w:frame="1"/>
          <w:lang w:eastAsia="ru-RU" w:bidi="he-IL"/>
        </w:rPr>
        <w:t>.</w:t>
      </w:r>
    </w:p>
    <w:p w14:paraId="23840F73"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6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.1.1</w:t>
      </w:r>
      <w:r w:rsidR="004709E2" w:rsidRPr="002B3C2D">
        <w:rPr>
          <w:rFonts w:ascii="Times New Roman" w:eastAsia="Times New Roman" w:hAnsi="Times New Roman" w:cs="Times New Roman"/>
          <w:sz w:val="28"/>
          <w:szCs w:val="28"/>
          <w:bdr w:val="none" w:sz="0" w:space="0" w:color="auto" w:frame="1"/>
          <w:lang w:eastAsia="ru-RU" w:bidi="he-IL"/>
        </w:rPr>
        <w:t>6</w:t>
      </w:r>
      <w:r w:rsidR="004447F1" w:rsidRPr="002B3C2D">
        <w:rPr>
          <w:rFonts w:ascii="Times New Roman" w:eastAsia="Times New Roman" w:hAnsi="Times New Roman" w:cs="Times New Roman"/>
          <w:sz w:val="28"/>
          <w:szCs w:val="28"/>
          <w:bdr w:val="none" w:sz="0" w:space="0" w:color="auto" w:frame="1"/>
          <w:lang w:eastAsia="ru-RU" w:bidi="he-IL"/>
        </w:rPr>
        <w:t xml:space="preserve">. Отримувати і дотримуватись необхідних дозволів для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в </w:t>
      </w:r>
      <w:r w:rsidR="004447F1" w:rsidRPr="002B3C2D">
        <w:rPr>
          <w:rFonts w:ascii="Times New Roman" w:eastAsia="Times New Roman" w:hAnsi="Times New Roman" w:cs="Times New Roman"/>
          <w:sz w:val="28"/>
          <w:szCs w:val="28"/>
          <w:bdr w:val="none" w:sz="0" w:space="0" w:color="auto" w:frame="1"/>
          <w:lang w:eastAsia="ru-RU" w:bidi="he-IL"/>
          <w:rPrChange w:id="16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екологічній або соціальній сфері.</w:t>
      </w:r>
    </w:p>
    <w:p w14:paraId="1C5166FA"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16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6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447F1" w:rsidRPr="002B3C2D">
        <w:rPr>
          <w:rFonts w:ascii="Times New Roman" w:eastAsia="Times New Roman" w:hAnsi="Times New Roman" w:cs="Times New Roman"/>
          <w:sz w:val="28"/>
          <w:szCs w:val="28"/>
          <w:bdr w:val="none" w:sz="0" w:space="0" w:color="auto" w:frame="1"/>
          <w:lang w:eastAsia="ru-RU" w:bidi="he-IL"/>
          <w:rPrChange w:id="16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.1.1</w:t>
      </w:r>
      <w:r w:rsidR="004709E2" w:rsidRPr="002B3C2D">
        <w:rPr>
          <w:rFonts w:ascii="Times New Roman" w:eastAsia="Times New Roman" w:hAnsi="Times New Roman" w:cs="Times New Roman"/>
          <w:sz w:val="28"/>
          <w:szCs w:val="28"/>
          <w:bdr w:val="none" w:sz="0" w:space="0" w:color="auto" w:frame="1"/>
          <w:lang w:eastAsia="ru-RU" w:bidi="he-IL"/>
          <w:rPrChange w:id="168"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7</w:t>
      </w:r>
      <w:r w:rsidR="004447F1" w:rsidRPr="002B3C2D">
        <w:rPr>
          <w:rFonts w:ascii="Times New Roman" w:eastAsia="Times New Roman" w:hAnsi="Times New Roman" w:cs="Times New Roman"/>
          <w:sz w:val="28"/>
          <w:szCs w:val="28"/>
          <w:bdr w:val="none" w:sz="0" w:space="0" w:color="auto" w:frame="1"/>
          <w:lang w:eastAsia="ru-RU" w:bidi="he-IL"/>
          <w:rPrChange w:id="169"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Не використовувати фінансування Час</w:t>
      </w:r>
      <w:r w:rsidR="002F1004" w:rsidRPr="002B3C2D">
        <w:rPr>
          <w:rFonts w:ascii="Times New Roman" w:eastAsia="Times New Roman" w:hAnsi="Times New Roman" w:cs="Times New Roman"/>
          <w:sz w:val="28"/>
          <w:szCs w:val="28"/>
          <w:bdr w:val="none" w:sz="0" w:space="0" w:color="auto" w:frame="1"/>
          <w:lang w:eastAsia="ru-RU" w:bidi="he-IL"/>
          <w:rPrChange w:id="17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тин</w:t>
      </w:r>
      <w:r w:rsidR="00D37167" w:rsidRPr="002B3C2D">
        <w:rPr>
          <w:rFonts w:ascii="Times New Roman" w:eastAsia="Times New Roman" w:hAnsi="Times New Roman" w:cs="Times New Roman"/>
          <w:sz w:val="28"/>
          <w:szCs w:val="28"/>
          <w:bdr w:val="none" w:sz="0" w:space="0" w:color="auto" w:frame="1"/>
          <w:lang w:eastAsia="ru-RU" w:bidi="he-IL"/>
          <w:rPrChange w:id="17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и</w:t>
      </w:r>
      <w:r w:rsidR="002F1004" w:rsidRPr="002B3C2D">
        <w:rPr>
          <w:rFonts w:ascii="Times New Roman" w:eastAsia="Times New Roman" w:hAnsi="Times New Roman" w:cs="Times New Roman"/>
          <w:sz w:val="28"/>
          <w:szCs w:val="28"/>
          <w:bdr w:val="none" w:sz="0" w:space="0" w:color="auto" w:frame="1"/>
          <w:lang w:eastAsia="ru-RU" w:bidi="he-IL"/>
          <w:rPrChange w:id="17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коштів Позики на </w:t>
      </w:r>
      <w:r w:rsidR="00CA13E1" w:rsidRPr="002B3C2D">
        <w:rPr>
          <w:rFonts w:ascii="Times New Roman" w:eastAsia="Times New Roman" w:hAnsi="Times New Roman" w:cs="Times New Roman"/>
          <w:sz w:val="28"/>
          <w:szCs w:val="28"/>
          <w:bdr w:val="none" w:sz="0" w:space="0" w:color="auto" w:frame="1"/>
          <w:lang w:eastAsia="ru-RU" w:bidi="he-IL"/>
          <w:rPrChange w:id="17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002F1004" w:rsidRPr="002B3C2D">
        <w:rPr>
          <w:rFonts w:ascii="Times New Roman" w:eastAsia="Times New Roman" w:hAnsi="Times New Roman" w:cs="Times New Roman"/>
          <w:sz w:val="28"/>
          <w:szCs w:val="28"/>
          <w:bdr w:val="none" w:sz="0" w:space="0" w:color="auto" w:frame="1"/>
          <w:lang w:eastAsia="ru-RU" w:bidi="he-IL"/>
          <w:rPrChange w:id="17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який потреб</w:t>
      </w:r>
      <w:r w:rsidR="000A0BB7" w:rsidRPr="002B3C2D">
        <w:rPr>
          <w:rFonts w:ascii="Times New Roman" w:eastAsia="Times New Roman" w:hAnsi="Times New Roman" w:cs="Times New Roman"/>
          <w:sz w:val="28"/>
          <w:szCs w:val="28"/>
          <w:bdr w:val="none" w:sz="0" w:space="0" w:color="auto" w:frame="1"/>
          <w:lang w:eastAsia="ru-RU" w:bidi="he-IL"/>
          <w:rPrChange w:id="17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у</w:t>
      </w:r>
      <w:r w:rsidR="002F1004" w:rsidRPr="002B3C2D">
        <w:rPr>
          <w:rFonts w:ascii="Times New Roman" w:eastAsia="Times New Roman" w:hAnsi="Times New Roman" w:cs="Times New Roman"/>
          <w:sz w:val="28"/>
          <w:szCs w:val="28"/>
          <w:bdr w:val="none" w:sz="0" w:space="0" w:color="auto" w:frame="1"/>
          <w:lang w:eastAsia="ru-RU" w:bidi="he-IL"/>
          <w:rPrChange w:id="17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є</w:t>
      </w:r>
      <w:r w:rsidR="004447F1" w:rsidRPr="002B3C2D">
        <w:rPr>
          <w:rFonts w:ascii="Times New Roman" w:eastAsia="Times New Roman" w:hAnsi="Times New Roman" w:cs="Times New Roman"/>
          <w:sz w:val="28"/>
          <w:szCs w:val="28"/>
          <w:bdr w:val="none" w:sz="0" w:space="0" w:color="auto" w:frame="1"/>
          <w:lang w:eastAsia="ru-RU" w:bidi="he-IL"/>
          <w:rPrChange w:id="17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Оцінки впливу на навколишнє середовище і соціальну сферу відповідно до національного законодавства або законодавства ЄС без/до остаточного завершення такої оцінки та її схвалення компетентним органом.</w:t>
      </w:r>
    </w:p>
    <w:p w14:paraId="79E85823"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.1.1</w:t>
      </w:r>
      <w:r w:rsidR="004709E2"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 xml:space="preserve">. Не використовувати Частину коштів Позики для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на програмні компоненти, які потенційно можуть негативно впливати на об’єкт природоохоронного значення, що перебуває під захистом національного законодавства або міжнародних угод, допоки компетентний орган не підтвердить, що компонент не має істотного негативного впливу на такий об’єкт.</w:t>
      </w:r>
    </w:p>
    <w:p w14:paraId="618A3651" w14:textId="77777777" w:rsidR="004447F1" w:rsidRPr="002B3C2D" w:rsidRDefault="00483FA6" w:rsidP="00DB659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.1.1</w:t>
      </w:r>
      <w:r w:rsidR="004709E2" w:rsidRPr="002B3C2D">
        <w:rPr>
          <w:rFonts w:ascii="Times New Roman" w:eastAsia="Times New Roman" w:hAnsi="Times New Roman" w:cs="Times New Roman"/>
          <w:sz w:val="28"/>
          <w:szCs w:val="28"/>
          <w:bdr w:val="none" w:sz="0" w:space="0" w:color="auto" w:frame="1"/>
          <w:lang w:eastAsia="ru-RU" w:bidi="he-IL"/>
        </w:rPr>
        <w:t>9</w:t>
      </w:r>
      <w:r w:rsidR="004447F1" w:rsidRPr="002B3C2D">
        <w:rPr>
          <w:rFonts w:ascii="Times New Roman" w:eastAsia="Times New Roman" w:hAnsi="Times New Roman" w:cs="Times New Roman"/>
          <w:sz w:val="28"/>
          <w:szCs w:val="28"/>
          <w:bdr w:val="none" w:sz="0" w:space="0" w:color="auto" w:frame="1"/>
          <w:lang w:eastAsia="ru-RU" w:bidi="he-IL"/>
        </w:rPr>
        <w:t xml:space="preserve">. Виконувати положення Плану соціального управління і Плану залучення зацікавлених сторін з тим, щоб усі релевантні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и </w:t>
      </w:r>
      <w:r w:rsidR="004447F1" w:rsidRPr="002B3C2D">
        <w:rPr>
          <w:rFonts w:ascii="Times New Roman" w:eastAsia="Times New Roman" w:hAnsi="Times New Roman" w:cs="Times New Roman"/>
          <w:sz w:val="28"/>
          <w:szCs w:val="28"/>
          <w:bdr w:val="none" w:sz="0" w:space="0" w:color="auto" w:frame="1"/>
          <w:lang w:eastAsia="ru-RU" w:bidi="he-IL"/>
        </w:rPr>
        <w:lastRenderedPageBreak/>
        <w:t xml:space="preserve">планувалися, розроблялися і </w:t>
      </w:r>
      <w:r w:rsidR="00967EFF" w:rsidRPr="002B3C2D">
        <w:rPr>
          <w:rFonts w:ascii="Times New Roman" w:eastAsia="Times New Roman" w:hAnsi="Times New Roman" w:cs="Times New Roman"/>
          <w:sz w:val="28"/>
          <w:szCs w:val="28"/>
          <w:bdr w:val="none" w:sz="0" w:space="0" w:color="auto" w:frame="1"/>
          <w:lang w:eastAsia="ru-RU" w:bidi="he-IL"/>
        </w:rPr>
        <w:t>виконувалися після консультацій</w:t>
      </w:r>
      <w:r w:rsidR="004447F1" w:rsidRPr="002B3C2D">
        <w:rPr>
          <w:rFonts w:ascii="Times New Roman" w:eastAsia="Times New Roman" w:hAnsi="Times New Roman" w:cs="Times New Roman"/>
          <w:sz w:val="28"/>
          <w:szCs w:val="28"/>
          <w:bdr w:val="none" w:sz="0" w:space="0" w:color="auto" w:frame="1"/>
          <w:lang w:eastAsia="ru-RU" w:bidi="he-IL"/>
        </w:rPr>
        <w:t xml:space="preserve"> за участі громадянського суспільства, включаючи місцевих представників, неурядові організації та відповідні групи громадян.</w:t>
      </w:r>
    </w:p>
    <w:p w14:paraId="0E52A828" w14:textId="77777777" w:rsidR="004447F1" w:rsidRPr="002B3C2D" w:rsidRDefault="00483FA6" w:rsidP="00DB6593">
      <w:pPr>
        <w:spacing w:after="0" w:line="340" w:lineRule="exact"/>
        <w:ind w:firstLine="709"/>
        <w:jc w:val="both"/>
        <w:textAlignment w:val="baseline"/>
        <w:rPr>
          <w:rFonts w:ascii="Times New Roman" w:eastAsia="Times New Roman" w:hAnsi="Times New Roman" w:cs="Times New Roman"/>
          <w:bCs/>
          <w:i/>
          <w:sz w:val="28"/>
          <w:szCs w:val="28"/>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4709E2" w:rsidRPr="002B3C2D">
        <w:rPr>
          <w:rFonts w:ascii="Times New Roman" w:eastAsia="Times New Roman" w:hAnsi="Times New Roman" w:cs="Times New Roman"/>
          <w:sz w:val="28"/>
          <w:szCs w:val="28"/>
          <w:bdr w:val="none" w:sz="0" w:space="0" w:color="auto" w:frame="1"/>
          <w:lang w:eastAsia="ru-RU" w:bidi="he-IL"/>
        </w:rPr>
        <w:t>20</w:t>
      </w:r>
      <w:r w:rsidR="004447F1" w:rsidRPr="002B3C2D">
        <w:rPr>
          <w:rFonts w:ascii="Times New Roman" w:eastAsia="Times New Roman" w:hAnsi="Times New Roman" w:cs="Times New Roman"/>
          <w:sz w:val="28"/>
          <w:szCs w:val="28"/>
          <w:bdr w:val="none" w:sz="0" w:space="0" w:color="auto" w:frame="1"/>
          <w:lang w:eastAsia="ru-RU" w:bidi="he-IL"/>
        </w:rPr>
        <w:t xml:space="preserve">. Виконувати та експлуатувати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 згідно із відповідними стандартами законодавства ЄС тією мірою, наскільки вони реалізовані в законах України або визначені ЄІБ у </w:t>
      </w:r>
      <w:r w:rsidR="004447F1" w:rsidRPr="002B3C2D">
        <w:rPr>
          <w:rFonts w:ascii="Times New Roman" w:eastAsia="Times New Roman" w:hAnsi="Times New Roman" w:cs="Times New Roman"/>
          <w:sz w:val="28"/>
          <w:szCs w:val="28"/>
          <w:lang w:eastAsia="ru-RU"/>
        </w:rPr>
        <w:t>Фінансовій угоді</w:t>
      </w:r>
      <w:r w:rsidR="004447F1" w:rsidRPr="002B3C2D">
        <w:rPr>
          <w:rFonts w:ascii="Times New Roman" w:eastAsia="Times New Roman" w:hAnsi="Times New Roman" w:cs="Times New Roman"/>
          <w:bCs/>
          <w:i/>
          <w:sz w:val="28"/>
          <w:szCs w:val="28"/>
          <w:lang w:eastAsia="ru-RU" w:bidi="he-IL"/>
        </w:rPr>
        <w:t>.</w:t>
      </w:r>
    </w:p>
    <w:p w14:paraId="1409BB22"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i/>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709E2" w:rsidRPr="002B3C2D">
        <w:rPr>
          <w:rFonts w:ascii="Times New Roman" w:eastAsia="Times New Roman" w:hAnsi="Times New Roman" w:cs="Times New Roman"/>
          <w:sz w:val="28"/>
          <w:szCs w:val="28"/>
          <w:bdr w:val="none" w:sz="0" w:space="0" w:color="auto" w:frame="1"/>
          <w:lang w:eastAsia="ru-RU" w:bidi="he-IL"/>
        </w:rPr>
        <w:t>.1.21</w:t>
      </w:r>
      <w:r w:rsidR="004447F1" w:rsidRPr="002B3C2D">
        <w:rPr>
          <w:rFonts w:ascii="Times New Roman" w:eastAsia="Times New Roman" w:hAnsi="Times New Roman" w:cs="Times New Roman"/>
          <w:sz w:val="28"/>
          <w:szCs w:val="28"/>
          <w:bdr w:val="none" w:sz="0" w:space="0" w:color="auto" w:frame="1"/>
          <w:lang w:eastAsia="ru-RU" w:bidi="he-IL"/>
        </w:rPr>
        <w:t xml:space="preserve">. Впровадити і підтримувати систему управління якістю, яка гарантує, що цілі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повністю досягаються, у тому числі (без обмежень) те, що якість будівельних робіт повністю відповідає будівельним стандартам передової практики, і що хід виконання будівельних робіт реєструється в журналі робіт на будівельному майданчику.</w:t>
      </w:r>
    </w:p>
    <w:p w14:paraId="545CCE75"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.1.2</w:t>
      </w:r>
      <w:r w:rsidR="004709E2" w:rsidRPr="002B3C2D">
        <w:rPr>
          <w:rFonts w:ascii="Times New Roman" w:eastAsia="Times New Roman" w:hAnsi="Times New Roman" w:cs="Times New Roman"/>
          <w:sz w:val="28"/>
          <w:szCs w:val="28"/>
          <w:bdr w:val="none" w:sz="0" w:space="0" w:color="auto" w:frame="1"/>
          <w:lang w:eastAsia="ru-RU" w:bidi="he-IL"/>
        </w:rPr>
        <w:t>2</w:t>
      </w:r>
      <w:r w:rsidR="004447F1" w:rsidRPr="002B3C2D">
        <w:rPr>
          <w:rFonts w:ascii="Times New Roman" w:eastAsia="Times New Roman" w:hAnsi="Times New Roman" w:cs="Times New Roman"/>
          <w:sz w:val="28"/>
          <w:szCs w:val="28"/>
          <w:bdr w:val="none" w:sz="0" w:space="0" w:color="auto" w:frame="1"/>
          <w:lang w:eastAsia="ru-RU" w:bidi="he-IL"/>
        </w:rPr>
        <w:t xml:space="preserve">. Допускати ЄІБ, </w:t>
      </w:r>
      <w:r w:rsidR="00287513"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Мінфін проводити вибіркові перевірки на різних етапах процесу впровадження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що стосуються, без обмежень:</w:t>
      </w:r>
    </w:p>
    <w:p w14:paraId="076946CF" w14:textId="77777777" w:rsidR="004447F1" w:rsidRPr="002B3C2D" w:rsidRDefault="00D07D18"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(а</w:t>
      </w:r>
      <w:r w:rsidR="004447F1" w:rsidRPr="002B3C2D">
        <w:rPr>
          <w:rFonts w:ascii="Times New Roman" w:eastAsia="Times New Roman" w:hAnsi="Times New Roman" w:cs="Times New Roman"/>
          <w:sz w:val="28"/>
          <w:szCs w:val="28"/>
          <w:bdr w:val="none" w:sz="0" w:space="0" w:color="auto" w:frame="1"/>
          <w:lang w:eastAsia="ru-RU" w:bidi="he-IL"/>
        </w:rPr>
        <w:t>) дотримання обсягу робіт за результатами аудитів або рекомендацій ЄІБ із надання технічної допомоги;</w:t>
      </w:r>
    </w:p>
    <w:p w14:paraId="6CCE20AE" w14:textId="77777777" w:rsidR="004447F1" w:rsidRPr="002B3C2D" w:rsidRDefault="00D07D18"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(б</w:t>
      </w:r>
      <w:r w:rsidR="004447F1" w:rsidRPr="002B3C2D">
        <w:rPr>
          <w:rFonts w:ascii="Times New Roman" w:eastAsia="Times New Roman" w:hAnsi="Times New Roman" w:cs="Times New Roman"/>
          <w:sz w:val="28"/>
          <w:szCs w:val="28"/>
          <w:bdr w:val="none" w:sz="0" w:space="0" w:color="auto" w:frame="1"/>
          <w:lang w:eastAsia="ru-RU" w:bidi="he-IL"/>
        </w:rPr>
        <w:t xml:space="preserve">) якості технічних </w:t>
      </w:r>
      <w:r w:rsidR="0062427C" w:rsidRPr="002B3C2D">
        <w:rPr>
          <w:rFonts w:ascii="Times New Roman" w:eastAsia="Times New Roman" w:hAnsi="Times New Roman" w:cs="Times New Roman"/>
          <w:sz w:val="28"/>
          <w:szCs w:val="28"/>
          <w:bdr w:val="none" w:sz="0" w:space="0" w:color="auto" w:frame="1"/>
          <w:lang w:eastAsia="ru-RU" w:bidi="he-IL"/>
        </w:rPr>
        <w:t>проєкт</w:t>
      </w:r>
      <w:r w:rsidR="004447F1" w:rsidRPr="002B3C2D">
        <w:rPr>
          <w:rFonts w:ascii="Times New Roman" w:eastAsia="Times New Roman" w:hAnsi="Times New Roman" w:cs="Times New Roman"/>
          <w:sz w:val="28"/>
          <w:szCs w:val="28"/>
          <w:bdr w:val="none" w:sz="0" w:space="0" w:color="auto" w:frame="1"/>
          <w:lang w:eastAsia="ru-RU" w:bidi="he-IL"/>
        </w:rPr>
        <w:t>ів;</w:t>
      </w:r>
    </w:p>
    <w:p w14:paraId="3AC896DE" w14:textId="77777777" w:rsidR="004447F1" w:rsidRPr="002B3C2D" w:rsidRDefault="00D07D18"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(в</w:t>
      </w:r>
      <w:r w:rsidR="004447F1" w:rsidRPr="002B3C2D">
        <w:rPr>
          <w:rFonts w:ascii="Times New Roman" w:eastAsia="Times New Roman" w:hAnsi="Times New Roman" w:cs="Times New Roman"/>
          <w:sz w:val="28"/>
          <w:szCs w:val="28"/>
          <w:bdr w:val="none" w:sz="0" w:space="0" w:color="auto" w:frame="1"/>
          <w:lang w:eastAsia="ru-RU" w:bidi="he-IL"/>
        </w:rPr>
        <w:t>) якості будівельних робіт;</w:t>
      </w:r>
    </w:p>
    <w:p w14:paraId="3C508C9A" w14:textId="77777777" w:rsidR="004447F1" w:rsidRPr="002B3C2D" w:rsidRDefault="00D07D18"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(г</w:t>
      </w:r>
      <w:r w:rsidR="004447F1" w:rsidRPr="002B3C2D">
        <w:rPr>
          <w:rFonts w:ascii="Times New Roman" w:eastAsia="Times New Roman" w:hAnsi="Times New Roman" w:cs="Times New Roman"/>
          <w:sz w:val="28"/>
          <w:szCs w:val="28"/>
          <w:bdr w:val="none" w:sz="0" w:space="0" w:color="auto" w:frame="1"/>
          <w:lang w:eastAsia="ru-RU" w:bidi="he-IL"/>
        </w:rPr>
        <w:t>) якості будівельних матеріалів, що використовуються;</w:t>
      </w:r>
    </w:p>
    <w:p w14:paraId="792ED47F" w14:textId="77777777" w:rsidR="004447F1" w:rsidRPr="002B3C2D" w:rsidRDefault="00F7329D"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(ґ</w:t>
      </w:r>
      <w:r w:rsidR="004447F1" w:rsidRPr="002B3C2D">
        <w:rPr>
          <w:rFonts w:ascii="Times New Roman" w:eastAsia="Times New Roman" w:hAnsi="Times New Roman" w:cs="Times New Roman"/>
          <w:sz w:val="28"/>
          <w:szCs w:val="28"/>
          <w:bdr w:val="none" w:sz="0" w:space="0" w:color="auto" w:frame="1"/>
          <w:lang w:eastAsia="ru-RU" w:bidi="he-IL"/>
        </w:rPr>
        <w:t xml:space="preserve">) вартості </w:t>
      </w:r>
      <w:r w:rsidR="00C9197F" w:rsidRPr="002B3C2D">
        <w:rPr>
          <w:rFonts w:ascii="Times New Roman" w:eastAsia="Times New Roman" w:hAnsi="Times New Roman" w:cs="Times New Roman"/>
          <w:sz w:val="28"/>
          <w:szCs w:val="28"/>
          <w:bdr w:val="none" w:sz="0" w:space="0" w:color="auto" w:frame="1"/>
          <w:lang w:eastAsia="ru-RU" w:bidi="he-IL"/>
        </w:rPr>
        <w:t xml:space="preserve">(витрат)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w:t>
      </w:r>
    </w:p>
    <w:p w14:paraId="149B0333" w14:textId="77777777" w:rsidR="004447F1" w:rsidRPr="002B3C2D" w:rsidRDefault="00D07D18"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329D" w:rsidRPr="002B3C2D">
        <w:rPr>
          <w:rFonts w:ascii="Times New Roman" w:eastAsia="Times New Roman" w:hAnsi="Times New Roman" w:cs="Times New Roman"/>
          <w:sz w:val="28"/>
          <w:szCs w:val="28"/>
          <w:bdr w:val="none" w:sz="0" w:space="0" w:color="auto" w:frame="1"/>
          <w:lang w:eastAsia="ru-RU" w:bidi="he-IL"/>
        </w:rPr>
        <w:t>д</w:t>
      </w:r>
      <w:r w:rsidR="004447F1" w:rsidRPr="002B3C2D">
        <w:rPr>
          <w:rFonts w:ascii="Times New Roman" w:eastAsia="Times New Roman" w:hAnsi="Times New Roman" w:cs="Times New Roman"/>
          <w:sz w:val="28"/>
          <w:szCs w:val="28"/>
          <w:bdr w:val="none" w:sz="0" w:space="0" w:color="auto" w:frame="1"/>
          <w:lang w:eastAsia="ru-RU" w:bidi="he-IL"/>
        </w:rPr>
        <w:t xml:space="preserve">) дотримання Екологічних та соціальних стандартів; </w:t>
      </w:r>
    </w:p>
    <w:p w14:paraId="19D68722" w14:textId="77777777" w:rsidR="004447F1" w:rsidRPr="002B3C2D" w:rsidRDefault="004447F1"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329D" w:rsidRPr="002B3C2D">
        <w:rPr>
          <w:rFonts w:ascii="Times New Roman" w:eastAsia="Times New Roman" w:hAnsi="Times New Roman" w:cs="Times New Roman"/>
          <w:sz w:val="28"/>
          <w:szCs w:val="28"/>
          <w:bdr w:val="none" w:sz="0" w:space="0" w:color="auto" w:frame="1"/>
          <w:lang w:eastAsia="ru-RU" w:bidi="he-IL"/>
        </w:rPr>
        <w:t>е</w:t>
      </w:r>
      <w:r w:rsidRPr="002B3C2D">
        <w:rPr>
          <w:rFonts w:ascii="Times New Roman" w:eastAsia="Times New Roman" w:hAnsi="Times New Roman" w:cs="Times New Roman"/>
          <w:sz w:val="28"/>
          <w:szCs w:val="28"/>
          <w:bdr w:val="none" w:sz="0" w:space="0" w:color="auto" w:frame="1"/>
          <w:lang w:eastAsia="ru-RU" w:bidi="he-IL"/>
        </w:rPr>
        <w:t>) дотримання положень Плану соціального управління і Плану залучення зацікавлених сторін;</w:t>
      </w:r>
      <w:r w:rsidR="00C9197F"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та</w:t>
      </w:r>
    </w:p>
    <w:p w14:paraId="560AE164" w14:textId="77777777" w:rsidR="004447F1" w:rsidRPr="002B3C2D" w:rsidRDefault="004447F1"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329D" w:rsidRPr="002B3C2D">
        <w:rPr>
          <w:rFonts w:ascii="Times New Roman" w:eastAsia="Times New Roman" w:hAnsi="Times New Roman" w:cs="Times New Roman"/>
          <w:sz w:val="28"/>
          <w:szCs w:val="28"/>
          <w:bdr w:val="none" w:sz="0" w:space="0" w:color="auto" w:frame="1"/>
          <w:lang w:eastAsia="ru-RU" w:bidi="he-IL"/>
        </w:rPr>
        <w:t>ж</w:t>
      </w:r>
      <w:r w:rsidRPr="002B3C2D">
        <w:rPr>
          <w:rFonts w:ascii="Times New Roman" w:eastAsia="Times New Roman" w:hAnsi="Times New Roman" w:cs="Times New Roman"/>
          <w:sz w:val="28"/>
          <w:szCs w:val="28"/>
          <w:bdr w:val="none" w:sz="0" w:space="0" w:color="auto" w:frame="1"/>
          <w:lang w:eastAsia="ru-RU" w:bidi="he-IL"/>
        </w:rPr>
        <w:t xml:space="preserve">) закупівель загалом та дотримання вимог </w:t>
      </w:r>
      <w:r w:rsidR="00103991" w:rsidRPr="002B3C2D">
        <w:rPr>
          <w:rFonts w:ascii="Times New Roman" w:eastAsia="Times New Roman" w:hAnsi="Times New Roman" w:cs="Times New Roman"/>
          <w:sz w:val="28"/>
          <w:szCs w:val="28"/>
        </w:rPr>
        <w:t>Посібника з питань</w:t>
      </w:r>
      <w:r w:rsidRPr="002B3C2D">
        <w:rPr>
          <w:rFonts w:ascii="Times New Roman" w:eastAsia="Times New Roman" w:hAnsi="Times New Roman" w:cs="Times New Roman"/>
          <w:sz w:val="28"/>
          <w:szCs w:val="28"/>
        </w:rPr>
        <w:t xml:space="preserve"> закупівель ЄІБ та Посібника </w:t>
      </w:r>
      <w:r w:rsidR="00A10700"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A10700" w:rsidRPr="002B3C2D">
        <w:rPr>
          <w:rFonts w:ascii="Times New Roman" w:eastAsia="Times New Roman" w:hAnsi="Times New Roman" w:cs="Times New Roman"/>
          <w:sz w:val="28"/>
          <w:szCs w:val="28"/>
        </w:rPr>
        <w:t xml:space="preserve"> закупівель»</w:t>
      </w:r>
      <w:r w:rsidRPr="002B3C2D">
        <w:rPr>
          <w:rFonts w:ascii="Times New Roman" w:eastAsia="Times New Roman" w:hAnsi="Times New Roman" w:cs="Times New Roman"/>
          <w:sz w:val="28"/>
          <w:szCs w:val="28"/>
        </w:rPr>
        <w:t xml:space="preserve">. </w:t>
      </w:r>
    </w:p>
    <w:p w14:paraId="7A75A273"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.1.2</w:t>
      </w:r>
      <w:r w:rsidR="004709E2" w:rsidRPr="002B3C2D">
        <w:rPr>
          <w:rFonts w:ascii="Times New Roman" w:eastAsia="Times New Roman" w:hAnsi="Times New Roman" w:cs="Times New Roman"/>
          <w:sz w:val="28"/>
          <w:szCs w:val="28"/>
          <w:bdr w:val="none" w:sz="0" w:space="0" w:color="auto" w:frame="1"/>
          <w:lang w:eastAsia="ru-RU" w:bidi="he-IL"/>
        </w:rPr>
        <w:t>3</w:t>
      </w:r>
      <w:r w:rsidR="004447F1" w:rsidRPr="002B3C2D">
        <w:rPr>
          <w:rFonts w:ascii="Times New Roman" w:eastAsia="Times New Roman" w:hAnsi="Times New Roman" w:cs="Times New Roman"/>
          <w:sz w:val="28"/>
          <w:szCs w:val="28"/>
          <w:bdr w:val="none" w:sz="0" w:space="0" w:color="auto" w:frame="1"/>
          <w:lang w:eastAsia="ru-RU" w:bidi="he-IL"/>
        </w:rPr>
        <w:t xml:space="preserve">. За запитом </w:t>
      </w:r>
      <w:r w:rsidR="00287513"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Мінфіну, ЄІБ, беззастережно надавати </w:t>
      </w:r>
      <w:r w:rsidR="00C117E9" w:rsidRPr="002B3C2D">
        <w:rPr>
          <w:rFonts w:ascii="Times New Roman" w:eastAsia="Times New Roman" w:hAnsi="Times New Roman" w:cs="Times New Roman"/>
          <w:sz w:val="28"/>
          <w:szCs w:val="28"/>
          <w:bdr w:val="none" w:sz="0" w:space="0" w:color="auto" w:frame="1"/>
          <w:lang w:eastAsia="ru-RU" w:bidi="he-IL"/>
        </w:rPr>
        <w:t xml:space="preserve">зазначеним в запитах </w:t>
      </w:r>
      <w:r w:rsidR="004447F1" w:rsidRPr="002B3C2D">
        <w:rPr>
          <w:rFonts w:ascii="Times New Roman" w:eastAsia="Times New Roman" w:hAnsi="Times New Roman" w:cs="Times New Roman"/>
          <w:sz w:val="28"/>
          <w:szCs w:val="28"/>
          <w:bdr w:val="none" w:sz="0" w:space="0" w:color="auto" w:frame="1"/>
          <w:lang w:eastAsia="ru-RU" w:bidi="he-IL"/>
        </w:rPr>
        <w:t xml:space="preserve">службовцям, агентам, консультантам і радникам відповідні права доступу до будь-якого потрібного місця і будь-якого документа під час перевірки питань, що стосуються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w:t>
      </w:r>
    </w:p>
    <w:p w14:paraId="0DE60FEA" w14:textId="3DB98F33"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.1.2</w:t>
      </w:r>
      <w:r w:rsidR="004709E2" w:rsidRPr="002B3C2D">
        <w:rPr>
          <w:rFonts w:ascii="Times New Roman" w:eastAsia="Times New Roman" w:hAnsi="Times New Roman" w:cs="Times New Roman"/>
          <w:sz w:val="28"/>
          <w:szCs w:val="28"/>
          <w:bdr w:val="none" w:sz="0" w:space="0" w:color="auto" w:frame="1"/>
          <w:lang w:eastAsia="ru-RU" w:bidi="he-IL"/>
        </w:rPr>
        <w:t>4</w:t>
      </w:r>
      <w:r w:rsidR="004447F1" w:rsidRPr="002B3C2D">
        <w:rPr>
          <w:rFonts w:ascii="Times New Roman" w:eastAsia="Times New Roman" w:hAnsi="Times New Roman" w:cs="Times New Roman"/>
          <w:sz w:val="28"/>
          <w:szCs w:val="28"/>
          <w:bdr w:val="none" w:sz="0" w:space="0" w:color="auto" w:frame="1"/>
          <w:lang w:eastAsia="ru-RU" w:bidi="he-IL"/>
        </w:rPr>
        <w:t xml:space="preserve">. Усувати так, що це є задовільним для </w:t>
      </w:r>
      <w:r w:rsidR="00287513"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Мі</w:t>
      </w:r>
      <w:r w:rsidR="00F82AA0" w:rsidRPr="002B3C2D">
        <w:rPr>
          <w:rFonts w:ascii="Times New Roman" w:eastAsia="Times New Roman" w:hAnsi="Times New Roman" w:cs="Times New Roman"/>
          <w:sz w:val="28"/>
          <w:szCs w:val="28"/>
          <w:bdr w:val="none" w:sz="0" w:space="0" w:color="auto" w:frame="1"/>
          <w:lang w:eastAsia="ru-RU" w:bidi="he-IL"/>
        </w:rPr>
        <w:t>нф</w:t>
      </w:r>
      <w:r w:rsidR="004447F1" w:rsidRPr="002B3C2D">
        <w:rPr>
          <w:rFonts w:ascii="Times New Roman" w:eastAsia="Times New Roman" w:hAnsi="Times New Roman" w:cs="Times New Roman"/>
          <w:sz w:val="28"/>
          <w:szCs w:val="28"/>
          <w:bdr w:val="none" w:sz="0" w:space="0" w:color="auto" w:frame="1"/>
          <w:lang w:eastAsia="ru-RU" w:bidi="he-IL"/>
        </w:rPr>
        <w:t xml:space="preserve">іну та ЄІБ у встановлені ними строки будь-які недоліки, помилки, упущення або порушення, виявлені у зв’язку з реалізацією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w:t>
      </w:r>
    </w:p>
    <w:p w14:paraId="4DFD3A7B"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4709E2" w:rsidRPr="002B3C2D">
        <w:rPr>
          <w:rFonts w:ascii="Times New Roman" w:eastAsia="Times New Roman" w:hAnsi="Times New Roman" w:cs="Times New Roman"/>
          <w:sz w:val="28"/>
          <w:szCs w:val="28"/>
          <w:bdr w:val="none" w:sz="0" w:space="0" w:color="auto" w:frame="1"/>
          <w:lang w:eastAsia="ru-RU" w:bidi="he-IL"/>
        </w:rPr>
        <w:t>.</w:t>
      </w:r>
      <w:r w:rsidR="00B948FB" w:rsidRPr="002B3C2D">
        <w:rPr>
          <w:rFonts w:ascii="Times New Roman" w:eastAsia="Times New Roman" w:hAnsi="Times New Roman" w:cs="Times New Roman"/>
          <w:sz w:val="28"/>
          <w:szCs w:val="28"/>
          <w:bdr w:val="none" w:sz="0" w:space="0" w:color="auto" w:frame="1"/>
          <w:lang w:eastAsia="ru-RU" w:bidi="he-IL"/>
        </w:rPr>
        <w:t>25</w:t>
      </w:r>
      <w:r w:rsidR="004447F1" w:rsidRPr="002B3C2D">
        <w:rPr>
          <w:rFonts w:ascii="Times New Roman" w:eastAsia="Times New Roman" w:hAnsi="Times New Roman" w:cs="Times New Roman"/>
          <w:sz w:val="28"/>
          <w:szCs w:val="28"/>
          <w:bdr w:val="none" w:sz="0" w:space="0" w:color="auto" w:frame="1"/>
          <w:lang w:eastAsia="ru-RU" w:bidi="he-IL"/>
        </w:rPr>
        <w:t xml:space="preserve">. Сприяти місії будь-яких інших консультантів із надання технічної підтримки, залучених ЄІБ для надання секторальних порад і моніторингу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w:t>
      </w:r>
    </w:p>
    <w:p w14:paraId="06B95C8D"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Change w:id="178"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79"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447F1" w:rsidRPr="002B3C2D">
        <w:rPr>
          <w:rFonts w:ascii="Times New Roman" w:eastAsia="Times New Roman" w:hAnsi="Times New Roman" w:cs="Times New Roman"/>
          <w:sz w:val="28"/>
          <w:szCs w:val="28"/>
          <w:bdr w:val="none" w:sz="0" w:space="0" w:color="auto" w:frame="1"/>
          <w:lang w:eastAsia="ru-RU" w:bidi="he-IL"/>
          <w:rPrChange w:id="18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w:t>
      </w:r>
      <w:r w:rsidR="00C5068A" w:rsidRPr="002B3C2D">
        <w:rPr>
          <w:rFonts w:ascii="Times New Roman" w:eastAsia="Times New Roman" w:hAnsi="Times New Roman" w:cs="Times New Roman"/>
          <w:sz w:val="28"/>
          <w:szCs w:val="28"/>
          <w:bdr w:val="none" w:sz="0" w:space="0" w:color="auto" w:frame="1"/>
          <w:lang w:eastAsia="ru-RU" w:bidi="he-IL"/>
          <w:rPrChange w:id="18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26</w:t>
      </w:r>
      <w:r w:rsidR="004447F1" w:rsidRPr="002B3C2D">
        <w:rPr>
          <w:rFonts w:ascii="Times New Roman" w:eastAsia="Times New Roman" w:hAnsi="Times New Roman" w:cs="Times New Roman"/>
          <w:sz w:val="28"/>
          <w:szCs w:val="28"/>
          <w:bdr w:val="none" w:sz="0" w:space="0" w:color="auto" w:frame="1"/>
          <w:lang w:eastAsia="ru-RU" w:bidi="he-IL"/>
          <w:rPrChange w:id="18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Не брати участі і не уповноважувати та не дозволяти будь-якому суб’єкту, що діє від його імені, брати участь у будь-якій Забороненій поведінці у зв'язку з </w:t>
      </w:r>
      <w:r w:rsidR="00CA13E1" w:rsidRPr="002B3C2D">
        <w:rPr>
          <w:rFonts w:ascii="Times New Roman" w:eastAsia="Times New Roman" w:hAnsi="Times New Roman" w:cs="Times New Roman"/>
          <w:sz w:val="28"/>
          <w:szCs w:val="28"/>
          <w:bdr w:val="none" w:sz="0" w:space="0" w:color="auto" w:frame="1"/>
          <w:lang w:eastAsia="ru-RU" w:bidi="he-IL"/>
          <w:rPrChange w:id="18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004447F1" w:rsidRPr="002B3C2D">
        <w:rPr>
          <w:rFonts w:ascii="Times New Roman" w:eastAsia="Times New Roman" w:hAnsi="Times New Roman" w:cs="Times New Roman"/>
          <w:sz w:val="28"/>
          <w:szCs w:val="28"/>
          <w:bdr w:val="none" w:sz="0" w:space="0" w:color="auto" w:frame="1"/>
          <w:lang w:eastAsia="ru-RU" w:bidi="he-IL"/>
          <w:rPrChange w:id="18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ом чи процедурою закупівель за </w:t>
      </w:r>
      <w:r w:rsidR="00CA13E1" w:rsidRPr="002B3C2D">
        <w:rPr>
          <w:rFonts w:ascii="Times New Roman" w:eastAsia="Times New Roman" w:hAnsi="Times New Roman" w:cs="Times New Roman"/>
          <w:sz w:val="28"/>
          <w:szCs w:val="28"/>
          <w:bdr w:val="none" w:sz="0" w:space="0" w:color="auto" w:frame="1"/>
          <w:lang w:eastAsia="ru-RU" w:bidi="he-IL"/>
          <w:rPrChange w:id="18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Субпроєкт</w:t>
      </w:r>
      <w:r w:rsidR="004447F1" w:rsidRPr="002B3C2D">
        <w:rPr>
          <w:rFonts w:ascii="Times New Roman" w:eastAsia="Times New Roman" w:hAnsi="Times New Roman" w:cs="Times New Roman"/>
          <w:sz w:val="28"/>
          <w:szCs w:val="28"/>
          <w:bdr w:val="none" w:sz="0" w:space="0" w:color="auto" w:frame="1"/>
          <w:lang w:eastAsia="ru-RU" w:bidi="he-IL"/>
          <w:rPrChange w:id="18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ом або будь-якою транзакцією, передбаченою Фінансовою угодою.</w:t>
      </w:r>
    </w:p>
    <w:p w14:paraId="102034DD"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Change w:id="18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pPr>
      <w:r w:rsidRPr="002B3C2D">
        <w:rPr>
          <w:rFonts w:ascii="Times New Roman" w:eastAsia="Times New Roman" w:hAnsi="Times New Roman" w:cs="Times New Roman"/>
          <w:sz w:val="28"/>
          <w:szCs w:val="28"/>
          <w:bdr w:val="none" w:sz="0" w:space="0" w:color="auto" w:frame="1"/>
          <w:lang w:eastAsia="ru-RU" w:bidi="he-IL"/>
          <w:rPrChange w:id="188"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709E2" w:rsidRPr="002B3C2D">
        <w:rPr>
          <w:rFonts w:ascii="Times New Roman" w:eastAsia="Times New Roman" w:hAnsi="Times New Roman" w:cs="Times New Roman"/>
          <w:sz w:val="28"/>
          <w:szCs w:val="28"/>
          <w:bdr w:val="none" w:sz="0" w:space="0" w:color="auto" w:frame="1"/>
          <w:lang w:eastAsia="ru-RU" w:bidi="he-IL"/>
          <w:rPrChange w:id="189"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w:t>
      </w:r>
      <w:r w:rsidR="00B948FB" w:rsidRPr="002B3C2D">
        <w:rPr>
          <w:rFonts w:ascii="Times New Roman" w:eastAsia="Times New Roman" w:hAnsi="Times New Roman" w:cs="Times New Roman"/>
          <w:sz w:val="28"/>
          <w:szCs w:val="28"/>
          <w:bdr w:val="none" w:sz="0" w:space="0" w:color="auto" w:frame="1"/>
          <w:lang w:eastAsia="ru-RU" w:bidi="he-IL"/>
          <w:rPrChange w:id="190"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2</w:t>
      </w:r>
      <w:r w:rsidR="00C5068A" w:rsidRPr="002B3C2D">
        <w:rPr>
          <w:rFonts w:ascii="Times New Roman" w:eastAsia="Times New Roman" w:hAnsi="Times New Roman" w:cs="Times New Roman"/>
          <w:sz w:val="28"/>
          <w:szCs w:val="28"/>
          <w:bdr w:val="none" w:sz="0" w:space="0" w:color="auto" w:frame="1"/>
          <w:lang w:eastAsia="ru-RU" w:bidi="he-IL"/>
          <w:rPrChange w:id="191"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7</w:t>
      </w:r>
      <w:r w:rsidR="004447F1" w:rsidRPr="002B3C2D">
        <w:rPr>
          <w:rFonts w:ascii="Times New Roman" w:eastAsia="Times New Roman" w:hAnsi="Times New Roman" w:cs="Times New Roman"/>
          <w:sz w:val="28"/>
          <w:szCs w:val="28"/>
          <w:bdr w:val="none" w:sz="0" w:space="0" w:color="auto" w:frame="1"/>
          <w:lang w:eastAsia="ru-RU" w:bidi="he-IL"/>
          <w:rPrChange w:id="192"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3E98B922"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Change w:id="193"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709E2" w:rsidRPr="002B3C2D">
        <w:rPr>
          <w:rFonts w:ascii="Times New Roman" w:eastAsia="Times New Roman" w:hAnsi="Times New Roman" w:cs="Times New Roman"/>
          <w:sz w:val="28"/>
          <w:szCs w:val="28"/>
          <w:bdr w:val="none" w:sz="0" w:space="0" w:color="auto" w:frame="1"/>
          <w:lang w:eastAsia="ru-RU" w:bidi="he-IL"/>
          <w:rPrChange w:id="194"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.1.</w:t>
      </w:r>
      <w:r w:rsidR="00B948FB" w:rsidRPr="002B3C2D">
        <w:rPr>
          <w:rFonts w:ascii="Times New Roman" w:eastAsia="Times New Roman" w:hAnsi="Times New Roman" w:cs="Times New Roman"/>
          <w:sz w:val="28"/>
          <w:szCs w:val="28"/>
          <w:bdr w:val="none" w:sz="0" w:space="0" w:color="auto" w:frame="1"/>
          <w:lang w:eastAsia="ru-RU" w:bidi="he-IL"/>
          <w:rPrChange w:id="195"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2</w:t>
      </w:r>
      <w:r w:rsidR="00C5068A" w:rsidRPr="002B3C2D">
        <w:rPr>
          <w:rFonts w:ascii="Times New Roman" w:eastAsia="Times New Roman" w:hAnsi="Times New Roman" w:cs="Times New Roman"/>
          <w:sz w:val="28"/>
          <w:szCs w:val="28"/>
          <w:bdr w:val="none" w:sz="0" w:space="0" w:color="auto" w:frame="1"/>
          <w:lang w:eastAsia="ru-RU" w:bidi="he-IL"/>
          <w:rPrChange w:id="196"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8</w:t>
      </w:r>
      <w:r w:rsidR="004447F1" w:rsidRPr="002B3C2D">
        <w:rPr>
          <w:rFonts w:ascii="Times New Roman" w:eastAsia="Times New Roman" w:hAnsi="Times New Roman" w:cs="Times New Roman"/>
          <w:sz w:val="28"/>
          <w:szCs w:val="28"/>
          <w:bdr w:val="none" w:sz="0" w:space="0" w:color="auto" w:frame="1"/>
          <w:lang w:eastAsia="ru-RU" w:bidi="he-IL"/>
          <w:rPrChange w:id="197" w:author="Admin" w:date="2023-12-01T10:45:00Z">
            <w:rPr>
              <w:rFonts w:ascii="Times New Roman" w:eastAsia="Times New Roman" w:hAnsi="Times New Roman" w:cs="Times New Roman"/>
              <w:color w:val="000000" w:themeColor="text1"/>
              <w:sz w:val="28"/>
              <w:szCs w:val="28"/>
              <w:bdr w:val="none" w:sz="0" w:space="0" w:color="auto" w:frame="1"/>
              <w:lang w:eastAsia="ru-RU" w:bidi="he-IL"/>
            </w:rPr>
          </w:rPrChange>
        </w:rPr>
        <w:t xml:space="preserve">. Гарантувати, що договори </w:t>
      </w:r>
      <w:r w:rsidR="004447F1" w:rsidRPr="002B3C2D">
        <w:rPr>
          <w:rFonts w:ascii="Times New Roman" w:eastAsia="Times New Roman" w:hAnsi="Times New Roman" w:cs="Times New Roman"/>
          <w:sz w:val="28"/>
          <w:szCs w:val="28"/>
          <w:bdr w:val="none" w:sz="0" w:space="0" w:color="auto" w:frame="1"/>
          <w:lang w:eastAsia="ru-RU" w:bidi="he-IL"/>
        </w:rPr>
        <w:t xml:space="preserve">(контракти), укладені для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містять положення, які дозволяють</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3C4149" w:rsidRPr="002B3C2D">
        <w:rPr>
          <w:rFonts w:ascii="Times New Roman" w:eastAsia="Times New Roman" w:hAnsi="Times New Roman" w:cs="Times New Roman"/>
          <w:sz w:val="28"/>
          <w:szCs w:val="28"/>
          <w:bdr w:val="none" w:sz="0" w:space="0" w:color="auto" w:frame="1"/>
          <w:lang w:eastAsia="ru-RU" w:bidi="he-IL"/>
        </w:rPr>
        <w:t xml:space="preserve">ЄІБ, </w:t>
      </w:r>
      <w:r w:rsidR="00287513" w:rsidRPr="002B3C2D">
        <w:rPr>
          <w:rFonts w:ascii="Times New Roman" w:eastAsia="Times New Roman" w:hAnsi="Times New Roman" w:cs="Times New Roman"/>
          <w:sz w:val="28"/>
          <w:szCs w:val="28"/>
        </w:rPr>
        <w:t>Мінінфраструктури</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 xml:space="preserve">та Мінфіну розслідувати або припиняти будь-які заявлені або підозрювані випадки Забороненої поведінки у зв'язку з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ом.</w:t>
      </w:r>
    </w:p>
    <w:p w14:paraId="040325B2" w14:textId="12B75D24"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lastRenderedPageBreak/>
        <w:t>8</w:t>
      </w:r>
      <w:r w:rsidR="004709E2" w:rsidRPr="002B3C2D">
        <w:rPr>
          <w:rFonts w:ascii="Times New Roman" w:eastAsia="Times New Roman" w:hAnsi="Times New Roman" w:cs="Times New Roman"/>
          <w:sz w:val="28"/>
          <w:szCs w:val="28"/>
          <w:bdr w:val="none" w:sz="0" w:space="0" w:color="auto" w:frame="1"/>
          <w:lang w:eastAsia="ru-RU" w:bidi="he-IL"/>
        </w:rPr>
        <w:t>.1.</w:t>
      </w:r>
      <w:r w:rsidR="00C5068A" w:rsidRPr="002B3C2D">
        <w:rPr>
          <w:rFonts w:ascii="Times New Roman" w:eastAsia="Times New Roman" w:hAnsi="Times New Roman" w:cs="Times New Roman"/>
          <w:sz w:val="28"/>
          <w:szCs w:val="28"/>
          <w:bdr w:val="none" w:sz="0" w:space="0" w:color="auto" w:frame="1"/>
          <w:lang w:eastAsia="ru-RU" w:bidi="he-IL"/>
        </w:rPr>
        <w:t>29</w:t>
      </w:r>
      <w:r w:rsidR="004447F1" w:rsidRPr="002B3C2D">
        <w:rPr>
          <w:rFonts w:ascii="Times New Roman" w:eastAsia="Times New Roman" w:hAnsi="Times New Roman" w:cs="Times New Roman"/>
          <w:sz w:val="28"/>
          <w:szCs w:val="28"/>
          <w:bdr w:val="none" w:sz="0" w:space="0" w:color="auto" w:frame="1"/>
          <w:lang w:eastAsia="ru-RU" w:bidi="he-IL"/>
        </w:rPr>
        <w:t>. Не вступати в ділові стосунки з будь-яким Суб’єктом санкцій (у ви</w:t>
      </w:r>
      <w:r w:rsidR="00366693" w:rsidRPr="002B3C2D">
        <w:rPr>
          <w:rFonts w:ascii="Times New Roman" w:eastAsia="Times New Roman" w:hAnsi="Times New Roman" w:cs="Times New Roman"/>
          <w:sz w:val="28"/>
          <w:szCs w:val="28"/>
          <w:bdr w:val="none" w:sz="0" w:space="0" w:color="auto" w:frame="1"/>
          <w:lang w:eastAsia="ru-RU" w:bidi="he-IL"/>
        </w:rPr>
        <w:t>значенні Фінансової угоди</w:t>
      </w:r>
      <w:r w:rsidR="0079700B" w:rsidRPr="002B3C2D">
        <w:rPr>
          <w:rFonts w:ascii="Times New Roman" w:eastAsia="Times New Roman" w:hAnsi="Times New Roman" w:cs="Times New Roman"/>
          <w:sz w:val="28"/>
          <w:szCs w:val="28"/>
          <w:bdr w:val="none" w:sz="0" w:space="0" w:color="auto" w:frame="1"/>
          <w:lang w:eastAsia="ru-RU" w:bidi="he-IL"/>
        </w:rPr>
        <w:t>)</w:t>
      </w:r>
      <w:r w:rsidR="00366693" w:rsidRPr="002B3C2D">
        <w:rPr>
          <w:rFonts w:ascii="Times New Roman" w:eastAsia="Times New Roman" w:hAnsi="Times New Roman" w:cs="Times New Roman"/>
          <w:sz w:val="28"/>
          <w:szCs w:val="28"/>
          <w:bdr w:val="none" w:sz="0" w:space="0" w:color="auto" w:frame="1"/>
          <w:lang w:eastAsia="ru-RU" w:bidi="he-IL"/>
        </w:rPr>
        <w:t xml:space="preserve"> та н</w:t>
      </w:r>
      <w:r w:rsidR="004447F1" w:rsidRPr="002B3C2D">
        <w:rPr>
          <w:rFonts w:ascii="Times New Roman" w:eastAsia="Times New Roman" w:hAnsi="Times New Roman" w:cs="Times New Roman"/>
          <w:sz w:val="28"/>
          <w:szCs w:val="28"/>
          <w:bdr w:val="none" w:sz="0" w:space="0" w:color="auto" w:frame="1"/>
          <w:lang w:eastAsia="ru-RU" w:bidi="he-IL"/>
        </w:rPr>
        <w:t>е надавати ніякі кошти будь-якому Суб’єкту санкцій або на користь Суб’єкта санкцій прямо або опосередковано.</w:t>
      </w:r>
    </w:p>
    <w:p w14:paraId="07C9D710" w14:textId="77777777" w:rsidR="004447F1" w:rsidRPr="002B3C2D" w:rsidRDefault="00483FA6"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3C4149" w:rsidRPr="002B3C2D">
        <w:rPr>
          <w:rFonts w:ascii="Times New Roman" w:eastAsia="Times New Roman" w:hAnsi="Times New Roman" w:cs="Times New Roman"/>
          <w:sz w:val="28"/>
          <w:szCs w:val="28"/>
          <w:bdr w:val="none" w:sz="0" w:space="0" w:color="auto" w:frame="1"/>
          <w:lang w:eastAsia="ru-RU" w:bidi="he-IL"/>
        </w:rPr>
        <w:t>3</w:t>
      </w:r>
      <w:r w:rsidR="00C5068A" w:rsidRPr="002B3C2D">
        <w:rPr>
          <w:rFonts w:ascii="Times New Roman" w:eastAsia="Times New Roman" w:hAnsi="Times New Roman" w:cs="Times New Roman"/>
          <w:sz w:val="28"/>
          <w:szCs w:val="28"/>
          <w:bdr w:val="none" w:sz="0" w:space="0" w:color="auto" w:frame="1"/>
          <w:lang w:eastAsia="ru-RU" w:bidi="he-IL"/>
        </w:rPr>
        <w:t>0</w:t>
      </w:r>
      <w:r w:rsidR="004447F1" w:rsidRPr="002B3C2D">
        <w:rPr>
          <w:rFonts w:ascii="Times New Roman" w:eastAsia="Times New Roman" w:hAnsi="Times New Roman" w:cs="Times New Roman"/>
          <w:sz w:val="28"/>
          <w:szCs w:val="28"/>
          <w:bdr w:val="none" w:sz="0" w:space="0" w:color="auto" w:frame="1"/>
          <w:lang w:eastAsia="ru-RU" w:bidi="he-IL"/>
        </w:rPr>
        <w:t xml:space="preserve">. </w:t>
      </w:r>
      <w:r w:rsidR="002A2E05" w:rsidRPr="002B3C2D">
        <w:rPr>
          <w:rFonts w:ascii="Times New Roman" w:eastAsia="Times New Roman" w:hAnsi="Times New Roman" w:cs="Times New Roman"/>
          <w:sz w:val="28"/>
          <w:szCs w:val="28"/>
          <w:bdr w:val="none" w:sz="0" w:space="0" w:color="auto" w:frame="1"/>
          <w:lang w:eastAsia="ru-RU" w:bidi="he-IL"/>
        </w:rPr>
        <w:t>Невідкладно в</w:t>
      </w:r>
      <w:r w:rsidR="004447F1" w:rsidRPr="002B3C2D">
        <w:rPr>
          <w:rFonts w:ascii="Times New Roman" w:eastAsia="Times New Roman" w:hAnsi="Times New Roman" w:cs="Times New Roman"/>
          <w:sz w:val="28"/>
          <w:szCs w:val="28"/>
          <w:bdr w:val="none" w:sz="0" w:space="0" w:color="auto" w:frame="1"/>
          <w:lang w:eastAsia="ru-RU" w:bidi="he-IL"/>
        </w:rPr>
        <w:t xml:space="preserve">живати відповідні заходи щодо будь-яких належним чином уповноважених представників </w:t>
      </w:r>
      <w:r w:rsidR="003C4149" w:rsidRPr="002B3C2D">
        <w:rPr>
          <w:rFonts w:ascii="Times New Roman" w:eastAsia="Times New Roman" w:hAnsi="Times New Roman" w:cs="Times New Roman"/>
          <w:sz w:val="28"/>
          <w:szCs w:val="28"/>
          <w:bdr w:val="none" w:sz="0" w:space="0" w:color="auto" w:frame="1"/>
          <w:lang w:eastAsia="ru-RU" w:bidi="he-IL"/>
        </w:rPr>
        <w:t xml:space="preserve">ЄІБ, Мінфіну,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із прямими повноваженнями щодо прийняття рішень і управління стосовно Частини </w:t>
      </w:r>
      <w:r w:rsidR="0082253D" w:rsidRPr="002B3C2D">
        <w:rPr>
          <w:rFonts w:ascii="Times New Roman" w:eastAsia="Times New Roman" w:hAnsi="Times New Roman" w:cs="Times New Roman"/>
          <w:sz w:val="28"/>
          <w:szCs w:val="28"/>
          <w:bdr w:val="none" w:sz="0" w:space="0" w:color="auto" w:frame="1"/>
          <w:lang w:eastAsia="ru-RU" w:bidi="he-IL"/>
        </w:rPr>
        <w:t xml:space="preserve">коштів </w:t>
      </w:r>
      <w:r w:rsidR="004447F1" w:rsidRPr="002B3C2D">
        <w:rPr>
          <w:rFonts w:ascii="Times New Roman" w:eastAsia="Times New Roman" w:hAnsi="Times New Roman" w:cs="Times New Roman"/>
          <w:sz w:val="28"/>
          <w:szCs w:val="28"/>
          <w:bdr w:val="none" w:sz="0" w:space="0" w:color="auto" w:frame="1"/>
          <w:lang w:eastAsia="ru-RU" w:bidi="he-IL"/>
        </w:rPr>
        <w:t xml:space="preserve">Позики або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які:</w:t>
      </w:r>
    </w:p>
    <w:p w14:paraId="654C3988" w14:textId="5A830DEF" w:rsidR="004447F1" w:rsidRPr="002B3C2D" w:rsidRDefault="004447F1"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60DC" w:rsidRPr="002B3C2D">
        <w:rPr>
          <w:rFonts w:ascii="Times New Roman" w:eastAsia="Times New Roman" w:hAnsi="Times New Roman" w:cs="Times New Roman"/>
          <w:sz w:val="28"/>
          <w:szCs w:val="28"/>
          <w:bdr w:val="none" w:sz="0" w:space="0" w:color="auto" w:frame="1"/>
          <w:lang w:eastAsia="ru-RU" w:bidi="he-IL"/>
        </w:rPr>
        <w:t>а</w:t>
      </w:r>
      <w:r w:rsidRPr="002B3C2D">
        <w:rPr>
          <w:rFonts w:ascii="Times New Roman" w:eastAsia="Times New Roman" w:hAnsi="Times New Roman" w:cs="Times New Roman"/>
          <w:sz w:val="28"/>
          <w:szCs w:val="28"/>
          <w:bdr w:val="none" w:sz="0" w:space="0" w:color="auto" w:frame="1"/>
          <w:lang w:eastAsia="ru-RU" w:bidi="he-IL"/>
        </w:rPr>
        <w:t>) стають Суб’єктом санкцій</w:t>
      </w:r>
      <w:r w:rsidR="00064165" w:rsidRPr="002B3C2D">
        <w:rPr>
          <w:rFonts w:ascii="Times New Roman" w:eastAsia="Times New Roman" w:hAnsi="Times New Roman" w:cs="Times New Roman"/>
          <w:sz w:val="28"/>
          <w:szCs w:val="28"/>
          <w:bdr w:val="none" w:sz="0" w:space="0" w:color="auto" w:frame="1"/>
          <w:lang w:eastAsia="ru-RU" w:bidi="he-IL"/>
        </w:rPr>
        <w:t>,</w:t>
      </w:r>
      <w:r w:rsidRPr="002B3C2D">
        <w:rPr>
          <w:rFonts w:ascii="Times New Roman" w:eastAsia="Times New Roman" w:hAnsi="Times New Roman" w:cs="Times New Roman"/>
          <w:sz w:val="28"/>
          <w:szCs w:val="28"/>
          <w:bdr w:val="none" w:sz="0" w:space="0" w:color="auto" w:frame="1"/>
          <w:lang w:eastAsia="ru-RU" w:bidi="he-IL"/>
        </w:rPr>
        <w:t xml:space="preserve"> або</w:t>
      </w:r>
    </w:p>
    <w:p w14:paraId="38480381" w14:textId="77777777" w:rsidR="004447F1" w:rsidRPr="002B3C2D" w:rsidRDefault="004447F1"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60DC" w:rsidRPr="002B3C2D">
        <w:rPr>
          <w:rFonts w:ascii="Times New Roman" w:eastAsia="Times New Roman" w:hAnsi="Times New Roman" w:cs="Times New Roman"/>
          <w:sz w:val="28"/>
          <w:szCs w:val="28"/>
          <w:bdr w:val="none" w:sz="0" w:space="0" w:color="auto" w:frame="1"/>
          <w:lang w:eastAsia="ru-RU" w:bidi="he-IL"/>
        </w:rPr>
        <w:t>б</w:t>
      </w:r>
      <w:r w:rsidRPr="002B3C2D">
        <w:rPr>
          <w:rFonts w:ascii="Times New Roman" w:eastAsia="Times New Roman" w:hAnsi="Times New Roman" w:cs="Times New Roman"/>
          <w:sz w:val="28"/>
          <w:szCs w:val="28"/>
          <w:bdr w:val="none" w:sz="0" w:space="0" w:color="auto" w:frame="1"/>
          <w:lang w:eastAsia="ru-RU" w:bidi="he-IL"/>
        </w:rPr>
        <w:t>) є суб’єктом рішення суду, винесеного у зв'язку із Забороненою поведінкою, яка мала місце в ході виконання ними своїх професійних обов'язків</w:t>
      </w:r>
    </w:p>
    <w:p w14:paraId="3DBB3153" w14:textId="77777777" w:rsidR="004447F1" w:rsidRPr="002B3C2D" w:rsidRDefault="004447F1" w:rsidP="00980856">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аб</w:t>
      </w:r>
      <w:r w:rsidR="006A2323" w:rsidRPr="002B3C2D">
        <w:rPr>
          <w:rFonts w:ascii="Times New Roman" w:eastAsia="Times New Roman" w:hAnsi="Times New Roman" w:cs="Times New Roman"/>
          <w:sz w:val="28"/>
          <w:szCs w:val="28"/>
          <w:bdr w:val="none" w:sz="0" w:space="0" w:color="auto" w:frame="1"/>
          <w:lang w:eastAsia="ru-RU" w:bidi="he-IL"/>
        </w:rPr>
        <w:t>о</w:t>
      </w:r>
      <w:r w:rsidRPr="002B3C2D">
        <w:rPr>
          <w:rFonts w:ascii="Times New Roman" w:eastAsia="Times New Roman" w:hAnsi="Times New Roman" w:cs="Times New Roman"/>
          <w:sz w:val="28"/>
          <w:szCs w:val="28"/>
          <w:bdr w:val="none" w:sz="0" w:space="0" w:color="auto" w:frame="1"/>
          <w:lang w:eastAsia="ru-RU" w:bidi="he-IL"/>
        </w:rPr>
        <w:t xml:space="preserve"> забезпечити, що участь такої особи призупиняється, її звільняють або в будь-якому випадку виключають із будь-якої діяльності Кінцевого бенефіціара (в залежності від обставин) стосовно Частини </w:t>
      </w:r>
      <w:r w:rsidR="0082253D" w:rsidRPr="002B3C2D">
        <w:rPr>
          <w:rFonts w:ascii="Times New Roman" w:eastAsia="Times New Roman" w:hAnsi="Times New Roman" w:cs="Times New Roman"/>
          <w:sz w:val="28"/>
          <w:szCs w:val="28"/>
          <w:bdr w:val="none" w:sz="0" w:space="0" w:color="auto" w:frame="1"/>
          <w:lang w:eastAsia="ru-RU" w:bidi="he-IL"/>
        </w:rPr>
        <w:t xml:space="preserve">коштів </w:t>
      </w:r>
      <w:r w:rsidRPr="002B3C2D">
        <w:rPr>
          <w:rFonts w:ascii="Times New Roman" w:eastAsia="Times New Roman" w:hAnsi="Times New Roman" w:cs="Times New Roman"/>
          <w:sz w:val="28"/>
          <w:szCs w:val="28"/>
          <w:bdr w:val="none" w:sz="0" w:space="0" w:color="auto" w:frame="1"/>
          <w:lang w:eastAsia="ru-RU" w:bidi="he-IL"/>
        </w:rPr>
        <w:t xml:space="preserve">Позики та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у.</w:t>
      </w:r>
    </w:p>
    <w:p w14:paraId="515FFF3D" w14:textId="1F7CD7BE"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w:t>
      </w:r>
      <w:r w:rsidR="003C4149" w:rsidRPr="002B3C2D">
        <w:rPr>
          <w:rFonts w:ascii="Times New Roman" w:eastAsia="Times New Roman" w:hAnsi="Times New Roman" w:cs="Times New Roman"/>
          <w:sz w:val="28"/>
          <w:szCs w:val="28"/>
          <w:bdr w:val="none" w:sz="0" w:space="0" w:color="auto" w:frame="1"/>
          <w:lang w:eastAsia="ru-RU" w:bidi="he-IL"/>
        </w:rPr>
        <w:t>3</w:t>
      </w:r>
      <w:r w:rsidR="00C5068A" w:rsidRPr="002B3C2D">
        <w:rPr>
          <w:rFonts w:ascii="Times New Roman" w:eastAsia="Times New Roman" w:hAnsi="Times New Roman" w:cs="Times New Roman"/>
          <w:sz w:val="28"/>
          <w:szCs w:val="28"/>
          <w:bdr w:val="none" w:sz="0" w:space="0" w:color="auto" w:frame="1"/>
          <w:lang w:eastAsia="ru-RU" w:bidi="he-IL"/>
        </w:rPr>
        <w:t>1</w:t>
      </w:r>
      <w:r w:rsidR="004447F1" w:rsidRPr="002B3C2D">
        <w:rPr>
          <w:rFonts w:ascii="Times New Roman" w:eastAsia="Times New Roman" w:hAnsi="Times New Roman" w:cs="Times New Roman"/>
          <w:sz w:val="28"/>
          <w:szCs w:val="28"/>
          <w:bdr w:val="none" w:sz="0" w:space="0" w:color="auto" w:frame="1"/>
          <w:lang w:eastAsia="ru-RU" w:bidi="he-IL"/>
        </w:rPr>
        <w:t xml:space="preserve">. Беззастережно дотримуватись </w:t>
      </w:r>
      <w:r w:rsidR="00103991" w:rsidRPr="002B3C2D">
        <w:rPr>
          <w:rFonts w:ascii="Times New Roman" w:eastAsia="Times New Roman" w:hAnsi="Times New Roman" w:cs="Times New Roman"/>
          <w:sz w:val="28"/>
          <w:szCs w:val="28"/>
        </w:rPr>
        <w:t>Посібника з питань</w:t>
      </w:r>
      <w:r w:rsidR="004447F1" w:rsidRPr="002B3C2D">
        <w:rPr>
          <w:rFonts w:ascii="Times New Roman" w:eastAsia="Times New Roman" w:hAnsi="Times New Roman" w:cs="Times New Roman"/>
          <w:sz w:val="28"/>
          <w:szCs w:val="28"/>
        </w:rPr>
        <w:t xml:space="preserve"> закупівель ЄІБ, Посібника </w:t>
      </w:r>
      <w:r w:rsidR="00A10700"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A10700" w:rsidRPr="002B3C2D">
        <w:rPr>
          <w:rFonts w:ascii="Times New Roman" w:eastAsia="Times New Roman" w:hAnsi="Times New Roman" w:cs="Times New Roman"/>
          <w:sz w:val="28"/>
          <w:szCs w:val="28"/>
        </w:rPr>
        <w:t xml:space="preserve"> закупівель»</w:t>
      </w:r>
      <w:r w:rsidR="004447F1" w:rsidRPr="002B3C2D">
        <w:rPr>
          <w:rFonts w:ascii="Times New Roman" w:eastAsia="Times New Roman" w:hAnsi="Times New Roman" w:cs="Times New Roman"/>
          <w:sz w:val="28"/>
          <w:szCs w:val="28"/>
          <w:bdr w:val="none" w:sz="0" w:space="0" w:color="auto" w:frame="1"/>
          <w:lang w:eastAsia="ru-RU" w:bidi="he-IL"/>
        </w:rPr>
        <w:t>,</w:t>
      </w:r>
      <w:r w:rsidR="00366693"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нормативно-</w:t>
      </w:r>
      <w:r w:rsidR="00042562" w:rsidRPr="002B3C2D">
        <w:rPr>
          <w:rFonts w:ascii="Times New Roman" w:eastAsia="Times New Roman" w:hAnsi="Times New Roman" w:cs="Times New Roman"/>
          <w:sz w:val="28"/>
          <w:szCs w:val="28"/>
          <w:lang w:eastAsia="ru-RU"/>
        </w:rPr>
        <w:t>розпорядчих</w:t>
      </w:r>
      <w:r w:rsidR="004447F1" w:rsidRPr="002B3C2D">
        <w:rPr>
          <w:rFonts w:ascii="Times New Roman" w:eastAsia="Times New Roman" w:hAnsi="Times New Roman" w:cs="Times New Roman"/>
          <w:sz w:val="28"/>
          <w:szCs w:val="28"/>
          <w:bdr w:val="none" w:sz="0" w:space="0" w:color="auto" w:frame="1"/>
          <w:lang w:eastAsia="ru-RU" w:bidi="he-IL"/>
        </w:rPr>
        <w:t xml:space="preserve"> та інших актів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з питань </w:t>
      </w:r>
      <w:r w:rsidR="00E01BF5" w:rsidRPr="002B3C2D">
        <w:rPr>
          <w:rFonts w:ascii="Times New Roman" w:eastAsia="Times New Roman" w:hAnsi="Times New Roman" w:cs="Times New Roman"/>
          <w:sz w:val="28"/>
          <w:szCs w:val="28"/>
          <w:bdr w:val="none" w:sz="0" w:space="0" w:color="auto" w:frame="1"/>
          <w:lang w:eastAsia="ru-RU" w:bidi="he-IL"/>
        </w:rPr>
        <w:t xml:space="preserve">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E01BF5" w:rsidRPr="002B3C2D">
        <w:rPr>
          <w:rFonts w:ascii="Times New Roman" w:eastAsia="Times New Roman" w:hAnsi="Times New Roman" w:cs="Times New Roman"/>
          <w:sz w:val="28"/>
          <w:szCs w:val="28"/>
          <w:bdr w:val="none" w:sz="0" w:space="0" w:color="auto" w:frame="1"/>
          <w:lang w:eastAsia="ru-RU" w:bidi="he-IL"/>
        </w:rPr>
        <w:t>у</w:t>
      </w:r>
      <w:r w:rsidR="004447F1" w:rsidRPr="002B3C2D">
        <w:rPr>
          <w:rFonts w:ascii="Times New Roman" w:eastAsia="Times New Roman" w:hAnsi="Times New Roman" w:cs="Times New Roman"/>
          <w:sz w:val="28"/>
          <w:szCs w:val="28"/>
          <w:bdr w:val="none" w:sz="0" w:space="0" w:color="auto" w:frame="1"/>
          <w:lang w:eastAsia="ru-RU" w:bidi="he-IL"/>
        </w:rPr>
        <w:t>, та правил та процедур проведення моніторингу, аудиту, контролю тощо.</w:t>
      </w:r>
    </w:p>
    <w:p w14:paraId="6ACFA8F0" w14:textId="3C686195"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bdr w:val="none" w:sz="0" w:space="0" w:color="auto" w:frame="1"/>
          <w:lang w:eastAsia="ru-RU" w:bidi="he-IL"/>
        </w:rPr>
        <w:t>8</w:t>
      </w:r>
      <w:r w:rsidR="004709E2" w:rsidRPr="002B3C2D">
        <w:rPr>
          <w:rFonts w:ascii="Times New Roman" w:eastAsia="Times New Roman" w:hAnsi="Times New Roman" w:cs="Times New Roman"/>
          <w:sz w:val="28"/>
          <w:szCs w:val="28"/>
          <w:bdr w:val="none" w:sz="0" w:space="0" w:color="auto" w:frame="1"/>
          <w:lang w:eastAsia="ru-RU" w:bidi="he-IL"/>
        </w:rPr>
        <w:t>.1.</w:t>
      </w:r>
      <w:r w:rsidR="003C4149" w:rsidRPr="002B3C2D">
        <w:rPr>
          <w:rFonts w:ascii="Times New Roman" w:eastAsia="Times New Roman" w:hAnsi="Times New Roman" w:cs="Times New Roman"/>
          <w:sz w:val="28"/>
          <w:szCs w:val="28"/>
          <w:bdr w:val="none" w:sz="0" w:space="0" w:color="auto" w:frame="1"/>
          <w:lang w:eastAsia="ru-RU" w:bidi="he-IL"/>
        </w:rPr>
        <w:t>3</w:t>
      </w:r>
      <w:r w:rsidR="00C5068A" w:rsidRPr="002B3C2D">
        <w:rPr>
          <w:rFonts w:ascii="Times New Roman" w:eastAsia="Times New Roman" w:hAnsi="Times New Roman" w:cs="Times New Roman"/>
          <w:sz w:val="28"/>
          <w:szCs w:val="28"/>
          <w:bdr w:val="none" w:sz="0" w:space="0" w:color="auto" w:frame="1"/>
          <w:lang w:eastAsia="ru-RU" w:bidi="he-IL"/>
        </w:rPr>
        <w:t>2</w:t>
      </w:r>
      <w:r w:rsidR="004447F1" w:rsidRPr="002B3C2D">
        <w:rPr>
          <w:rFonts w:ascii="Times New Roman" w:eastAsia="Times New Roman" w:hAnsi="Times New Roman" w:cs="Times New Roman"/>
          <w:sz w:val="28"/>
          <w:szCs w:val="28"/>
          <w:bdr w:val="none" w:sz="0" w:space="0" w:color="auto" w:frame="1"/>
          <w:lang w:eastAsia="ru-RU" w:bidi="he-IL"/>
        </w:rPr>
        <w:t xml:space="preserve">. </w:t>
      </w:r>
      <w:bookmarkStart w:id="198" w:name="n15"/>
      <w:bookmarkEnd w:id="198"/>
      <w:r w:rsidR="004447F1" w:rsidRPr="002B3C2D">
        <w:rPr>
          <w:rFonts w:ascii="Times New Roman" w:eastAsia="Times New Roman" w:hAnsi="Times New Roman" w:cs="Times New Roman"/>
          <w:sz w:val="28"/>
          <w:szCs w:val="28"/>
          <w:bdr w:val="none" w:sz="0" w:space="0" w:color="auto" w:frame="1"/>
          <w:lang w:eastAsia="ru-RU" w:bidi="he-IL"/>
        </w:rPr>
        <w:t xml:space="preserve">Спрямовувати Частину коштів Позики на закупівлю товарів, робіт та послуг, необхідних для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w:t>
      </w:r>
      <w:bookmarkStart w:id="199" w:name="n16"/>
      <w:bookmarkEnd w:id="199"/>
      <w:r w:rsidR="004447F1" w:rsidRPr="002B3C2D">
        <w:rPr>
          <w:rFonts w:ascii="Times New Roman" w:eastAsia="Times New Roman" w:hAnsi="Times New Roman" w:cs="Times New Roman"/>
          <w:sz w:val="28"/>
          <w:szCs w:val="28"/>
          <w:bdr w:val="none" w:sz="0" w:space="0" w:color="auto" w:frame="1"/>
          <w:lang w:eastAsia="ru-RU" w:bidi="he-IL"/>
        </w:rPr>
        <w:t xml:space="preserve">Використовувати Частину </w:t>
      </w:r>
      <w:r w:rsidR="0082253D" w:rsidRPr="002B3C2D">
        <w:rPr>
          <w:rFonts w:ascii="Times New Roman" w:eastAsia="Times New Roman" w:hAnsi="Times New Roman" w:cs="Times New Roman"/>
          <w:sz w:val="28"/>
          <w:szCs w:val="28"/>
          <w:bdr w:val="none" w:sz="0" w:space="0" w:color="auto" w:frame="1"/>
          <w:lang w:eastAsia="ru-RU" w:bidi="he-IL"/>
        </w:rPr>
        <w:t xml:space="preserve">коштів </w:t>
      </w:r>
      <w:r w:rsidR="004447F1" w:rsidRPr="002B3C2D">
        <w:rPr>
          <w:rFonts w:ascii="Times New Roman" w:eastAsia="Times New Roman" w:hAnsi="Times New Roman" w:cs="Times New Roman"/>
          <w:sz w:val="28"/>
          <w:szCs w:val="28"/>
          <w:bdr w:val="none" w:sz="0" w:space="0" w:color="auto" w:frame="1"/>
          <w:lang w:eastAsia="ru-RU" w:bidi="he-IL"/>
        </w:rPr>
        <w:t xml:space="preserve">Позики з дотриманням умов цієї Угоди та </w:t>
      </w:r>
      <w:r w:rsidR="004447F1" w:rsidRPr="002B3C2D">
        <w:rPr>
          <w:rFonts w:ascii="Times New Roman" w:eastAsia="Times New Roman" w:hAnsi="Times New Roman" w:cs="Times New Roman"/>
          <w:sz w:val="28"/>
          <w:szCs w:val="28"/>
          <w:lang w:eastAsia="ru-RU"/>
        </w:rPr>
        <w:t>Фінансової угоди</w:t>
      </w:r>
      <w:r w:rsidR="00053BCB" w:rsidRPr="002B3C2D">
        <w:rPr>
          <w:rFonts w:ascii="Times New Roman" w:eastAsia="Times New Roman" w:hAnsi="Times New Roman" w:cs="Times New Roman"/>
          <w:sz w:val="28"/>
          <w:szCs w:val="28"/>
          <w:lang w:eastAsia="ru-RU"/>
        </w:rPr>
        <w:t>.</w:t>
      </w:r>
    </w:p>
    <w:p w14:paraId="3B9100F7"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709E2" w:rsidRPr="002B3C2D">
        <w:rPr>
          <w:rFonts w:ascii="Times New Roman" w:eastAsia="Times New Roman" w:hAnsi="Times New Roman" w:cs="Times New Roman"/>
          <w:sz w:val="28"/>
          <w:szCs w:val="28"/>
        </w:rPr>
        <w:t>.1.</w:t>
      </w:r>
      <w:r w:rsidR="003C4149" w:rsidRPr="002B3C2D">
        <w:rPr>
          <w:rFonts w:ascii="Times New Roman" w:eastAsia="Times New Roman" w:hAnsi="Times New Roman" w:cs="Times New Roman"/>
          <w:sz w:val="28"/>
          <w:szCs w:val="28"/>
        </w:rPr>
        <w:t>3</w:t>
      </w:r>
      <w:r w:rsidR="00C5068A" w:rsidRPr="002B3C2D">
        <w:rPr>
          <w:rFonts w:ascii="Times New Roman" w:eastAsia="Times New Roman" w:hAnsi="Times New Roman" w:cs="Times New Roman"/>
          <w:sz w:val="28"/>
          <w:szCs w:val="28"/>
        </w:rPr>
        <w:t>3</w:t>
      </w:r>
      <w:r w:rsidR="004447F1" w:rsidRPr="002B3C2D">
        <w:rPr>
          <w:rFonts w:ascii="Times New Roman" w:eastAsia="Times New Roman" w:hAnsi="Times New Roman" w:cs="Times New Roman"/>
          <w:sz w:val="28"/>
          <w:szCs w:val="28"/>
        </w:rPr>
        <w:t xml:space="preserve">. Вести документацію та рахунки з метою відображення стану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та цієї Угоди, обсягів та напрямів використання коштів Частини </w:t>
      </w:r>
      <w:r w:rsidR="0082253D" w:rsidRPr="002B3C2D">
        <w:rPr>
          <w:rFonts w:ascii="Times New Roman" w:eastAsia="Times New Roman" w:hAnsi="Times New Roman" w:cs="Times New Roman"/>
          <w:sz w:val="28"/>
          <w:szCs w:val="28"/>
        </w:rPr>
        <w:t xml:space="preserve">коштів </w:t>
      </w:r>
      <w:r w:rsidR="004447F1" w:rsidRPr="002B3C2D">
        <w:rPr>
          <w:rFonts w:ascii="Times New Roman" w:eastAsia="Times New Roman" w:hAnsi="Times New Roman" w:cs="Times New Roman"/>
          <w:sz w:val="28"/>
          <w:szCs w:val="28"/>
        </w:rPr>
        <w:t>Позики.</w:t>
      </w:r>
    </w:p>
    <w:p w14:paraId="44DECE49"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w:t>
      </w:r>
      <w:r w:rsidR="004709E2" w:rsidRPr="002B3C2D">
        <w:rPr>
          <w:rFonts w:ascii="Times New Roman" w:eastAsia="Times New Roman" w:hAnsi="Times New Roman" w:cs="Times New Roman"/>
          <w:sz w:val="28"/>
          <w:szCs w:val="28"/>
        </w:rPr>
        <w:t>3</w:t>
      </w:r>
      <w:r w:rsidR="00C5068A" w:rsidRPr="002B3C2D">
        <w:rPr>
          <w:rFonts w:ascii="Times New Roman" w:eastAsia="Times New Roman" w:hAnsi="Times New Roman" w:cs="Times New Roman"/>
          <w:sz w:val="28"/>
          <w:szCs w:val="28"/>
        </w:rPr>
        <w:t>4</w:t>
      </w:r>
      <w:r w:rsidR="004447F1" w:rsidRPr="002B3C2D">
        <w:rPr>
          <w:rFonts w:ascii="Times New Roman" w:eastAsia="Times New Roman" w:hAnsi="Times New Roman" w:cs="Times New Roman"/>
          <w:sz w:val="28"/>
          <w:szCs w:val="28"/>
        </w:rPr>
        <w:t xml:space="preserve">. Обслуговувати систему управління фінансами, що включає звітність та рахунки, та готувати фінансові звіти відповідно до всіх національних бухгалтерських стандартів, відповідно застосовуючи для відображення операційного та фінансового стану і для роздільної реєстрації видів діяльності, ресурсів та витрат, які стосуються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p>
    <w:p w14:paraId="329C9618"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709E2" w:rsidRPr="002B3C2D">
        <w:rPr>
          <w:rFonts w:ascii="Times New Roman" w:eastAsia="Times New Roman" w:hAnsi="Times New Roman" w:cs="Times New Roman"/>
          <w:sz w:val="28"/>
          <w:szCs w:val="28"/>
        </w:rPr>
        <w:t>.1.3</w:t>
      </w:r>
      <w:r w:rsidR="00C5068A" w:rsidRPr="002B3C2D">
        <w:rPr>
          <w:rFonts w:ascii="Times New Roman" w:eastAsia="Times New Roman" w:hAnsi="Times New Roman" w:cs="Times New Roman"/>
          <w:sz w:val="28"/>
          <w:szCs w:val="28"/>
        </w:rPr>
        <w:t>5</w:t>
      </w:r>
      <w:r w:rsidR="004447F1" w:rsidRPr="002B3C2D">
        <w:rPr>
          <w:rFonts w:ascii="Times New Roman" w:eastAsia="Times New Roman" w:hAnsi="Times New Roman" w:cs="Times New Roman"/>
          <w:sz w:val="28"/>
          <w:szCs w:val="28"/>
        </w:rPr>
        <w:t xml:space="preserve">. Забезпечити ведення бухгалтерського обліку, підготовку та подання фінансової та бюджетної звітності до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Мінфіну та відповідних територіальних управлінь Державної казначейської служби України.</w:t>
      </w:r>
    </w:p>
    <w:p w14:paraId="3C36ECD0" w14:textId="77777777" w:rsidR="004447F1" w:rsidRPr="002B3C2D" w:rsidRDefault="005928D8"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709E2" w:rsidRPr="002B3C2D">
        <w:rPr>
          <w:rFonts w:ascii="Times New Roman" w:eastAsia="Times New Roman" w:hAnsi="Times New Roman" w:cs="Times New Roman"/>
          <w:sz w:val="28"/>
          <w:szCs w:val="28"/>
        </w:rPr>
        <w:t>.1.3</w:t>
      </w:r>
      <w:r w:rsidR="00C5068A" w:rsidRPr="002B3C2D">
        <w:rPr>
          <w:rFonts w:ascii="Times New Roman" w:eastAsia="Times New Roman" w:hAnsi="Times New Roman" w:cs="Times New Roman"/>
          <w:sz w:val="28"/>
          <w:szCs w:val="28"/>
        </w:rPr>
        <w:t>6</w:t>
      </w:r>
      <w:r w:rsidR="004447F1" w:rsidRPr="002B3C2D">
        <w:rPr>
          <w:rFonts w:ascii="Times New Roman" w:eastAsia="Times New Roman" w:hAnsi="Times New Roman" w:cs="Times New Roman"/>
          <w:sz w:val="28"/>
          <w:szCs w:val="28"/>
        </w:rPr>
        <w:t>. Протягом періоду дії ці</w:t>
      </w:r>
      <w:r w:rsidR="009A4612" w:rsidRPr="002B3C2D">
        <w:rPr>
          <w:rFonts w:ascii="Times New Roman" w:eastAsia="Times New Roman" w:hAnsi="Times New Roman" w:cs="Times New Roman"/>
          <w:sz w:val="28"/>
          <w:szCs w:val="28"/>
        </w:rPr>
        <w:t>єї Угоди</w:t>
      </w:r>
      <w:r w:rsidR="004447F1" w:rsidRPr="002B3C2D">
        <w:rPr>
          <w:rFonts w:ascii="Times New Roman" w:eastAsia="Times New Roman" w:hAnsi="Times New Roman" w:cs="Times New Roman"/>
          <w:sz w:val="28"/>
          <w:szCs w:val="28"/>
        </w:rPr>
        <w:t>:</w:t>
      </w:r>
    </w:p>
    <w:p w14:paraId="2227B617" w14:textId="63D188CF" w:rsidR="004447F1" w:rsidRPr="002B3C2D" w:rsidRDefault="00F760DC"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(а) </w:t>
      </w:r>
      <w:r w:rsidR="00D458E2" w:rsidRPr="002B3C2D">
        <w:rPr>
          <w:rFonts w:ascii="Times New Roman" w:eastAsia="Times New Roman" w:hAnsi="Times New Roman" w:cs="Times New Roman"/>
          <w:sz w:val="28"/>
          <w:szCs w:val="28"/>
        </w:rPr>
        <w:t>забезпечувати за власний рахунок проведення аудиторської перевірки рахунків Проекту та аудиторської перевірки своєї діяльності</w:t>
      </w:r>
      <w:r w:rsidR="004447F1" w:rsidRPr="002B3C2D">
        <w:rPr>
          <w:rFonts w:ascii="Times New Roman" w:eastAsia="Times New Roman" w:hAnsi="Times New Roman" w:cs="Times New Roman"/>
          <w:sz w:val="28"/>
          <w:szCs w:val="28"/>
        </w:rPr>
        <w:t>, зокрема документації, рахунків, обліку і фінансових звітів (баланси, звіти про доходи та витрати і пов’язані з ними звіти та ін.) за кожний фінансовий рік згідно з прийнятними для Мінфіну та ЄІБ стандартами,</w:t>
      </w:r>
      <w:r w:rsidR="00366693"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 xml:space="preserve">принципами аудиту шляхом залучення незалежних аудиторів, які відповідають вимогам ЄІБ та прийнятні для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та не перешкоджати і надавати надісланим Мінфіном,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уповноваженим аудиторам для перевірки документів щодо товарів, робіт та послуг, </w:t>
      </w:r>
      <w:r w:rsidR="009A4612" w:rsidRPr="002B3C2D">
        <w:rPr>
          <w:rFonts w:ascii="Times New Roman" w:eastAsia="Times New Roman" w:hAnsi="Times New Roman" w:cs="Times New Roman"/>
          <w:sz w:val="28"/>
          <w:szCs w:val="28"/>
        </w:rPr>
        <w:t xml:space="preserve">які були придбані за рахунок </w:t>
      </w:r>
      <w:r w:rsidR="004447F1" w:rsidRPr="002B3C2D">
        <w:rPr>
          <w:rFonts w:ascii="Times New Roman" w:eastAsia="Times New Roman" w:hAnsi="Times New Roman" w:cs="Times New Roman"/>
          <w:sz w:val="28"/>
          <w:szCs w:val="28"/>
        </w:rPr>
        <w:t xml:space="preserve"> Частини </w:t>
      </w:r>
      <w:r w:rsidR="009A4612" w:rsidRPr="002B3C2D">
        <w:rPr>
          <w:rFonts w:ascii="Times New Roman" w:eastAsia="Times New Roman" w:hAnsi="Times New Roman" w:cs="Times New Roman"/>
          <w:sz w:val="28"/>
          <w:szCs w:val="28"/>
        </w:rPr>
        <w:t xml:space="preserve">коштів </w:t>
      </w:r>
      <w:r w:rsidR="004447F1" w:rsidRPr="002B3C2D">
        <w:rPr>
          <w:rFonts w:ascii="Times New Roman" w:eastAsia="Times New Roman" w:hAnsi="Times New Roman" w:cs="Times New Roman"/>
          <w:sz w:val="28"/>
          <w:szCs w:val="28"/>
        </w:rPr>
        <w:t xml:space="preserve">Позики, будь-які бухгалтерські документи, що стосуються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p>
    <w:p w14:paraId="6881519E" w14:textId="787A6049" w:rsidR="004447F1" w:rsidRPr="002B3C2D" w:rsidRDefault="00F760DC" w:rsidP="00980856">
      <w:pPr>
        <w:shd w:val="clear" w:color="auto" w:fill="FFFFFF"/>
        <w:autoSpaceDE w:val="0"/>
        <w:autoSpaceDN w:val="0"/>
        <w:adjustRightInd w:val="0"/>
        <w:spacing w:after="0" w:line="320" w:lineRule="exact"/>
        <w:ind w:firstLine="567"/>
        <w:jc w:val="both"/>
        <w:rPr>
          <w:rFonts w:ascii="Times New Roman" w:hAnsi="Times New Roman"/>
          <w:spacing w:val="2"/>
          <w:sz w:val="28"/>
        </w:rPr>
      </w:pPr>
      <w:r w:rsidRPr="002B3C2D">
        <w:rPr>
          <w:rFonts w:ascii="Times New Roman" w:hAnsi="Times New Roman"/>
          <w:spacing w:val="2"/>
          <w:sz w:val="28"/>
        </w:rPr>
        <w:t xml:space="preserve">(б) </w:t>
      </w:r>
      <w:r w:rsidR="004447F1" w:rsidRPr="002B3C2D">
        <w:rPr>
          <w:rFonts w:ascii="Times New Roman" w:hAnsi="Times New Roman"/>
          <w:spacing w:val="2"/>
          <w:sz w:val="28"/>
        </w:rPr>
        <w:t xml:space="preserve">забезпечувати, щоб звіти зазначених аудиторів містили висновки про те, чи підтверджують надані платіжні/фінансові документи витрати Частини коштів Позики, а також чи дозволяють застосовані процедури та внутрішня </w:t>
      </w:r>
      <w:r w:rsidR="0083424E" w:rsidRPr="002B3C2D">
        <w:rPr>
          <w:rFonts w:ascii="Times New Roman" w:hAnsi="Times New Roman" w:cs="Times New Roman"/>
          <w:spacing w:val="2"/>
          <w:sz w:val="28"/>
          <w:szCs w:val="28"/>
        </w:rPr>
        <w:br/>
      </w:r>
      <w:r w:rsidR="004447F1" w:rsidRPr="002B3C2D">
        <w:rPr>
          <w:rFonts w:ascii="Times New Roman" w:hAnsi="Times New Roman"/>
          <w:spacing w:val="2"/>
          <w:sz w:val="28"/>
        </w:rPr>
        <w:lastRenderedPageBreak/>
        <w:t>система контролю достовірно та повно відображати використання Частини коштів Позики</w:t>
      </w:r>
      <w:r w:rsidR="00064165" w:rsidRPr="002B3C2D">
        <w:rPr>
          <w:rFonts w:ascii="Times New Roman" w:hAnsi="Times New Roman" w:cs="Times New Roman"/>
          <w:spacing w:val="2"/>
          <w:sz w:val="28"/>
          <w:szCs w:val="28"/>
        </w:rPr>
        <w:t>;</w:t>
      </w:r>
    </w:p>
    <w:p w14:paraId="4424FC41" w14:textId="08A76A01" w:rsidR="004447F1" w:rsidRPr="002B3C2D" w:rsidRDefault="00F760DC"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(в) </w:t>
      </w:r>
      <w:r w:rsidR="00D458E2" w:rsidRPr="002B3C2D">
        <w:rPr>
          <w:rFonts w:ascii="Times New Roman" w:eastAsia="Times New Roman" w:hAnsi="Times New Roman" w:cs="Times New Roman"/>
          <w:sz w:val="28"/>
          <w:szCs w:val="28"/>
          <w:lang w:eastAsia="ru-RU"/>
        </w:rPr>
        <w:t>в міру складання, проте в будь-якому разі не пізніше шести місяців після закінчення кожного фінансового року</w:t>
      </w:r>
      <w:r w:rsidR="003C6AF6" w:rsidRPr="002B3C2D">
        <w:rPr>
          <w:rFonts w:ascii="Times New Roman" w:eastAsia="Times New Roman" w:hAnsi="Times New Roman" w:cs="Times New Roman"/>
          <w:sz w:val="28"/>
          <w:szCs w:val="28"/>
          <w:lang w:eastAsia="ru-RU"/>
        </w:rPr>
        <w:t xml:space="preserve"> за</w:t>
      </w:r>
      <w:r w:rsidR="00586C79" w:rsidRPr="002B3C2D">
        <w:rPr>
          <w:rFonts w:ascii="Times New Roman" w:eastAsia="Times New Roman" w:hAnsi="Times New Roman" w:cs="Times New Roman"/>
          <w:sz w:val="28"/>
          <w:szCs w:val="28"/>
          <w:lang w:eastAsia="ru-RU"/>
        </w:rPr>
        <w:t xml:space="preserve"> </w:t>
      </w:r>
      <w:r w:rsidR="003C6AF6" w:rsidRPr="002B3C2D">
        <w:rPr>
          <w:rFonts w:ascii="Times New Roman" w:eastAsia="Times New Roman" w:hAnsi="Times New Roman" w:cs="Times New Roman"/>
          <w:sz w:val="28"/>
          <w:szCs w:val="28"/>
          <w:lang w:eastAsia="ru-RU"/>
        </w:rPr>
        <w:t>запитом</w:t>
      </w:r>
      <w:r w:rsidR="00D458E2" w:rsidRPr="002B3C2D">
        <w:rPr>
          <w:rFonts w:ascii="Times New Roman" w:eastAsia="Times New Roman" w:hAnsi="Times New Roman" w:cs="Times New Roman"/>
          <w:sz w:val="28"/>
          <w:szCs w:val="28"/>
          <w:lang w:eastAsia="ru-RU"/>
        </w:rPr>
        <w:t xml:space="preserve"> подавати ЄІБ, Мінфіну та </w:t>
      </w:r>
      <w:r w:rsidR="00F94311" w:rsidRPr="002B3C2D">
        <w:rPr>
          <w:rFonts w:ascii="Times New Roman" w:eastAsia="Times New Roman" w:hAnsi="Times New Roman" w:cs="Times New Roman"/>
          <w:sz w:val="28"/>
          <w:szCs w:val="28"/>
        </w:rPr>
        <w:t>Мінінфраструктури</w:t>
      </w:r>
      <w:r w:rsidR="00D458E2" w:rsidRPr="002B3C2D">
        <w:rPr>
          <w:rFonts w:ascii="Times New Roman" w:eastAsia="Times New Roman" w:hAnsi="Times New Roman" w:cs="Times New Roman"/>
          <w:sz w:val="28"/>
          <w:szCs w:val="28"/>
          <w:lang w:eastAsia="ru-RU"/>
        </w:rPr>
        <w:t xml:space="preserve"> висновок за результатами аудиторської перевірки </w:t>
      </w:r>
      <w:r w:rsidR="00D458E2" w:rsidRPr="002B3C2D">
        <w:rPr>
          <w:rFonts w:ascii="Times New Roman" w:eastAsia="Times New Roman" w:hAnsi="Times New Roman" w:cs="Times New Roman"/>
          <w:sz w:val="28"/>
          <w:szCs w:val="28"/>
        </w:rPr>
        <w:t>та </w:t>
      </w:r>
      <w:ins w:id="200" w:author="Тараканова Юлія Ігорівна" w:date="2023-11-30T14:49:00Z">
        <w:r w:rsidR="00DE2C32" w:rsidRPr="002B3C2D">
          <w:rPr>
            <w:rFonts w:ascii="Times New Roman" w:eastAsia="Times New Roman" w:hAnsi="Times New Roman" w:cs="Times New Roman"/>
            <w:sz w:val="28"/>
            <w:szCs w:val="28"/>
            <w:rPrChange w:id="201" w:author="Admin" w:date="2023-12-01T10:45:00Z">
              <w:rPr/>
            </w:rPrChange>
          </w:rPr>
          <w:t>аудиторські</w:t>
        </w:r>
        <w:r w:rsidR="00DE2C32" w:rsidRPr="002B3C2D">
          <w:t xml:space="preserve"> </w:t>
        </w:r>
      </w:ins>
      <w:del w:id="202" w:author="Тараканова Юлія Ігорівна" w:date="2023-11-30T14:49:00Z">
        <w:r w:rsidR="00FB1231" w:rsidRPr="002B3C2D" w:rsidDel="00DE2C32">
          <w:fldChar w:fldCharType="begin"/>
        </w:r>
        <w:r w:rsidR="00FB1231" w:rsidRPr="002B3C2D" w:rsidDel="00DE2C32">
          <w:delInstrText xml:space="preserve"> HYPERLINK "https://zakon.rada.gov.ua/laws/show/971_002-20?find=1&amp;text=%D0%B0%D1%83%D0%B4%D0%B8%D1%82" \l "w1_8" </w:delInstrText>
        </w:r>
        <w:r w:rsidR="00FB1231" w:rsidRPr="002B3C2D" w:rsidDel="00DE2C32">
          <w:rPr>
            <w:rPrChange w:id="203" w:author="Admin" w:date="2023-12-01T10:45:00Z">
              <w:rPr>
                <w:rFonts w:ascii="Times New Roman" w:eastAsia="Times New Roman" w:hAnsi="Times New Roman" w:cs="Times New Roman"/>
                <w:sz w:val="28"/>
                <w:szCs w:val="28"/>
                <w:lang w:eastAsia="ru-RU"/>
              </w:rPr>
            </w:rPrChange>
          </w:rPr>
          <w:fldChar w:fldCharType="separate"/>
        </w:r>
        <w:r w:rsidR="00D458E2" w:rsidRPr="002B3C2D" w:rsidDel="00DE2C32">
          <w:rPr>
            <w:rFonts w:ascii="Times New Roman" w:eastAsia="Times New Roman" w:hAnsi="Times New Roman" w:cs="Times New Roman"/>
            <w:sz w:val="28"/>
            <w:szCs w:val="28"/>
            <w:lang w:eastAsia="ru-RU"/>
          </w:rPr>
          <w:delText>аудит</w:delText>
        </w:r>
        <w:r w:rsidR="00FB1231" w:rsidRPr="002B3C2D" w:rsidDel="00DE2C32">
          <w:rPr>
            <w:rFonts w:ascii="Times New Roman" w:eastAsia="Times New Roman" w:hAnsi="Times New Roman" w:cs="Times New Roman"/>
            <w:sz w:val="28"/>
            <w:szCs w:val="28"/>
            <w:lang w:eastAsia="ru-RU"/>
          </w:rPr>
          <w:fldChar w:fldCharType="end"/>
        </w:r>
        <w:r w:rsidR="00D458E2" w:rsidRPr="002B3C2D" w:rsidDel="00DE2C32">
          <w:rPr>
            <w:rFonts w:ascii="Times New Roman" w:eastAsia="Times New Roman" w:hAnsi="Times New Roman" w:cs="Times New Roman"/>
            <w:sz w:val="28"/>
            <w:szCs w:val="28"/>
            <w:lang w:eastAsia="ru-RU"/>
          </w:rPr>
          <w:delText xml:space="preserve">орські </w:delText>
        </w:r>
      </w:del>
      <w:r w:rsidR="00D458E2" w:rsidRPr="002B3C2D">
        <w:rPr>
          <w:rFonts w:ascii="Times New Roman" w:eastAsia="Times New Roman" w:hAnsi="Times New Roman" w:cs="Times New Roman"/>
          <w:sz w:val="28"/>
          <w:szCs w:val="28"/>
          <w:lang w:eastAsia="ru-RU"/>
        </w:rPr>
        <w:t>звіти англійською мовою або з англійським перекладом</w:t>
      </w:r>
      <w:r w:rsidR="00D458E2" w:rsidRPr="002B3C2D">
        <w:rPr>
          <w:shd w:val="clear" w:color="auto" w:fill="FFFFFF"/>
        </w:rPr>
        <w:t xml:space="preserve"> </w:t>
      </w:r>
      <w:r w:rsidR="004447F1" w:rsidRPr="002B3C2D">
        <w:rPr>
          <w:rFonts w:ascii="Times New Roman" w:eastAsia="Times New Roman" w:hAnsi="Times New Roman" w:cs="Times New Roman"/>
          <w:sz w:val="28"/>
          <w:szCs w:val="28"/>
          <w:lang w:eastAsia="ru-RU"/>
        </w:rPr>
        <w:t>в такому обсязі та настільки детально, як того обґрунтовано вимагають ЄІБ та/або Мінфін, включаючи окремий висновок зазначених аудиторів щодо того, чи</w:t>
      </w:r>
      <w:r w:rsidR="002F1004" w:rsidRPr="002B3C2D">
        <w:rPr>
          <w:rFonts w:ascii="Times New Roman" w:eastAsia="Times New Roman" w:hAnsi="Times New Roman" w:cs="Times New Roman"/>
          <w:sz w:val="28"/>
          <w:szCs w:val="28"/>
          <w:lang w:eastAsia="ru-RU"/>
        </w:rPr>
        <w:t xml:space="preserve"> звіти з управління </w:t>
      </w:r>
      <w:r w:rsidR="00CA13E1" w:rsidRPr="002B3C2D">
        <w:rPr>
          <w:rFonts w:ascii="Times New Roman" w:eastAsia="Times New Roman" w:hAnsi="Times New Roman" w:cs="Times New Roman"/>
          <w:sz w:val="28"/>
          <w:szCs w:val="28"/>
          <w:lang w:eastAsia="ru-RU"/>
        </w:rPr>
        <w:t>Субпроєкт</w:t>
      </w:r>
      <w:r w:rsidR="002F1004" w:rsidRPr="002B3C2D">
        <w:rPr>
          <w:rFonts w:ascii="Times New Roman" w:eastAsia="Times New Roman" w:hAnsi="Times New Roman" w:cs="Times New Roman"/>
          <w:sz w:val="28"/>
          <w:szCs w:val="28"/>
          <w:lang w:eastAsia="ru-RU"/>
        </w:rPr>
        <w:t>ом</w:t>
      </w:r>
      <w:r w:rsidR="004447F1" w:rsidRPr="002B3C2D">
        <w:rPr>
          <w:rFonts w:ascii="Times New Roman" w:eastAsia="Times New Roman" w:hAnsi="Times New Roman" w:cs="Times New Roman"/>
          <w:sz w:val="28"/>
          <w:szCs w:val="28"/>
          <w:lang w:eastAsia="ru-RU"/>
        </w:rPr>
        <w:t xml:space="preserve"> або звіти про цільове використання раніше витраченої Частини коштів Позики, подані протягом такого року, а також процедури та правила внутрішнього контролю, що застосовувалися під час їх підготовки, можуть становити надійне обґрунту</w:t>
      </w:r>
      <w:r w:rsidR="009A4612" w:rsidRPr="002B3C2D">
        <w:rPr>
          <w:rFonts w:ascii="Times New Roman" w:eastAsia="Times New Roman" w:hAnsi="Times New Roman" w:cs="Times New Roman"/>
          <w:sz w:val="28"/>
          <w:szCs w:val="28"/>
          <w:lang w:eastAsia="ru-RU"/>
        </w:rPr>
        <w:t>вання зняття відповідних коштів;</w:t>
      </w:r>
    </w:p>
    <w:p w14:paraId="59EE2BFE" w14:textId="77777777" w:rsidR="004447F1" w:rsidRPr="002B3C2D" w:rsidRDefault="00F760DC" w:rsidP="00980856">
      <w:pPr>
        <w:shd w:val="clear" w:color="auto" w:fill="FFFFFF"/>
        <w:autoSpaceDE w:val="0"/>
        <w:autoSpaceDN w:val="0"/>
        <w:adjustRightInd w:val="0"/>
        <w:spacing w:after="0" w:line="320" w:lineRule="exact"/>
        <w:ind w:firstLine="708"/>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(г) </w:t>
      </w:r>
      <w:r w:rsidR="004447F1" w:rsidRPr="002B3C2D">
        <w:rPr>
          <w:rFonts w:ascii="Times New Roman" w:eastAsia="Times New Roman" w:hAnsi="Times New Roman" w:cs="Times New Roman"/>
          <w:sz w:val="28"/>
          <w:szCs w:val="28"/>
          <w:lang w:eastAsia="ru-RU"/>
        </w:rPr>
        <w:t xml:space="preserve">на додаткову вимогу ЄІБ, Мінфіну та/або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lang w:eastAsia="ru-RU"/>
        </w:rPr>
        <w:t xml:space="preserve"> надавати будь-яку іншу інформацію стосовно зазначених документів, рахунків та проведеного аудиту.</w:t>
      </w:r>
    </w:p>
    <w:p w14:paraId="211A9C12"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.1.3</w:t>
      </w:r>
      <w:r w:rsidR="00C5068A" w:rsidRPr="002B3C2D">
        <w:rPr>
          <w:rFonts w:ascii="Times New Roman" w:eastAsia="Times New Roman" w:hAnsi="Times New Roman" w:cs="Times New Roman"/>
          <w:sz w:val="28"/>
          <w:szCs w:val="28"/>
        </w:rPr>
        <w:t>7</w:t>
      </w:r>
      <w:r w:rsidR="004447F1" w:rsidRPr="002B3C2D">
        <w:rPr>
          <w:rFonts w:ascii="Times New Roman" w:eastAsia="Times New Roman" w:hAnsi="Times New Roman" w:cs="Times New Roman"/>
          <w:sz w:val="28"/>
          <w:szCs w:val="28"/>
        </w:rPr>
        <w:t xml:space="preserve">. Після завершення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(використання Частини Позики), скласти та подати в місячний строк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інформацію необхідну для підготовки Остаточного звіту про виконання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p>
    <w:p w14:paraId="14E22E7E" w14:textId="746EC235"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709E2" w:rsidRPr="002B3C2D">
        <w:rPr>
          <w:rFonts w:ascii="Times New Roman" w:eastAsia="Times New Roman" w:hAnsi="Times New Roman" w:cs="Times New Roman"/>
          <w:sz w:val="28"/>
          <w:szCs w:val="28"/>
        </w:rPr>
        <w:t>.1.</w:t>
      </w:r>
      <w:r w:rsidR="00C5068A" w:rsidRPr="002B3C2D">
        <w:rPr>
          <w:rFonts w:ascii="Times New Roman" w:eastAsia="Times New Roman" w:hAnsi="Times New Roman" w:cs="Times New Roman"/>
          <w:sz w:val="28"/>
          <w:szCs w:val="28"/>
        </w:rPr>
        <w:t>38</w:t>
      </w:r>
      <w:r w:rsidR="004447F1" w:rsidRPr="002B3C2D">
        <w:rPr>
          <w:rFonts w:ascii="Times New Roman" w:eastAsia="Times New Roman" w:hAnsi="Times New Roman" w:cs="Times New Roman"/>
          <w:sz w:val="28"/>
          <w:szCs w:val="28"/>
        </w:rPr>
        <w:t>.</w:t>
      </w:r>
      <w:r w:rsidR="00053BCB"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 xml:space="preserve">Постійно зберігати аудиторські звіти за відповідні фінансові роки, всі документи (договори, контракти, замовлення, рахунки-фактури, акти приймання, акти виконаних робіт, </w:t>
      </w:r>
      <w:r w:rsidR="00C426FA" w:rsidRPr="002B3C2D">
        <w:rPr>
          <w:rFonts w:ascii="Times New Roman" w:eastAsia="Times New Roman" w:hAnsi="Times New Roman" w:cs="Times New Roman"/>
          <w:sz w:val="28"/>
          <w:szCs w:val="28"/>
        </w:rPr>
        <w:t xml:space="preserve">накладні </w:t>
      </w:r>
      <w:r w:rsidR="004447F1" w:rsidRPr="002B3C2D">
        <w:rPr>
          <w:rFonts w:ascii="Times New Roman" w:eastAsia="Times New Roman" w:hAnsi="Times New Roman" w:cs="Times New Roman"/>
          <w:sz w:val="28"/>
          <w:szCs w:val="28"/>
        </w:rPr>
        <w:t xml:space="preserve">та інші документи), що підтверджують вказані в звіті витрати на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w:t>
      </w:r>
    </w:p>
    <w:p w14:paraId="441E43FB"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w:t>
      </w:r>
      <w:r w:rsidR="00C5068A" w:rsidRPr="002B3C2D">
        <w:rPr>
          <w:rFonts w:ascii="Times New Roman" w:eastAsia="Times New Roman" w:hAnsi="Times New Roman" w:cs="Times New Roman"/>
          <w:sz w:val="28"/>
          <w:szCs w:val="28"/>
        </w:rPr>
        <w:t>39</w:t>
      </w:r>
      <w:r w:rsidR="004447F1" w:rsidRPr="002B3C2D">
        <w:rPr>
          <w:rFonts w:ascii="Times New Roman" w:eastAsia="Times New Roman" w:hAnsi="Times New Roman" w:cs="Times New Roman"/>
          <w:sz w:val="28"/>
          <w:szCs w:val="28"/>
        </w:rPr>
        <w:t xml:space="preserve">. Надавати усю необхідну Мінфіну та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інформацію, документи і звіти, які вони вимагатимуть у своїх письмових запитах, пов’язаних з цією Угодою, та вчасно інформувати Мінфін та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про будь-які події чи обставини, що перешкоджають або можуть завдати шкоди здійсненню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p>
    <w:p w14:paraId="5822D477"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w:t>
      </w:r>
      <w:r w:rsidR="00C5068A"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 Надавати представникам Мінфіну,</w:t>
      </w:r>
      <w:r w:rsidR="001E1485" w:rsidRPr="002B3C2D">
        <w:rPr>
          <w:rFonts w:ascii="Times New Roman" w:eastAsia="Times New Roman" w:hAnsi="Times New Roman" w:cs="Times New Roman"/>
          <w:sz w:val="28"/>
          <w:szCs w:val="28"/>
        </w:rPr>
        <w:t xml:space="preserve">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ЄІБ допуски та уповноваження відвідувати будь-які об’єкти та будівельні майданчики, які мають відношення до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p>
    <w:p w14:paraId="4B3DC2BB" w14:textId="77777777" w:rsidR="004447F1" w:rsidRPr="002B3C2D" w:rsidRDefault="00483FA6"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w:t>
      </w:r>
      <w:r w:rsidR="00C5068A" w:rsidRPr="002B3C2D">
        <w:rPr>
          <w:rFonts w:ascii="Times New Roman" w:eastAsia="Times New Roman" w:hAnsi="Times New Roman" w:cs="Times New Roman"/>
          <w:sz w:val="28"/>
          <w:szCs w:val="28"/>
        </w:rPr>
        <w:t>1</w:t>
      </w:r>
      <w:r w:rsidR="004447F1" w:rsidRPr="002B3C2D">
        <w:rPr>
          <w:rFonts w:ascii="Times New Roman" w:eastAsia="Times New Roman" w:hAnsi="Times New Roman" w:cs="Times New Roman"/>
          <w:sz w:val="28"/>
          <w:szCs w:val="28"/>
        </w:rPr>
        <w:t>. У разі зміни юридичної та фактичної адреси, номерів телефонів</w:t>
      </w:r>
      <w:r w:rsidR="00BE0045" w:rsidRPr="002B3C2D">
        <w:rPr>
          <w:rFonts w:ascii="Times New Roman" w:eastAsia="Times New Roman" w:hAnsi="Times New Roman" w:cs="Times New Roman"/>
          <w:sz w:val="28"/>
          <w:szCs w:val="28"/>
        </w:rPr>
        <w:t xml:space="preserve"> та</w:t>
      </w:r>
      <w:r w:rsidR="00BE0045" w:rsidRPr="002B3C2D">
        <w:t xml:space="preserve"> </w:t>
      </w:r>
      <w:r w:rsidR="00BE0045" w:rsidRPr="002B3C2D">
        <w:rPr>
          <w:rFonts w:ascii="Times New Roman" w:eastAsia="Times New Roman" w:hAnsi="Times New Roman" w:cs="Times New Roman"/>
          <w:sz w:val="28"/>
          <w:szCs w:val="28"/>
        </w:rPr>
        <w:t>адреси електронної пошти</w:t>
      </w:r>
      <w:r w:rsidR="004447F1" w:rsidRPr="002B3C2D">
        <w:rPr>
          <w:rFonts w:ascii="Times New Roman" w:eastAsia="Times New Roman" w:hAnsi="Times New Roman" w:cs="Times New Roman"/>
          <w:sz w:val="28"/>
          <w:szCs w:val="28"/>
        </w:rPr>
        <w:t xml:space="preserve"> керівника Кінцевого бенефіціара</w:t>
      </w:r>
      <w:r w:rsidR="00CC35B1" w:rsidRPr="002B3C2D">
        <w:rPr>
          <w:rFonts w:ascii="Times New Roman" w:eastAsia="Times New Roman" w:hAnsi="Times New Roman" w:cs="Times New Roman"/>
          <w:sz w:val="28"/>
          <w:szCs w:val="28"/>
        </w:rPr>
        <w:t>, органу управління, адміністративно-територіальної належності, правонаступництва за законом або за рішенням</w:t>
      </w:r>
      <w:r w:rsidR="004447F1" w:rsidRPr="002B3C2D">
        <w:rPr>
          <w:rFonts w:ascii="Times New Roman" w:eastAsia="Times New Roman" w:hAnsi="Times New Roman" w:cs="Times New Roman"/>
          <w:sz w:val="28"/>
          <w:szCs w:val="28"/>
        </w:rPr>
        <w:t xml:space="preserve"> тощо в триденний строк </w:t>
      </w:r>
      <w:r w:rsidR="00F760DC" w:rsidRPr="002B3C2D">
        <w:rPr>
          <w:rFonts w:ascii="Times New Roman" w:eastAsia="Times New Roman" w:hAnsi="Times New Roman" w:cs="Times New Roman"/>
          <w:sz w:val="28"/>
          <w:szCs w:val="28"/>
        </w:rPr>
        <w:t xml:space="preserve">письмово </w:t>
      </w:r>
      <w:r w:rsidR="004447F1" w:rsidRPr="002B3C2D">
        <w:rPr>
          <w:rFonts w:ascii="Times New Roman" w:eastAsia="Times New Roman" w:hAnsi="Times New Roman" w:cs="Times New Roman"/>
          <w:sz w:val="28"/>
          <w:szCs w:val="28"/>
        </w:rPr>
        <w:t xml:space="preserve">повідомити про це Мінфін та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w:t>
      </w:r>
    </w:p>
    <w:p w14:paraId="1B64502F"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w:t>
      </w:r>
      <w:r w:rsidR="00C5068A" w:rsidRPr="002B3C2D">
        <w:rPr>
          <w:rFonts w:ascii="Times New Roman" w:eastAsia="Times New Roman" w:hAnsi="Times New Roman" w:cs="Times New Roman"/>
          <w:sz w:val="28"/>
          <w:szCs w:val="28"/>
        </w:rPr>
        <w:t>2</w:t>
      </w:r>
      <w:r w:rsidR="004447F1" w:rsidRPr="002B3C2D">
        <w:rPr>
          <w:rFonts w:ascii="Times New Roman" w:eastAsia="Times New Roman" w:hAnsi="Times New Roman" w:cs="Times New Roman"/>
          <w:sz w:val="28"/>
          <w:szCs w:val="28"/>
        </w:rPr>
        <w:t xml:space="preserve">. Здійснювати свої права та виконувати свої обов'язки в рамках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таким чином, щоб забезпечити захист інтересів Держави, Мінфіну, </w:t>
      </w:r>
      <w:r w:rsidR="00F94311"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сприяти виконанню положень </w:t>
      </w:r>
      <w:r w:rsidR="004447F1" w:rsidRPr="002B3C2D">
        <w:rPr>
          <w:rFonts w:ascii="Times New Roman" w:eastAsia="Times New Roman" w:hAnsi="Times New Roman" w:cs="Times New Roman"/>
          <w:sz w:val="28"/>
          <w:szCs w:val="28"/>
          <w:lang w:eastAsia="ru-RU"/>
        </w:rPr>
        <w:t xml:space="preserve">Фінансової угоди </w:t>
      </w:r>
      <w:r w:rsidR="004447F1" w:rsidRPr="002B3C2D">
        <w:rPr>
          <w:rFonts w:ascii="Times New Roman" w:eastAsia="Times New Roman" w:hAnsi="Times New Roman" w:cs="Times New Roman"/>
          <w:sz w:val="28"/>
          <w:szCs w:val="28"/>
        </w:rPr>
        <w:t xml:space="preserve">та досягти цілей, задля яких надається Частина </w:t>
      </w:r>
      <w:r w:rsidR="0082253D" w:rsidRPr="002B3C2D">
        <w:rPr>
          <w:rFonts w:ascii="Times New Roman" w:eastAsia="Times New Roman" w:hAnsi="Times New Roman" w:cs="Times New Roman"/>
          <w:sz w:val="28"/>
          <w:szCs w:val="28"/>
        </w:rPr>
        <w:t xml:space="preserve">коштів </w:t>
      </w:r>
      <w:r w:rsidR="004447F1" w:rsidRPr="002B3C2D">
        <w:rPr>
          <w:rFonts w:ascii="Times New Roman" w:eastAsia="Times New Roman" w:hAnsi="Times New Roman" w:cs="Times New Roman"/>
          <w:sz w:val="28"/>
          <w:szCs w:val="28"/>
        </w:rPr>
        <w:t>Позики.</w:t>
      </w:r>
    </w:p>
    <w:p w14:paraId="7264E327" w14:textId="581D739F"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.1.43.</w:t>
      </w:r>
      <w:r w:rsidR="00D0338A"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 xml:space="preserve">Дотримуватись затверджених та/або схвалених ЄІБ </w:t>
      </w:r>
      <w:r w:rsidR="00103991" w:rsidRPr="002B3C2D">
        <w:rPr>
          <w:rFonts w:ascii="Times New Roman" w:eastAsia="Times New Roman" w:hAnsi="Times New Roman" w:cs="Times New Roman"/>
          <w:sz w:val="28"/>
          <w:szCs w:val="28"/>
        </w:rPr>
        <w:t>Посібника з питань</w:t>
      </w:r>
      <w:r w:rsidR="004447F1" w:rsidRPr="002B3C2D">
        <w:rPr>
          <w:rFonts w:ascii="Times New Roman" w:eastAsia="Times New Roman" w:hAnsi="Times New Roman" w:cs="Times New Roman"/>
          <w:sz w:val="28"/>
          <w:szCs w:val="28"/>
        </w:rPr>
        <w:t xml:space="preserve"> закупівель ЄІБ, Посібника </w:t>
      </w:r>
      <w:r w:rsidR="00A10700"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A10700" w:rsidRPr="002B3C2D">
        <w:rPr>
          <w:rFonts w:ascii="Times New Roman" w:eastAsia="Times New Roman" w:hAnsi="Times New Roman" w:cs="Times New Roman"/>
          <w:sz w:val="28"/>
          <w:szCs w:val="28"/>
        </w:rPr>
        <w:t xml:space="preserve"> закупівель»</w:t>
      </w:r>
      <w:r w:rsidR="004447F1" w:rsidRPr="002B3C2D">
        <w:rPr>
          <w:rFonts w:ascii="Times New Roman" w:eastAsia="Times New Roman" w:hAnsi="Times New Roman" w:cs="Times New Roman"/>
          <w:sz w:val="28"/>
          <w:szCs w:val="28"/>
        </w:rPr>
        <w:t>, з урахуванням усіх особливостей (в тому числі послуг з технічного нагляду).</w:t>
      </w:r>
    </w:p>
    <w:p w14:paraId="236B4555" w14:textId="268962D2"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w:t>
      </w:r>
      <w:r w:rsidR="00C5068A" w:rsidRPr="002B3C2D">
        <w:rPr>
          <w:rFonts w:ascii="Times New Roman" w:eastAsia="Times New Roman" w:hAnsi="Times New Roman" w:cs="Times New Roman"/>
          <w:sz w:val="28"/>
          <w:szCs w:val="28"/>
        </w:rPr>
        <w:t>4</w:t>
      </w:r>
      <w:r w:rsidR="004447F1" w:rsidRPr="002B3C2D">
        <w:rPr>
          <w:rFonts w:ascii="Times New Roman" w:eastAsia="Times New Roman" w:hAnsi="Times New Roman" w:cs="Times New Roman"/>
          <w:sz w:val="28"/>
          <w:szCs w:val="28"/>
        </w:rPr>
        <w:t>. Інформувати Мінфін</w:t>
      </w:r>
      <w:r w:rsidR="001E1485"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та</w:t>
      </w:r>
      <w:r w:rsidR="001E1485" w:rsidRPr="002B3C2D">
        <w:rPr>
          <w:rFonts w:ascii="Times New Roman" w:eastAsia="Times New Roman" w:hAnsi="Times New Roman" w:cs="Times New Roman"/>
          <w:sz w:val="28"/>
          <w:szCs w:val="28"/>
        </w:rPr>
        <w:t xml:space="preserve"> </w:t>
      </w:r>
      <w:r w:rsidR="001A7EE4"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про вчинення правочинів, які можуть мати вплив на реалізацію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протягом </w:t>
      </w:r>
      <w:r w:rsidR="00592FC9" w:rsidRPr="002B3C2D">
        <w:rPr>
          <w:rFonts w:ascii="Times New Roman" w:eastAsia="Times New Roman" w:hAnsi="Times New Roman" w:cs="Times New Roman"/>
          <w:sz w:val="28"/>
          <w:szCs w:val="28"/>
        </w:rPr>
        <w:t>5 (</w:t>
      </w:r>
      <w:r w:rsidR="004447F1" w:rsidRPr="002B3C2D">
        <w:rPr>
          <w:rFonts w:ascii="Times New Roman" w:eastAsia="Times New Roman" w:hAnsi="Times New Roman" w:cs="Times New Roman"/>
          <w:sz w:val="28"/>
          <w:szCs w:val="28"/>
        </w:rPr>
        <w:t>п'яти</w:t>
      </w:r>
      <w:r w:rsidR="00592FC9" w:rsidRPr="002B3C2D">
        <w:rPr>
          <w:rFonts w:ascii="Times New Roman" w:eastAsia="Times New Roman" w:hAnsi="Times New Roman" w:cs="Times New Roman"/>
          <w:sz w:val="28"/>
          <w:szCs w:val="28"/>
        </w:rPr>
        <w:t>)</w:t>
      </w:r>
      <w:r w:rsidR="004447F1" w:rsidRPr="002B3C2D">
        <w:rPr>
          <w:rFonts w:ascii="Times New Roman" w:eastAsia="Times New Roman" w:hAnsi="Times New Roman" w:cs="Times New Roman"/>
          <w:sz w:val="28"/>
          <w:szCs w:val="28"/>
        </w:rPr>
        <w:t xml:space="preserve"> робочих днів з дня їх вчинення</w:t>
      </w:r>
      <w:r w:rsidR="00CC35B1" w:rsidRPr="002B3C2D">
        <w:rPr>
          <w:rFonts w:ascii="Times New Roman" w:eastAsia="Times New Roman" w:hAnsi="Times New Roman" w:cs="Times New Roman"/>
          <w:sz w:val="28"/>
          <w:szCs w:val="28"/>
        </w:rPr>
        <w:t xml:space="preserve"> (в тому числі, але не виключно, рішення про </w:t>
      </w:r>
      <w:r w:rsidR="00CC35B1" w:rsidRPr="002B3C2D">
        <w:rPr>
          <w:rFonts w:ascii="Times New Roman" w:eastAsia="Times New Roman" w:hAnsi="Times New Roman" w:cs="Times New Roman"/>
          <w:sz w:val="28"/>
          <w:szCs w:val="28"/>
        </w:rPr>
        <w:lastRenderedPageBreak/>
        <w:t>децентралізацію, утворення об’єднання територіальної громади, передачі майна на баланс, правонаступництва за законом або за рішенням тощо)</w:t>
      </w:r>
      <w:r w:rsidR="004447F1" w:rsidRPr="002B3C2D">
        <w:rPr>
          <w:rFonts w:ascii="Times New Roman" w:eastAsia="Times New Roman" w:hAnsi="Times New Roman" w:cs="Times New Roman"/>
          <w:sz w:val="28"/>
          <w:szCs w:val="28"/>
        </w:rPr>
        <w:t>.</w:t>
      </w:r>
    </w:p>
    <w:p w14:paraId="654F9296" w14:textId="77777777"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8</w:t>
      </w:r>
      <w:r w:rsidR="004447F1" w:rsidRPr="002B3C2D">
        <w:rPr>
          <w:rFonts w:ascii="Times New Roman" w:eastAsia="Times New Roman" w:hAnsi="Times New Roman" w:cs="Times New Roman"/>
          <w:sz w:val="28"/>
          <w:szCs w:val="28"/>
        </w:rPr>
        <w:t>.1.4</w:t>
      </w:r>
      <w:r w:rsidR="00C5068A" w:rsidRPr="002B3C2D">
        <w:rPr>
          <w:rFonts w:ascii="Times New Roman" w:eastAsia="Times New Roman" w:hAnsi="Times New Roman" w:cs="Times New Roman"/>
          <w:sz w:val="28"/>
          <w:szCs w:val="28"/>
        </w:rPr>
        <w:t>5</w:t>
      </w:r>
      <w:r w:rsidR="004447F1" w:rsidRPr="002B3C2D">
        <w:rPr>
          <w:rFonts w:ascii="Times New Roman" w:eastAsia="Times New Roman" w:hAnsi="Times New Roman" w:cs="Times New Roman"/>
          <w:sz w:val="28"/>
          <w:szCs w:val="28"/>
        </w:rPr>
        <w:t>. Не передавати своїх прав та обов’язків за цією Угодою третім особам.</w:t>
      </w:r>
    </w:p>
    <w:p w14:paraId="38B773FC" w14:textId="11701AF5"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.1.4</w:t>
      </w:r>
      <w:r w:rsidR="00C5068A" w:rsidRPr="002B3C2D">
        <w:rPr>
          <w:rFonts w:ascii="Times New Roman" w:eastAsia="Times New Roman" w:hAnsi="Times New Roman" w:cs="Times New Roman"/>
          <w:sz w:val="28"/>
          <w:szCs w:val="28"/>
          <w:bdr w:val="none" w:sz="0" w:space="0" w:color="auto" w:frame="1"/>
          <w:lang w:eastAsia="ru-RU" w:bidi="he-IL"/>
        </w:rPr>
        <w:t>6</w:t>
      </w:r>
      <w:r w:rsidR="004447F1" w:rsidRPr="002B3C2D">
        <w:rPr>
          <w:rFonts w:ascii="Times New Roman" w:eastAsia="Times New Roman" w:hAnsi="Times New Roman" w:cs="Times New Roman"/>
          <w:sz w:val="28"/>
          <w:szCs w:val="28"/>
          <w:bdr w:val="none" w:sz="0" w:space="0" w:color="auto" w:frame="1"/>
          <w:lang w:eastAsia="ru-RU" w:bidi="he-IL"/>
        </w:rPr>
        <w:t xml:space="preserve">. Кінцевий бенефіціар гарантує </w:t>
      </w:r>
      <w:r w:rsidR="00053BCB" w:rsidRPr="002B3C2D">
        <w:rPr>
          <w:rFonts w:ascii="Times New Roman" w:eastAsia="Times New Roman" w:hAnsi="Times New Roman" w:cs="Times New Roman"/>
          <w:sz w:val="28"/>
          <w:szCs w:val="28"/>
          <w:bdr w:val="none" w:sz="0" w:space="0" w:color="auto" w:frame="1"/>
          <w:lang w:eastAsia="ru-RU" w:bidi="he-IL"/>
        </w:rPr>
        <w:t>М</w:t>
      </w:r>
      <w:r w:rsidR="0079700B" w:rsidRPr="002B3C2D">
        <w:rPr>
          <w:rFonts w:ascii="Times New Roman" w:eastAsia="Times New Roman" w:hAnsi="Times New Roman" w:cs="Times New Roman"/>
          <w:sz w:val="28"/>
          <w:szCs w:val="28"/>
          <w:bdr w:val="none" w:sz="0" w:space="0" w:color="auto" w:frame="1"/>
          <w:lang w:eastAsia="ru-RU" w:bidi="he-IL"/>
        </w:rPr>
        <w:t>інфіну</w:t>
      </w:r>
      <w:r w:rsidR="00E95CE1" w:rsidRPr="002B3C2D">
        <w:rPr>
          <w:rFonts w:ascii="Times New Roman" w:eastAsia="Times New Roman" w:hAnsi="Times New Roman" w:cs="Times New Roman"/>
          <w:sz w:val="28"/>
          <w:szCs w:val="28"/>
          <w:bdr w:val="none" w:sz="0" w:space="0" w:color="auto" w:frame="1"/>
          <w:lang w:eastAsia="ru-RU" w:bidi="he-IL"/>
        </w:rPr>
        <w:t xml:space="preserve">, </w:t>
      </w:r>
      <w:r w:rsidR="00B44DDE"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та ЄІБ, що:</w:t>
      </w:r>
    </w:p>
    <w:p w14:paraId="70E96F2C" w14:textId="14C6E300" w:rsidR="004447F1" w:rsidRPr="002B3C2D" w:rsidRDefault="00F760DC"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204" w:name="n519"/>
      <w:bookmarkStart w:id="205" w:name="n528"/>
      <w:bookmarkEnd w:id="204"/>
      <w:bookmarkEnd w:id="205"/>
      <w:r w:rsidRPr="002B3C2D">
        <w:rPr>
          <w:rFonts w:ascii="Times New Roman" w:eastAsia="Times New Roman" w:hAnsi="Times New Roman" w:cs="Times New Roman"/>
          <w:sz w:val="28"/>
          <w:szCs w:val="28"/>
          <w:bdr w:val="none" w:sz="0" w:space="0" w:color="auto" w:frame="1"/>
          <w:lang w:eastAsia="ru-RU" w:bidi="he-IL"/>
        </w:rPr>
        <w:t>(а)</w:t>
      </w:r>
      <w:r w:rsidR="004447F1" w:rsidRPr="002B3C2D">
        <w:rPr>
          <w:rFonts w:ascii="Times New Roman" w:eastAsia="Times New Roman" w:hAnsi="Times New Roman" w:cs="Times New Roman"/>
          <w:sz w:val="28"/>
          <w:szCs w:val="28"/>
          <w:bdr w:val="none" w:sz="0" w:space="0" w:color="auto" w:frame="1"/>
          <w:lang w:eastAsia="ru-RU" w:bidi="he-IL"/>
        </w:rPr>
        <w:t xml:space="preserve"> він отримав усі необхідні уповноваження (договори, акти, </w:t>
      </w:r>
      <w:r w:rsidR="0062427C" w:rsidRPr="002B3C2D">
        <w:rPr>
          <w:rFonts w:ascii="Times New Roman" w:eastAsia="Times New Roman" w:hAnsi="Times New Roman" w:cs="Times New Roman"/>
          <w:sz w:val="28"/>
          <w:szCs w:val="28"/>
          <w:bdr w:val="none" w:sz="0" w:space="0" w:color="auto" w:frame="1"/>
          <w:lang w:eastAsia="ru-RU" w:bidi="he-IL"/>
        </w:rPr>
        <w:t>про</w:t>
      </w:r>
      <w:r w:rsidR="00C9197F" w:rsidRPr="002B3C2D">
        <w:rPr>
          <w:rFonts w:ascii="Times New Roman" w:eastAsia="Times New Roman" w:hAnsi="Times New Roman" w:cs="Times New Roman"/>
          <w:sz w:val="28"/>
          <w:szCs w:val="28"/>
          <w:bdr w:val="none" w:sz="0" w:space="0" w:color="auto" w:frame="1"/>
          <w:lang w:eastAsia="ru-RU" w:bidi="he-IL"/>
        </w:rPr>
        <w:t>е</w:t>
      </w:r>
      <w:r w:rsidR="0062427C" w:rsidRPr="002B3C2D">
        <w:rPr>
          <w:rFonts w:ascii="Times New Roman" w:eastAsia="Times New Roman" w:hAnsi="Times New Roman" w:cs="Times New Roman"/>
          <w:sz w:val="28"/>
          <w:szCs w:val="28"/>
          <w:bdr w:val="none" w:sz="0" w:space="0" w:color="auto" w:frame="1"/>
          <w:lang w:eastAsia="ru-RU" w:bidi="he-IL"/>
        </w:rPr>
        <w:t>кт</w:t>
      </w:r>
      <w:r w:rsidR="004447F1" w:rsidRPr="002B3C2D">
        <w:rPr>
          <w:rFonts w:ascii="Times New Roman" w:eastAsia="Times New Roman" w:hAnsi="Times New Roman" w:cs="Times New Roman"/>
          <w:sz w:val="28"/>
          <w:szCs w:val="28"/>
          <w:bdr w:val="none" w:sz="0" w:space="0" w:color="auto" w:frame="1"/>
          <w:lang w:eastAsia="ru-RU" w:bidi="he-IL"/>
        </w:rPr>
        <w:t xml:space="preserve">но-кошторисну документацію, рішення місцевої ради тощо) у зв'язку із цією Угодою та для законного виконання своїх зобов’язань за цією Угодою і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і всі ці уповноваження є цілком чинними й можуть бути прийняті за докази;</w:t>
      </w:r>
    </w:p>
    <w:p w14:paraId="465AE904" w14:textId="577174EF" w:rsidR="004447F1" w:rsidRPr="002B3C2D" w:rsidRDefault="00F760DC"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206" w:name="n529"/>
      <w:bookmarkStart w:id="207" w:name="n538"/>
      <w:bookmarkEnd w:id="206"/>
      <w:bookmarkEnd w:id="207"/>
      <w:r w:rsidRPr="002B3C2D">
        <w:rPr>
          <w:rFonts w:ascii="Times New Roman" w:eastAsia="Times New Roman" w:hAnsi="Times New Roman" w:cs="Times New Roman"/>
          <w:sz w:val="28"/>
          <w:szCs w:val="28"/>
          <w:bdr w:val="none" w:sz="0" w:space="0" w:color="auto" w:frame="1"/>
          <w:lang w:eastAsia="ru-RU" w:bidi="he-IL"/>
        </w:rPr>
        <w:t>(б)</w:t>
      </w:r>
      <w:r w:rsidR="004447F1" w:rsidRPr="002B3C2D">
        <w:rPr>
          <w:rFonts w:ascii="Times New Roman" w:eastAsia="Times New Roman" w:hAnsi="Times New Roman" w:cs="Times New Roman"/>
          <w:sz w:val="28"/>
          <w:szCs w:val="28"/>
          <w:bdr w:val="none" w:sz="0" w:space="0" w:color="auto" w:frame="1"/>
          <w:lang w:eastAsia="ru-RU" w:bidi="he-IL"/>
        </w:rPr>
        <w:t xml:space="preserve">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 (включаючи без обмеження переговори, присудження і виконання контрактів, які фінансуються або будуть фінансуватися </w:t>
      </w:r>
      <w:r w:rsidR="0082253D" w:rsidRPr="002B3C2D">
        <w:rPr>
          <w:rFonts w:ascii="Times New Roman" w:eastAsia="Times New Roman" w:hAnsi="Times New Roman" w:cs="Times New Roman"/>
          <w:sz w:val="28"/>
          <w:szCs w:val="28"/>
          <w:bdr w:val="none" w:sz="0" w:space="0" w:color="auto" w:frame="1"/>
          <w:lang w:eastAsia="ru-RU" w:bidi="he-IL"/>
        </w:rPr>
        <w:t>за рахунок</w:t>
      </w:r>
      <w:r w:rsidR="004447F1" w:rsidRPr="002B3C2D">
        <w:rPr>
          <w:rFonts w:ascii="Times New Roman" w:eastAsia="Times New Roman" w:hAnsi="Times New Roman" w:cs="Times New Roman"/>
          <w:sz w:val="28"/>
          <w:szCs w:val="28"/>
          <w:bdr w:val="none" w:sz="0" w:space="0" w:color="auto" w:frame="1"/>
          <w:lang w:eastAsia="ru-RU" w:bidi="he-IL"/>
        </w:rPr>
        <w:t xml:space="preserve"> Частини </w:t>
      </w:r>
      <w:r w:rsidR="0082253D" w:rsidRPr="002B3C2D">
        <w:rPr>
          <w:rFonts w:ascii="Times New Roman" w:eastAsia="Times New Roman" w:hAnsi="Times New Roman" w:cs="Times New Roman"/>
          <w:sz w:val="28"/>
          <w:szCs w:val="28"/>
          <w:bdr w:val="none" w:sz="0" w:space="0" w:color="auto" w:frame="1"/>
          <w:lang w:eastAsia="ru-RU" w:bidi="he-IL"/>
        </w:rPr>
        <w:t xml:space="preserve">коштів </w:t>
      </w:r>
      <w:r w:rsidR="004447F1" w:rsidRPr="002B3C2D">
        <w:rPr>
          <w:rFonts w:ascii="Times New Roman" w:eastAsia="Times New Roman" w:hAnsi="Times New Roman" w:cs="Times New Roman"/>
          <w:sz w:val="28"/>
          <w:szCs w:val="28"/>
          <w:bdr w:val="none" w:sz="0" w:space="0" w:color="auto" w:frame="1"/>
          <w:lang w:eastAsia="ru-RU" w:bidi="he-IL"/>
        </w:rPr>
        <w:t>Позики) не пов'язаний з будь-якою Забороненою поведінкою та не спричинив будь-яку Заборонену поведінку.</w:t>
      </w:r>
    </w:p>
    <w:p w14:paraId="28AA0603" w14:textId="77777777" w:rsidR="004447F1" w:rsidRPr="002B3C2D" w:rsidRDefault="00483FA6" w:rsidP="00980856">
      <w:pPr>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bookmarkStart w:id="208" w:name="n539"/>
      <w:bookmarkEnd w:id="208"/>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.1.4</w:t>
      </w:r>
      <w:r w:rsidR="00C5068A" w:rsidRPr="002B3C2D">
        <w:rPr>
          <w:rFonts w:ascii="Times New Roman" w:eastAsia="Times New Roman" w:hAnsi="Times New Roman" w:cs="Times New Roman"/>
          <w:sz w:val="28"/>
          <w:szCs w:val="28"/>
          <w:bdr w:val="none" w:sz="0" w:space="0" w:color="auto" w:frame="1"/>
          <w:lang w:eastAsia="ru-RU" w:bidi="he-IL"/>
        </w:rPr>
        <w:t>7</w:t>
      </w:r>
      <w:r w:rsidR="004447F1" w:rsidRPr="002B3C2D">
        <w:rPr>
          <w:rFonts w:ascii="Times New Roman" w:eastAsia="Times New Roman" w:hAnsi="Times New Roman" w:cs="Times New Roman"/>
          <w:sz w:val="28"/>
          <w:szCs w:val="28"/>
          <w:bdr w:val="none" w:sz="0" w:space="0" w:color="auto" w:frame="1"/>
          <w:lang w:eastAsia="ru-RU" w:bidi="he-IL"/>
        </w:rPr>
        <w:t>. Кінцевий бенефіціар дозволяє (допускає, уповноважує) призначеним ЄІБ особам, яких можуть супроводжувати представники Європейського суду аудиторів, Європейської Комісії Європейського офісу з питань боротьби з шахрайством:</w:t>
      </w:r>
    </w:p>
    <w:p w14:paraId="1DB5667A" w14:textId="77777777" w:rsidR="00205AF5" w:rsidRPr="002B3C2D" w:rsidRDefault="00F760DC"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Change w:id="209" w:author="Admin" w:date="2023-12-01T10:45:00Z">
            <w:rPr>
              <w:rFonts w:ascii="Times New Roman" w:eastAsia="Times New Roman" w:hAnsi="Times New Roman" w:cs="Times New Roman"/>
              <w:color w:val="FF0000"/>
              <w:sz w:val="28"/>
              <w:szCs w:val="28"/>
              <w:bdr w:val="none" w:sz="0" w:space="0" w:color="auto" w:frame="1"/>
              <w:lang w:eastAsia="ru-RU" w:bidi="he-IL"/>
            </w:rPr>
          </w:rPrChange>
        </w:rPr>
      </w:pPr>
      <w:bookmarkStart w:id="210" w:name="n600"/>
      <w:bookmarkEnd w:id="210"/>
      <w:r w:rsidRPr="002B3C2D">
        <w:rPr>
          <w:rFonts w:ascii="Times New Roman" w:eastAsia="Times New Roman" w:hAnsi="Times New Roman" w:cs="Times New Roman"/>
          <w:sz w:val="28"/>
          <w:szCs w:val="28"/>
          <w:bdr w:val="none" w:sz="0" w:space="0" w:color="auto" w:frame="1"/>
          <w:lang w:eastAsia="ru-RU" w:bidi="he-IL"/>
        </w:rPr>
        <w:t>(а)</w:t>
      </w:r>
      <w:r w:rsidR="004447F1" w:rsidRPr="002B3C2D">
        <w:rPr>
          <w:rFonts w:ascii="Times New Roman" w:eastAsia="Times New Roman" w:hAnsi="Times New Roman" w:cs="Times New Roman"/>
          <w:sz w:val="28"/>
          <w:szCs w:val="28"/>
          <w:bdr w:val="none" w:sz="0" w:space="0" w:color="auto" w:frame="1"/>
          <w:lang w:eastAsia="ru-RU" w:bidi="he-IL"/>
        </w:rPr>
        <w:t xml:space="preserve"> відвідувати будівельні майданчики, установки та об'єкти, що є частиною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у, для проведення таких перевірок, які такі особи можуть бажати провести для цілей, що стосуються цієї Угоди,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bdr w:val="none" w:sz="0" w:space="0" w:color="auto" w:frame="1"/>
          <w:lang w:eastAsia="ru-RU" w:bidi="he-IL"/>
        </w:rPr>
        <w:t>;</w:t>
      </w:r>
      <w:bookmarkStart w:id="211" w:name="n601"/>
      <w:bookmarkEnd w:id="211"/>
    </w:p>
    <w:p w14:paraId="53291170" w14:textId="77777777" w:rsidR="004447F1" w:rsidRPr="002B3C2D" w:rsidRDefault="00F760DC"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212" w:name="n602"/>
      <w:bookmarkEnd w:id="212"/>
      <w:r w:rsidRPr="002B3C2D">
        <w:rPr>
          <w:rFonts w:ascii="Times New Roman" w:eastAsia="Times New Roman" w:hAnsi="Times New Roman" w:cs="Times New Roman"/>
          <w:sz w:val="28"/>
          <w:szCs w:val="28"/>
          <w:bdr w:val="none" w:sz="0" w:space="0" w:color="auto" w:frame="1"/>
          <w:lang w:eastAsia="ru-RU" w:bidi="he-IL"/>
        </w:rPr>
        <w:t>(</w:t>
      </w:r>
      <w:r w:rsidR="00FB7255" w:rsidRPr="002B3C2D">
        <w:rPr>
          <w:rFonts w:ascii="Times New Roman" w:eastAsia="Times New Roman" w:hAnsi="Times New Roman" w:cs="Times New Roman"/>
          <w:sz w:val="28"/>
          <w:szCs w:val="28"/>
          <w:bdr w:val="none" w:sz="0" w:space="0" w:color="auto" w:frame="1"/>
          <w:lang w:eastAsia="ru-RU" w:bidi="he-IL"/>
        </w:rPr>
        <w:t>б</w:t>
      </w:r>
      <w:r w:rsidRPr="002B3C2D">
        <w:rPr>
          <w:rFonts w:ascii="Times New Roman" w:eastAsia="Times New Roman" w:hAnsi="Times New Roman" w:cs="Times New Roman"/>
          <w:sz w:val="28"/>
          <w:szCs w:val="28"/>
          <w:bdr w:val="none" w:sz="0" w:space="0" w:color="auto" w:frame="1"/>
          <w:lang w:eastAsia="ru-RU" w:bidi="he-IL"/>
        </w:rPr>
        <w:t>)</w:t>
      </w:r>
      <w:r w:rsidR="004447F1" w:rsidRPr="002B3C2D">
        <w:rPr>
          <w:rFonts w:ascii="Times New Roman" w:eastAsia="Times New Roman" w:hAnsi="Times New Roman" w:cs="Times New Roman"/>
          <w:sz w:val="28"/>
          <w:szCs w:val="28"/>
          <w:bdr w:val="none" w:sz="0" w:space="0" w:color="auto" w:frame="1"/>
          <w:lang w:eastAsia="ru-RU" w:bidi="he-IL"/>
        </w:rPr>
        <w:t xml:space="preserve"> перевіряти бухгалтерські книги і записи по відношенню до реалізації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і давати можливість знімати копії відповідних документів в межах, що допускаються законом.</w:t>
      </w:r>
    </w:p>
    <w:p w14:paraId="698EDB96"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213" w:name="n603"/>
      <w:bookmarkEnd w:id="213"/>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.1.4</w:t>
      </w:r>
      <w:r w:rsidR="00C5068A"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 xml:space="preserve">. Надати </w:t>
      </w:r>
      <w:r w:rsidR="00B44DDE"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bdr w:val="none" w:sz="0" w:space="0" w:color="auto" w:frame="1"/>
          <w:lang w:eastAsia="ru-RU" w:bidi="he-IL"/>
        </w:rPr>
        <w:t xml:space="preserve"> та Мінфіну письмове підтвердження щодо відсутності будь-якого подвійного фінансування одних і тих же компонентів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у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ів) з інших коштів, наданих ЄІБ, будь-то згідно з </w:t>
      </w:r>
      <w:r w:rsidR="004447F1" w:rsidRPr="002B3C2D">
        <w:rPr>
          <w:rFonts w:ascii="Times New Roman" w:eastAsia="Times New Roman" w:hAnsi="Times New Roman" w:cs="Times New Roman"/>
          <w:sz w:val="28"/>
          <w:szCs w:val="28"/>
          <w:lang w:eastAsia="ru-RU"/>
        </w:rPr>
        <w:t>Фінансовою угодою</w:t>
      </w:r>
      <w:r w:rsidR="004447F1" w:rsidRPr="002B3C2D">
        <w:rPr>
          <w:rFonts w:ascii="Times New Roman" w:eastAsia="Times New Roman" w:hAnsi="Times New Roman" w:cs="Times New Roman"/>
          <w:sz w:val="28"/>
          <w:szCs w:val="28"/>
          <w:bdr w:val="none" w:sz="0" w:space="0" w:color="auto" w:frame="1"/>
          <w:lang w:eastAsia="ru-RU" w:bidi="he-IL"/>
        </w:rPr>
        <w:t xml:space="preserve"> або іншим чином, або інших коштів, наданих іншими донорами. Для уникнення непорозуміння це зобов’язання:</w:t>
      </w:r>
    </w:p>
    <w:p w14:paraId="288B0AE5" w14:textId="77777777" w:rsidR="004447F1" w:rsidRPr="002B3C2D" w:rsidRDefault="004447F1"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60DC" w:rsidRPr="002B3C2D">
        <w:rPr>
          <w:rFonts w:ascii="Times New Roman" w:eastAsia="Times New Roman" w:hAnsi="Times New Roman" w:cs="Times New Roman"/>
          <w:sz w:val="28"/>
          <w:szCs w:val="28"/>
          <w:bdr w:val="none" w:sz="0" w:space="0" w:color="auto" w:frame="1"/>
          <w:lang w:eastAsia="ru-RU" w:bidi="he-IL"/>
        </w:rPr>
        <w:t>а</w:t>
      </w:r>
      <w:r w:rsidRPr="002B3C2D">
        <w:rPr>
          <w:rFonts w:ascii="Times New Roman" w:eastAsia="Times New Roman" w:hAnsi="Times New Roman" w:cs="Times New Roman"/>
          <w:sz w:val="28"/>
          <w:szCs w:val="28"/>
          <w:bdr w:val="none" w:sz="0" w:space="0" w:color="auto" w:frame="1"/>
          <w:lang w:eastAsia="ru-RU" w:bidi="he-IL"/>
        </w:rPr>
        <w:t>) не забороняє будь-я</w:t>
      </w:r>
      <w:r w:rsidR="00FE680E" w:rsidRPr="002B3C2D">
        <w:rPr>
          <w:rFonts w:ascii="Times New Roman" w:eastAsia="Times New Roman" w:hAnsi="Times New Roman" w:cs="Times New Roman"/>
          <w:sz w:val="28"/>
          <w:szCs w:val="28"/>
          <w:bdr w:val="none" w:sz="0" w:space="0" w:color="auto" w:frame="1"/>
          <w:lang w:eastAsia="ru-RU" w:bidi="he-IL"/>
        </w:rPr>
        <w:t>ке спів</w:t>
      </w:r>
      <w:r w:rsidR="002F1004" w:rsidRPr="002B3C2D">
        <w:rPr>
          <w:rFonts w:ascii="Times New Roman" w:eastAsia="Times New Roman" w:hAnsi="Times New Roman" w:cs="Times New Roman"/>
          <w:sz w:val="28"/>
          <w:szCs w:val="28"/>
          <w:bdr w:val="none" w:sz="0" w:space="0" w:color="auto" w:frame="1"/>
          <w:lang w:eastAsia="ru-RU" w:bidi="he-IL"/>
        </w:rPr>
        <w:t xml:space="preserve">фінансування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2F1004" w:rsidRPr="002B3C2D">
        <w:rPr>
          <w:rFonts w:ascii="Times New Roman" w:eastAsia="Times New Roman" w:hAnsi="Times New Roman" w:cs="Times New Roman"/>
          <w:sz w:val="28"/>
          <w:szCs w:val="28"/>
          <w:bdr w:val="none" w:sz="0" w:space="0" w:color="auto" w:frame="1"/>
          <w:lang w:eastAsia="ru-RU" w:bidi="he-IL"/>
        </w:rPr>
        <w:t>у</w:t>
      </w:r>
      <w:r w:rsidRPr="002B3C2D">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B44DDE" w:rsidRPr="002B3C2D">
        <w:rPr>
          <w:rFonts w:ascii="Times New Roman" w:eastAsia="Times New Roman" w:hAnsi="Times New Roman" w:cs="Times New Roman"/>
          <w:sz w:val="28"/>
          <w:szCs w:val="28"/>
        </w:rPr>
        <w:t>Мінінфраструктури</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 xml:space="preserve">та Мінфіном інших компонентів будь-якого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Pr="002B3C2D">
        <w:rPr>
          <w:rFonts w:ascii="Times New Roman" w:eastAsia="Times New Roman" w:hAnsi="Times New Roman" w:cs="Times New Roman"/>
          <w:sz w:val="28"/>
          <w:szCs w:val="28"/>
          <w:bdr w:val="none" w:sz="0" w:space="0" w:color="auto" w:frame="1"/>
          <w:lang w:eastAsia="ru-RU" w:bidi="he-IL"/>
        </w:rPr>
        <w:t xml:space="preserve">у; </w:t>
      </w:r>
    </w:p>
    <w:p w14:paraId="792DC143" w14:textId="77777777" w:rsidR="004447F1" w:rsidRPr="002B3C2D" w:rsidRDefault="004447F1"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w:t>
      </w:r>
      <w:r w:rsidR="00F760DC" w:rsidRPr="002B3C2D">
        <w:rPr>
          <w:rFonts w:ascii="Times New Roman" w:eastAsia="Times New Roman" w:hAnsi="Times New Roman" w:cs="Times New Roman"/>
          <w:sz w:val="28"/>
          <w:szCs w:val="28"/>
          <w:bdr w:val="none" w:sz="0" w:space="0" w:color="auto" w:frame="1"/>
          <w:lang w:eastAsia="ru-RU" w:bidi="he-IL"/>
        </w:rPr>
        <w:t>б</w:t>
      </w:r>
      <w:r w:rsidRPr="002B3C2D">
        <w:rPr>
          <w:rFonts w:ascii="Times New Roman" w:eastAsia="Times New Roman" w:hAnsi="Times New Roman" w:cs="Times New Roman"/>
          <w:sz w:val="28"/>
          <w:szCs w:val="28"/>
          <w:bdr w:val="none" w:sz="0" w:space="0" w:color="auto" w:frame="1"/>
          <w:lang w:eastAsia="ru-RU" w:bidi="he-IL"/>
        </w:rPr>
        <w:t>) не застосовується до поєднання грантів від донорів із коштами ЄІБ, про які ЄІБ був повідомлений і які були обґрунтовані так, що це є задовільним для ЄІБ.</w:t>
      </w:r>
    </w:p>
    <w:p w14:paraId="6B5C31E1" w14:textId="77777777" w:rsidR="004447F1" w:rsidRPr="002B3C2D" w:rsidRDefault="00483FA6" w:rsidP="00980856">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709E2" w:rsidRPr="002B3C2D">
        <w:rPr>
          <w:rFonts w:ascii="Times New Roman" w:eastAsia="Times New Roman" w:hAnsi="Times New Roman" w:cs="Times New Roman"/>
          <w:sz w:val="28"/>
          <w:szCs w:val="28"/>
          <w:bdr w:val="none" w:sz="0" w:space="0" w:color="auto" w:frame="1"/>
          <w:lang w:eastAsia="ru-RU" w:bidi="he-IL"/>
        </w:rPr>
        <w:t>.1.</w:t>
      </w:r>
      <w:r w:rsidR="00C5068A" w:rsidRPr="002B3C2D">
        <w:rPr>
          <w:rFonts w:ascii="Times New Roman" w:eastAsia="Times New Roman" w:hAnsi="Times New Roman" w:cs="Times New Roman"/>
          <w:sz w:val="28"/>
          <w:szCs w:val="28"/>
          <w:bdr w:val="none" w:sz="0" w:space="0" w:color="auto" w:frame="1"/>
          <w:lang w:eastAsia="ru-RU" w:bidi="he-IL"/>
        </w:rPr>
        <w:t>49</w:t>
      </w:r>
      <w:r w:rsidR="004447F1" w:rsidRPr="002B3C2D">
        <w:rPr>
          <w:rFonts w:ascii="Times New Roman" w:eastAsia="Times New Roman" w:hAnsi="Times New Roman" w:cs="Times New Roman"/>
          <w:sz w:val="28"/>
          <w:szCs w:val="28"/>
          <w:bdr w:val="none" w:sz="0" w:space="0" w:color="auto" w:frame="1"/>
          <w:lang w:eastAsia="ru-RU" w:bidi="he-IL"/>
        </w:rPr>
        <w:t xml:space="preserve">. Надавати підтвердні документи для зняття </w:t>
      </w:r>
      <w:r w:rsidR="00F83C7C" w:rsidRPr="002B3C2D">
        <w:rPr>
          <w:rFonts w:ascii="Times New Roman" w:eastAsia="Times New Roman" w:hAnsi="Times New Roman" w:cs="Times New Roman"/>
          <w:sz w:val="28"/>
          <w:szCs w:val="28"/>
          <w:bdr w:val="none" w:sz="0" w:space="0" w:color="auto" w:frame="1"/>
          <w:lang w:eastAsia="ru-RU" w:bidi="he-IL"/>
        </w:rPr>
        <w:t xml:space="preserve">Частини </w:t>
      </w:r>
      <w:r w:rsidR="004447F1" w:rsidRPr="002B3C2D">
        <w:rPr>
          <w:rFonts w:ascii="Times New Roman" w:eastAsia="Times New Roman" w:hAnsi="Times New Roman" w:cs="Times New Roman"/>
          <w:sz w:val="28"/>
          <w:szCs w:val="28"/>
          <w:bdr w:val="none" w:sz="0" w:space="0" w:color="auto" w:frame="1"/>
          <w:lang w:eastAsia="ru-RU" w:bidi="he-IL"/>
        </w:rPr>
        <w:t xml:space="preserve">коштів Позики (траншів) з рахунку в ЄІБ, в тому числі, але не виключно: завірені належним чином </w:t>
      </w:r>
      <w:r w:rsidR="004447F1" w:rsidRPr="002B3C2D">
        <w:rPr>
          <w:rFonts w:ascii="Times New Roman" w:hAnsi="Times New Roman" w:cs="Times New Roman"/>
          <w:sz w:val="28"/>
          <w:szCs w:val="28"/>
        </w:rPr>
        <w:t>копії договору (контракту), за я</w:t>
      </w:r>
      <w:r w:rsidRPr="002B3C2D">
        <w:rPr>
          <w:rFonts w:ascii="Times New Roman" w:hAnsi="Times New Roman" w:cs="Times New Roman"/>
          <w:sz w:val="28"/>
          <w:szCs w:val="28"/>
        </w:rPr>
        <w:t>ким планується здійснити платіж;</w:t>
      </w:r>
      <w:r w:rsidR="004447F1" w:rsidRPr="002B3C2D">
        <w:rPr>
          <w:rFonts w:ascii="Times New Roman" w:hAnsi="Times New Roman" w:cs="Times New Roman"/>
          <w:sz w:val="28"/>
          <w:szCs w:val="28"/>
        </w:rPr>
        <w:t xml:space="preserve"> акти приймання - передачі товарів, робіт та послуг; рахунки - фактури тощо.</w:t>
      </w:r>
    </w:p>
    <w:p w14:paraId="4AF27F65" w14:textId="77777777"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447F1" w:rsidRPr="002B3C2D">
        <w:rPr>
          <w:rFonts w:ascii="Times New Roman" w:hAnsi="Times New Roman" w:cs="Times New Roman"/>
          <w:sz w:val="28"/>
          <w:szCs w:val="28"/>
        </w:rPr>
        <w:t>.1.5</w:t>
      </w:r>
      <w:r w:rsidR="00C5068A" w:rsidRPr="002B3C2D">
        <w:rPr>
          <w:rFonts w:ascii="Times New Roman" w:hAnsi="Times New Roman" w:cs="Times New Roman"/>
          <w:sz w:val="28"/>
          <w:szCs w:val="28"/>
        </w:rPr>
        <w:t>0</w:t>
      </w:r>
      <w:r w:rsidR="004447F1" w:rsidRPr="002B3C2D">
        <w:rPr>
          <w:rFonts w:ascii="Times New Roman" w:hAnsi="Times New Roman" w:cs="Times New Roman"/>
          <w:sz w:val="28"/>
          <w:szCs w:val="28"/>
        </w:rPr>
        <w:t xml:space="preserve">. Нести всі витрати, пов’язані з перерахуванням та конвертацією </w:t>
      </w:r>
      <w:r w:rsidR="00F83C7C" w:rsidRPr="002B3C2D">
        <w:rPr>
          <w:rFonts w:ascii="Times New Roman" w:hAnsi="Times New Roman" w:cs="Times New Roman"/>
          <w:sz w:val="28"/>
          <w:szCs w:val="28"/>
        </w:rPr>
        <w:t xml:space="preserve">Частини </w:t>
      </w:r>
      <w:r w:rsidR="004447F1" w:rsidRPr="002B3C2D">
        <w:rPr>
          <w:rFonts w:ascii="Times New Roman" w:hAnsi="Times New Roman" w:cs="Times New Roman"/>
          <w:sz w:val="28"/>
          <w:szCs w:val="28"/>
        </w:rPr>
        <w:t>коштів Позики.</w:t>
      </w:r>
    </w:p>
    <w:p w14:paraId="540E2CDE" w14:textId="5A368F2E"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4447F1" w:rsidRPr="002B3C2D">
        <w:rPr>
          <w:rFonts w:ascii="Times New Roman" w:eastAsia="Times New Roman" w:hAnsi="Times New Roman" w:cs="Times New Roman"/>
          <w:sz w:val="28"/>
          <w:szCs w:val="28"/>
          <w:bdr w:val="none" w:sz="0" w:space="0" w:color="auto" w:frame="1"/>
          <w:lang w:eastAsia="ru-RU" w:bidi="he-IL"/>
        </w:rPr>
        <w:t>.1.5</w:t>
      </w:r>
      <w:r w:rsidR="00C5068A" w:rsidRPr="002B3C2D">
        <w:rPr>
          <w:rFonts w:ascii="Times New Roman" w:eastAsia="Times New Roman" w:hAnsi="Times New Roman" w:cs="Times New Roman"/>
          <w:sz w:val="28"/>
          <w:szCs w:val="28"/>
          <w:bdr w:val="none" w:sz="0" w:space="0" w:color="auto" w:frame="1"/>
          <w:lang w:eastAsia="ru-RU" w:bidi="he-IL"/>
        </w:rPr>
        <w:t>1</w:t>
      </w:r>
      <w:r w:rsidR="004447F1" w:rsidRPr="002B3C2D">
        <w:rPr>
          <w:rFonts w:ascii="Times New Roman" w:eastAsia="Times New Roman" w:hAnsi="Times New Roman" w:cs="Times New Roman"/>
          <w:sz w:val="28"/>
          <w:szCs w:val="28"/>
          <w:bdr w:val="none" w:sz="0" w:space="0" w:color="auto" w:frame="1"/>
          <w:lang w:eastAsia="ru-RU" w:bidi="he-IL"/>
        </w:rPr>
        <w:t xml:space="preserve">. Компенсувати витрати Мінфіну, пов’язані із утриманням та використанням Рахунку вибірки для здійснення розрахунків з підрядними організаціями за придбані у них товари, роботи та послуги за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ом </w:t>
      </w:r>
      <w:r w:rsidR="0083424E" w:rsidRPr="002B3C2D">
        <w:rPr>
          <w:rFonts w:ascii="Times New Roman" w:eastAsia="Times New Roman" w:hAnsi="Times New Roman" w:cs="Times New Roman"/>
          <w:sz w:val="28"/>
          <w:szCs w:val="28"/>
          <w:bdr w:val="none" w:sz="0" w:space="0" w:color="auto" w:frame="1"/>
          <w:lang w:eastAsia="ru-RU" w:bidi="he-IL"/>
        </w:rPr>
        <w:br/>
      </w:r>
      <w:r w:rsidR="004447F1" w:rsidRPr="002B3C2D">
        <w:rPr>
          <w:rFonts w:ascii="Times New Roman" w:eastAsia="Times New Roman" w:hAnsi="Times New Roman" w:cs="Times New Roman"/>
          <w:sz w:val="28"/>
          <w:szCs w:val="28"/>
          <w:bdr w:val="none" w:sz="0" w:space="0" w:color="auto" w:frame="1"/>
          <w:lang w:eastAsia="ru-RU" w:bidi="he-IL"/>
        </w:rPr>
        <w:t>(далі – Витрати на утримання Рахунку), у визначений Мінфіном строк, у визначеному Мінфіном розмірі та на вказаний Мінфіном рахунок.</w:t>
      </w:r>
    </w:p>
    <w:p w14:paraId="3EDC1F0F" w14:textId="77777777" w:rsidR="002A2E05" w:rsidRPr="002B3C2D" w:rsidRDefault="004447F1"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lastRenderedPageBreak/>
        <w:t xml:space="preserve">Вартість витрат, зазначених вище і які підлягають обов’язковій компенсації Кінцевим бенефіціаром Мінфіну, визначаються на підставі наступних первинних документів: оригіналу письмового повідомлення Мінфіну та рахунку банку, в якому відкритий </w:t>
      </w:r>
      <w:r w:rsidR="0062427C" w:rsidRPr="002B3C2D">
        <w:rPr>
          <w:rFonts w:ascii="Times New Roman" w:eastAsia="Times New Roman" w:hAnsi="Times New Roman" w:cs="Times New Roman"/>
          <w:sz w:val="28"/>
          <w:szCs w:val="28"/>
          <w:bdr w:val="none" w:sz="0" w:space="0" w:color="auto" w:frame="1"/>
          <w:lang w:eastAsia="ru-RU" w:bidi="he-IL"/>
        </w:rPr>
        <w:t>Проєкт</w:t>
      </w:r>
      <w:r w:rsidRPr="002B3C2D">
        <w:rPr>
          <w:rFonts w:ascii="Times New Roman" w:eastAsia="Times New Roman" w:hAnsi="Times New Roman" w:cs="Times New Roman"/>
          <w:sz w:val="28"/>
          <w:szCs w:val="28"/>
          <w:bdr w:val="none" w:sz="0" w:space="0" w:color="auto" w:frame="1"/>
          <w:lang w:eastAsia="ru-RU" w:bidi="he-IL"/>
        </w:rPr>
        <w:t>ний рахунок.</w:t>
      </w:r>
    </w:p>
    <w:p w14:paraId="1DA05732" w14:textId="7A1FAD0D" w:rsidR="004447F1" w:rsidRPr="002B3C2D" w:rsidRDefault="00CD5A15"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 xml:space="preserve">Інформувати Мінінфраструктури та Мінфін про сплату Витрат на утримання Рахунку протягом 10 </w:t>
      </w:r>
      <w:r w:rsidR="00053BCB" w:rsidRPr="002B3C2D">
        <w:rPr>
          <w:rFonts w:ascii="Times New Roman" w:eastAsia="Times New Roman" w:hAnsi="Times New Roman" w:cs="Times New Roman"/>
          <w:sz w:val="28"/>
          <w:szCs w:val="28"/>
          <w:bdr w:val="none" w:sz="0" w:space="0" w:color="auto" w:frame="1"/>
          <w:lang w:eastAsia="ru-RU" w:bidi="he-IL"/>
        </w:rPr>
        <w:t>(десяти)</w:t>
      </w:r>
      <w:r w:rsidR="0079700B" w:rsidRPr="002B3C2D">
        <w:rPr>
          <w:rFonts w:ascii="Times New Roman" w:eastAsia="Times New Roman" w:hAnsi="Times New Roman" w:cs="Times New Roman"/>
          <w:sz w:val="28"/>
          <w:szCs w:val="28"/>
          <w:bdr w:val="none" w:sz="0" w:space="0" w:color="auto" w:frame="1"/>
          <w:lang w:eastAsia="ru-RU" w:bidi="he-IL"/>
        </w:rPr>
        <w:t xml:space="preserve"> </w:t>
      </w:r>
      <w:r w:rsidRPr="002B3C2D">
        <w:rPr>
          <w:rFonts w:ascii="Times New Roman" w:eastAsia="Times New Roman" w:hAnsi="Times New Roman" w:cs="Times New Roman"/>
          <w:sz w:val="28"/>
          <w:szCs w:val="28"/>
          <w:bdr w:val="none" w:sz="0" w:space="0" w:color="auto" w:frame="1"/>
          <w:lang w:eastAsia="ru-RU" w:bidi="he-IL"/>
        </w:rPr>
        <w:t>календарних днів з</w:t>
      </w:r>
      <w:r w:rsidR="008952CA" w:rsidRPr="002B3C2D">
        <w:rPr>
          <w:rFonts w:ascii="Times New Roman" w:eastAsia="Times New Roman" w:hAnsi="Times New Roman" w:cs="Times New Roman"/>
          <w:sz w:val="28"/>
          <w:szCs w:val="28"/>
          <w:bdr w:val="none" w:sz="0" w:space="0" w:color="auto" w:frame="1"/>
          <w:lang w:eastAsia="ru-RU" w:bidi="he-IL"/>
        </w:rPr>
        <w:t xml:space="preserve"> дня оплати, з</w:t>
      </w:r>
      <w:r w:rsidRPr="002B3C2D">
        <w:rPr>
          <w:rFonts w:ascii="Times New Roman" w:eastAsia="Times New Roman" w:hAnsi="Times New Roman" w:cs="Times New Roman"/>
          <w:sz w:val="28"/>
          <w:szCs w:val="28"/>
          <w:bdr w:val="none" w:sz="0" w:space="0" w:color="auto" w:frame="1"/>
          <w:lang w:eastAsia="ru-RU" w:bidi="he-IL"/>
        </w:rPr>
        <w:t xml:space="preserve"> підтвердженням </w:t>
      </w:r>
      <w:r w:rsidR="008952CA" w:rsidRPr="002B3C2D">
        <w:rPr>
          <w:rFonts w:ascii="Times New Roman" w:eastAsia="Times New Roman" w:hAnsi="Times New Roman" w:cs="Times New Roman"/>
          <w:sz w:val="28"/>
          <w:szCs w:val="28"/>
          <w:bdr w:val="none" w:sz="0" w:space="0" w:color="auto" w:frame="1"/>
          <w:lang w:eastAsia="ru-RU" w:bidi="he-IL"/>
        </w:rPr>
        <w:t>платежу</w:t>
      </w:r>
      <w:r w:rsidRPr="002B3C2D">
        <w:rPr>
          <w:rFonts w:ascii="Times New Roman" w:eastAsia="Times New Roman" w:hAnsi="Times New Roman" w:cs="Times New Roman"/>
          <w:sz w:val="28"/>
          <w:szCs w:val="28"/>
          <w:bdr w:val="none" w:sz="0" w:space="0" w:color="auto" w:frame="1"/>
          <w:lang w:eastAsia="ru-RU" w:bidi="he-IL"/>
        </w:rPr>
        <w:t>.</w:t>
      </w:r>
      <w:r w:rsidR="002A2E05" w:rsidRPr="002B3C2D">
        <w:rPr>
          <w:rFonts w:ascii="Times New Roman" w:eastAsia="Times New Roman" w:hAnsi="Times New Roman" w:cs="Times New Roman"/>
          <w:sz w:val="28"/>
          <w:szCs w:val="28"/>
          <w:bdr w:val="none" w:sz="0" w:space="0" w:color="auto" w:frame="1"/>
          <w:lang w:eastAsia="ru-RU" w:bidi="he-IL"/>
        </w:rPr>
        <w:t xml:space="preserve"> </w:t>
      </w:r>
    </w:p>
    <w:p w14:paraId="2B3DDD5A" w14:textId="2C3EC7A8" w:rsidR="00B03389"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8</w:t>
      </w:r>
      <w:r w:rsidR="00B03389" w:rsidRPr="002B3C2D">
        <w:rPr>
          <w:rFonts w:ascii="Times New Roman" w:eastAsia="Times New Roman" w:hAnsi="Times New Roman" w:cs="Times New Roman"/>
          <w:sz w:val="28"/>
          <w:szCs w:val="28"/>
          <w:bdr w:val="none" w:sz="0" w:space="0" w:color="auto" w:frame="1"/>
          <w:lang w:eastAsia="ru-RU" w:bidi="he-IL"/>
        </w:rPr>
        <w:t>.1.5</w:t>
      </w:r>
      <w:r w:rsidR="00C5068A" w:rsidRPr="002B3C2D">
        <w:rPr>
          <w:rFonts w:ascii="Times New Roman" w:eastAsia="Times New Roman" w:hAnsi="Times New Roman" w:cs="Times New Roman"/>
          <w:sz w:val="28"/>
          <w:szCs w:val="28"/>
          <w:bdr w:val="none" w:sz="0" w:space="0" w:color="auto" w:frame="1"/>
          <w:lang w:eastAsia="ru-RU" w:bidi="he-IL"/>
        </w:rPr>
        <w:t>2</w:t>
      </w:r>
      <w:r w:rsidR="00B03389" w:rsidRPr="002B3C2D">
        <w:rPr>
          <w:rFonts w:ascii="Times New Roman" w:eastAsia="Times New Roman" w:hAnsi="Times New Roman" w:cs="Times New Roman"/>
          <w:sz w:val="28"/>
          <w:szCs w:val="28"/>
          <w:bdr w:val="none" w:sz="0" w:space="0" w:color="auto" w:frame="1"/>
          <w:lang w:eastAsia="ru-RU" w:bidi="he-IL"/>
        </w:rPr>
        <w:t>. Здійснити необхідні та достатні заходи для забезпечення наявності коштів у</w:t>
      </w:r>
      <w:r w:rsidR="00B03389" w:rsidRPr="002B3C2D">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00053BCB" w:rsidRPr="002B3C2D">
        <w:rPr>
          <w:rFonts w:ascii="Times New Roman" w:eastAsia="Times New Roman" w:hAnsi="Times New Roman" w:cs="Times New Roman"/>
          <w:sz w:val="28"/>
          <w:szCs w:val="28"/>
          <w:lang w:eastAsia="ru-RU"/>
        </w:rPr>
        <w:t>,</w:t>
      </w:r>
      <w:r w:rsidR="00B03389" w:rsidRPr="002B3C2D">
        <w:rPr>
          <w:rFonts w:ascii="Times New Roman" w:eastAsia="Times New Roman" w:hAnsi="Times New Roman" w:cs="Times New Roman"/>
          <w:sz w:val="28"/>
          <w:szCs w:val="28"/>
          <w:bdr w:val="none" w:sz="0" w:space="0" w:color="auto" w:frame="1"/>
          <w:lang w:eastAsia="ru-RU" w:bidi="he-IL"/>
        </w:rPr>
        <w:t xml:space="preserve"> або забезпечити співфінансування </w:t>
      </w:r>
      <w:r w:rsidR="00CA13E1" w:rsidRPr="002B3C2D">
        <w:rPr>
          <w:rFonts w:ascii="Times New Roman" w:eastAsia="Times New Roman" w:hAnsi="Times New Roman" w:cs="Times New Roman"/>
          <w:sz w:val="28"/>
          <w:szCs w:val="28"/>
          <w:bdr w:val="none" w:sz="0" w:space="0" w:color="auto" w:frame="1"/>
          <w:lang w:eastAsia="ru-RU" w:bidi="he-IL"/>
        </w:rPr>
        <w:t>Субпроєкт</w:t>
      </w:r>
      <w:r w:rsidR="00B03389" w:rsidRPr="002B3C2D">
        <w:rPr>
          <w:rFonts w:ascii="Times New Roman" w:eastAsia="Times New Roman" w:hAnsi="Times New Roman" w:cs="Times New Roman"/>
          <w:sz w:val="28"/>
          <w:szCs w:val="28"/>
          <w:bdr w:val="none" w:sz="0" w:space="0" w:color="auto" w:frame="1"/>
          <w:lang w:eastAsia="ru-RU" w:bidi="he-IL"/>
        </w:rPr>
        <w:t>у за власний рахунок.</w:t>
      </w:r>
    </w:p>
    <w:p w14:paraId="7F618468" w14:textId="2EECFD38" w:rsidR="004447F1"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8</w:t>
      </w:r>
      <w:r w:rsidR="004447F1" w:rsidRPr="002B3C2D">
        <w:rPr>
          <w:rFonts w:ascii="Times New Roman" w:eastAsia="Times New Roman" w:hAnsi="Times New Roman" w:cs="Times New Roman"/>
          <w:sz w:val="28"/>
          <w:szCs w:val="28"/>
          <w:lang w:eastAsia="ru-RU"/>
        </w:rPr>
        <w:t>.1.5</w:t>
      </w:r>
      <w:r w:rsidR="00C5068A" w:rsidRPr="002B3C2D">
        <w:rPr>
          <w:rFonts w:ascii="Times New Roman" w:eastAsia="Times New Roman" w:hAnsi="Times New Roman" w:cs="Times New Roman"/>
          <w:sz w:val="28"/>
          <w:szCs w:val="28"/>
          <w:lang w:eastAsia="ru-RU"/>
        </w:rPr>
        <w:t>3</w:t>
      </w:r>
      <w:r w:rsidR="004447F1" w:rsidRPr="002B3C2D">
        <w:rPr>
          <w:rFonts w:ascii="Times New Roman" w:eastAsia="Times New Roman" w:hAnsi="Times New Roman" w:cs="Times New Roman"/>
          <w:sz w:val="28"/>
          <w:szCs w:val="28"/>
          <w:lang w:eastAsia="ru-RU"/>
        </w:rPr>
        <w:t>. На вимогу Мінфіну повернути Частини коштів Позик</w:t>
      </w:r>
      <w:r w:rsidR="00F83C7C" w:rsidRPr="002B3C2D">
        <w:rPr>
          <w:rFonts w:ascii="Times New Roman" w:eastAsia="Times New Roman" w:hAnsi="Times New Roman" w:cs="Times New Roman"/>
          <w:sz w:val="28"/>
          <w:szCs w:val="28"/>
          <w:lang w:eastAsia="ru-RU"/>
        </w:rPr>
        <w:t>и</w:t>
      </w:r>
      <w:r w:rsidR="004447F1" w:rsidRPr="002B3C2D">
        <w:rPr>
          <w:rFonts w:ascii="Times New Roman" w:eastAsia="Times New Roman" w:hAnsi="Times New Roman" w:cs="Times New Roman"/>
          <w:sz w:val="28"/>
          <w:szCs w:val="28"/>
          <w:lang w:eastAsia="ru-RU"/>
        </w:rPr>
        <w:t xml:space="preserve"> і сплатити відсот</w:t>
      </w:r>
      <w:r w:rsidR="00B03389" w:rsidRPr="002B3C2D">
        <w:rPr>
          <w:rFonts w:ascii="Times New Roman" w:eastAsia="Times New Roman" w:hAnsi="Times New Roman" w:cs="Times New Roman"/>
          <w:sz w:val="28"/>
          <w:szCs w:val="28"/>
          <w:lang w:eastAsia="ru-RU"/>
        </w:rPr>
        <w:t>ки, комісійні та інші нарахування</w:t>
      </w:r>
      <w:r w:rsidR="004447F1" w:rsidRPr="002B3C2D">
        <w:rPr>
          <w:rFonts w:ascii="Times New Roman" w:eastAsia="Times New Roman" w:hAnsi="Times New Roman" w:cs="Times New Roman"/>
          <w:sz w:val="28"/>
          <w:szCs w:val="28"/>
          <w:lang w:eastAsia="ru-RU"/>
        </w:rPr>
        <w:t xml:space="preserve"> ЄІБ до сплати відповідно до Фінансової угоди </w:t>
      </w:r>
      <w:r w:rsidR="00205AF5" w:rsidRPr="002B3C2D">
        <w:rPr>
          <w:rFonts w:ascii="Times New Roman" w:eastAsia="Times New Roman" w:hAnsi="Times New Roman" w:cs="Times New Roman"/>
          <w:sz w:val="28"/>
          <w:szCs w:val="28"/>
          <w:lang w:eastAsia="ru-RU"/>
        </w:rPr>
        <w:t xml:space="preserve">у випадках порушення зобов’язань Кінцевим бенефіціаром (в тому числі, якщо існує загроза реалізації Субпроєкту). </w:t>
      </w:r>
    </w:p>
    <w:p w14:paraId="5B218B42" w14:textId="77777777"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eastAsia="Times New Roman" w:hAnsi="Times New Roman" w:cs="Times New Roman"/>
          <w:sz w:val="28"/>
          <w:szCs w:val="28"/>
          <w:lang w:eastAsia="ru-RU"/>
        </w:rPr>
        <w:t>8</w:t>
      </w:r>
      <w:r w:rsidR="004447F1" w:rsidRPr="002B3C2D">
        <w:rPr>
          <w:rFonts w:ascii="Times New Roman" w:eastAsia="Times New Roman" w:hAnsi="Times New Roman" w:cs="Times New Roman"/>
          <w:sz w:val="28"/>
          <w:szCs w:val="28"/>
          <w:lang w:eastAsia="ru-RU"/>
        </w:rPr>
        <w:t>.1.5</w:t>
      </w:r>
      <w:r w:rsidR="00C5068A" w:rsidRPr="002B3C2D">
        <w:rPr>
          <w:rFonts w:ascii="Times New Roman" w:eastAsia="Times New Roman" w:hAnsi="Times New Roman" w:cs="Times New Roman"/>
          <w:sz w:val="28"/>
          <w:szCs w:val="28"/>
          <w:lang w:eastAsia="ru-RU"/>
        </w:rPr>
        <w:t>4</w:t>
      </w:r>
      <w:r w:rsidR="004447F1" w:rsidRPr="002B3C2D">
        <w:rPr>
          <w:rFonts w:ascii="Times New Roman" w:eastAsia="Times New Roman" w:hAnsi="Times New Roman" w:cs="Times New Roman"/>
          <w:sz w:val="28"/>
          <w:szCs w:val="28"/>
          <w:lang w:eastAsia="ru-RU"/>
        </w:rPr>
        <w:t>. Надавати ЄІБ та/або Мінфіну будь</w:t>
      </w:r>
      <w:r w:rsidR="004447F1" w:rsidRPr="002B3C2D">
        <w:rPr>
          <w:rFonts w:ascii="Times New Roman" w:hAnsi="Times New Roman" w:cs="Times New Roman"/>
          <w:sz w:val="28"/>
          <w:szCs w:val="28"/>
        </w:rPr>
        <w:t>-яку інформацію стосовно фін</w:t>
      </w:r>
      <w:r w:rsidR="002F1004" w:rsidRPr="002B3C2D">
        <w:rPr>
          <w:rFonts w:ascii="Times New Roman" w:hAnsi="Times New Roman" w:cs="Times New Roman"/>
          <w:sz w:val="28"/>
          <w:szCs w:val="28"/>
        </w:rPr>
        <w:t xml:space="preserve">ансової документації </w:t>
      </w:r>
      <w:r w:rsidR="00CA13E1" w:rsidRPr="002B3C2D">
        <w:rPr>
          <w:rFonts w:ascii="Times New Roman" w:hAnsi="Times New Roman" w:cs="Times New Roman"/>
          <w:sz w:val="28"/>
          <w:szCs w:val="28"/>
        </w:rPr>
        <w:t>Субпроєкт</w:t>
      </w:r>
      <w:r w:rsidR="002F1004" w:rsidRPr="002B3C2D">
        <w:rPr>
          <w:rFonts w:ascii="Times New Roman" w:hAnsi="Times New Roman" w:cs="Times New Roman"/>
          <w:sz w:val="28"/>
          <w:szCs w:val="28"/>
        </w:rPr>
        <w:t>у</w:t>
      </w:r>
      <w:r w:rsidR="004447F1" w:rsidRPr="002B3C2D">
        <w:rPr>
          <w:rFonts w:ascii="Times New Roman" w:hAnsi="Times New Roman" w:cs="Times New Roman"/>
          <w:sz w:val="28"/>
          <w:szCs w:val="28"/>
        </w:rPr>
        <w:t>, рахунків та їхнього аудиту, яку ЄІБ та/або Мінфі</w:t>
      </w:r>
      <w:r w:rsidR="005127BF" w:rsidRPr="002B3C2D">
        <w:rPr>
          <w:rFonts w:ascii="Times New Roman" w:hAnsi="Times New Roman" w:cs="Times New Roman"/>
          <w:sz w:val="28"/>
          <w:szCs w:val="28"/>
        </w:rPr>
        <w:t>н можуть періодично запитувати.</w:t>
      </w:r>
    </w:p>
    <w:p w14:paraId="30E83805" w14:textId="77777777"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447F1" w:rsidRPr="002B3C2D">
        <w:rPr>
          <w:rFonts w:ascii="Times New Roman" w:hAnsi="Times New Roman" w:cs="Times New Roman"/>
          <w:sz w:val="28"/>
          <w:szCs w:val="28"/>
        </w:rPr>
        <w:t>.1.5</w:t>
      </w:r>
      <w:r w:rsidR="00C5068A" w:rsidRPr="002B3C2D">
        <w:rPr>
          <w:rFonts w:ascii="Times New Roman" w:hAnsi="Times New Roman" w:cs="Times New Roman"/>
          <w:sz w:val="28"/>
          <w:szCs w:val="28"/>
        </w:rPr>
        <w:t>5</w:t>
      </w:r>
      <w:r w:rsidR="004447F1" w:rsidRPr="002B3C2D">
        <w:rPr>
          <w:rFonts w:ascii="Times New Roman" w:hAnsi="Times New Roman" w:cs="Times New Roman"/>
          <w:sz w:val="28"/>
          <w:szCs w:val="28"/>
        </w:rPr>
        <w:t xml:space="preserve">. Забезпечити контроль стосовно усіх витрат, для покриття яких Частина коштів Позики виділяються на підставі звітів про цільове використання раніше </w:t>
      </w:r>
      <w:r w:rsidR="005C207B" w:rsidRPr="002B3C2D">
        <w:rPr>
          <w:rFonts w:ascii="Times New Roman" w:hAnsi="Times New Roman" w:cs="Times New Roman"/>
          <w:sz w:val="28"/>
          <w:szCs w:val="28"/>
        </w:rPr>
        <w:t xml:space="preserve">витраченої </w:t>
      </w:r>
      <w:r w:rsidR="004447F1" w:rsidRPr="002B3C2D">
        <w:rPr>
          <w:rFonts w:ascii="Times New Roman" w:hAnsi="Times New Roman" w:cs="Times New Roman"/>
          <w:sz w:val="28"/>
          <w:szCs w:val="28"/>
        </w:rPr>
        <w:t xml:space="preserve">Частини коштів Позики, документації та рахунків, які відображають такі витрати. </w:t>
      </w:r>
    </w:p>
    <w:p w14:paraId="57B9F7E0" w14:textId="54BB23BC"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447F1" w:rsidRPr="002B3C2D">
        <w:rPr>
          <w:rFonts w:ascii="Times New Roman" w:hAnsi="Times New Roman" w:cs="Times New Roman"/>
          <w:sz w:val="28"/>
          <w:szCs w:val="28"/>
        </w:rPr>
        <w:t>.1.5</w:t>
      </w:r>
      <w:r w:rsidR="00C5068A" w:rsidRPr="002B3C2D">
        <w:rPr>
          <w:rFonts w:ascii="Times New Roman" w:hAnsi="Times New Roman" w:cs="Times New Roman"/>
          <w:sz w:val="28"/>
          <w:szCs w:val="28"/>
        </w:rPr>
        <w:t>6</w:t>
      </w:r>
      <w:r w:rsidR="004447F1" w:rsidRPr="002B3C2D">
        <w:rPr>
          <w:rFonts w:ascii="Times New Roman" w:hAnsi="Times New Roman" w:cs="Times New Roman"/>
          <w:sz w:val="28"/>
          <w:szCs w:val="28"/>
        </w:rPr>
        <w:t xml:space="preserve">. Зберігати принаймні протягом </w:t>
      </w:r>
      <w:r w:rsidR="00592FC9" w:rsidRPr="002B3C2D">
        <w:rPr>
          <w:rFonts w:ascii="Times New Roman" w:hAnsi="Times New Roman" w:cs="Times New Roman"/>
          <w:sz w:val="28"/>
          <w:szCs w:val="28"/>
        </w:rPr>
        <w:t>5</w:t>
      </w:r>
      <w:r w:rsidR="0079700B" w:rsidRPr="002B3C2D">
        <w:rPr>
          <w:rFonts w:ascii="Times New Roman" w:hAnsi="Times New Roman" w:cs="Times New Roman"/>
          <w:sz w:val="28"/>
          <w:szCs w:val="28"/>
        </w:rPr>
        <w:t xml:space="preserve"> </w:t>
      </w:r>
      <w:r w:rsidR="00BF3673" w:rsidRPr="002B3C2D">
        <w:rPr>
          <w:rFonts w:ascii="Times New Roman" w:hAnsi="Times New Roman" w:cs="Times New Roman"/>
          <w:sz w:val="28"/>
          <w:szCs w:val="28"/>
        </w:rPr>
        <w:t>(</w:t>
      </w:r>
      <w:r w:rsidR="004447F1" w:rsidRPr="002B3C2D">
        <w:rPr>
          <w:rFonts w:ascii="Times New Roman" w:hAnsi="Times New Roman" w:cs="Times New Roman"/>
          <w:sz w:val="28"/>
          <w:szCs w:val="28"/>
        </w:rPr>
        <w:t>п'яти</w:t>
      </w:r>
      <w:r w:rsidR="00BF3673" w:rsidRPr="002B3C2D">
        <w:rPr>
          <w:rFonts w:ascii="Times New Roman" w:hAnsi="Times New Roman" w:cs="Times New Roman"/>
          <w:sz w:val="28"/>
          <w:szCs w:val="28"/>
        </w:rPr>
        <w:t>)</w:t>
      </w:r>
      <w:r w:rsidR="004447F1" w:rsidRPr="002B3C2D">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рахунки-фактури, рахунки до сплати, розписки про сплату тощо), які підтверджують такі витрати, а також інших документів, що </w:t>
      </w:r>
      <w:r w:rsidR="002F1004" w:rsidRPr="002B3C2D">
        <w:rPr>
          <w:rFonts w:ascii="Times New Roman" w:hAnsi="Times New Roman" w:cs="Times New Roman"/>
          <w:sz w:val="28"/>
          <w:szCs w:val="28"/>
        </w:rPr>
        <w:t xml:space="preserve">стосуються виконання </w:t>
      </w:r>
      <w:r w:rsidR="00CA13E1" w:rsidRPr="002B3C2D">
        <w:rPr>
          <w:rFonts w:ascii="Times New Roman" w:hAnsi="Times New Roman" w:cs="Times New Roman"/>
          <w:sz w:val="28"/>
          <w:szCs w:val="28"/>
        </w:rPr>
        <w:t>Субпроєкт</w:t>
      </w:r>
      <w:r w:rsidR="002F1004" w:rsidRPr="002B3C2D">
        <w:rPr>
          <w:rFonts w:ascii="Times New Roman" w:hAnsi="Times New Roman" w:cs="Times New Roman"/>
          <w:sz w:val="28"/>
          <w:szCs w:val="28"/>
        </w:rPr>
        <w:t>у</w:t>
      </w:r>
      <w:r w:rsidR="004447F1" w:rsidRPr="002B3C2D">
        <w:rPr>
          <w:rFonts w:ascii="Times New Roman" w:hAnsi="Times New Roman" w:cs="Times New Roman"/>
          <w:sz w:val="28"/>
          <w:szCs w:val="28"/>
        </w:rPr>
        <w:t>.</w:t>
      </w:r>
    </w:p>
    <w:p w14:paraId="146720F9" w14:textId="77777777" w:rsidR="004447F1" w:rsidRPr="002B3C2D" w:rsidRDefault="00483FA6" w:rsidP="00980856">
      <w:pPr>
        <w:spacing w:after="0" w:line="320" w:lineRule="exact"/>
        <w:ind w:firstLine="567"/>
        <w:jc w:val="both"/>
        <w:rPr>
          <w:rFonts w:ascii="Times New Roman" w:hAnsi="Times New Roman" w:cs="Times New Roman"/>
        </w:rPr>
      </w:pPr>
      <w:r w:rsidRPr="002B3C2D">
        <w:rPr>
          <w:rFonts w:ascii="Times New Roman" w:hAnsi="Times New Roman" w:cs="Times New Roman"/>
          <w:sz w:val="28"/>
          <w:szCs w:val="28"/>
        </w:rPr>
        <w:t>8</w:t>
      </w:r>
      <w:r w:rsidR="004447F1" w:rsidRPr="002B3C2D">
        <w:rPr>
          <w:rFonts w:ascii="Times New Roman" w:hAnsi="Times New Roman" w:cs="Times New Roman"/>
          <w:sz w:val="28"/>
          <w:szCs w:val="28"/>
        </w:rPr>
        <w:t>.1.5</w:t>
      </w:r>
      <w:r w:rsidR="00C5068A" w:rsidRPr="002B3C2D">
        <w:rPr>
          <w:rFonts w:ascii="Times New Roman" w:hAnsi="Times New Roman" w:cs="Times New Roman"/>
          <w:sz w:val="28"/>
          <w:szCs w:val="28"/>
        </w:rPr>
        <w:t>7</w:t>
      </w:r>
      <w:r w:rsidR="004447F1" w:rsidRPr="002B3C2D">
        <w:rPr>
          <w:rFonts w:ascii="Times New Roman" w:hAnsi="Times New Roman" w:cs="Times New Roman"/>
          <w:sz w:val="28"/>
          <w:szCs w:val="28"/>
        </w:rPr>
        <w:t>. Належним чином готувати документи, забезпечивши, щоб документи та рахунки згадані в п. 6.1.12.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5368A6B4" w14:textId="77777777"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8D6CFB" w:rsidRPr="002B3C2D">
        <w:rPr>
          <w:rFonts w:ascii="Times New Roman" w:hAnsi="Times New Roman" w:cs="Times New Roman"/>
          <w:sz w:val="28"/>
          <w:szCs w:val="28"/>
        </w:rPr>
        <w:t>.1.5</w:t>
      </w:r>
      <w:r w:rsidR="00C5068A" w:rsidRPr="002B3C2D">
        <w:rPr>
          <w:rFonts w:ascii="Times New Roman" w:hAnsi="Times New Roman" w:cs="Times New Roman"/>
          <w:sz w:val="28"/>
          <w:szCs w:val="28"/>
        </w:rPr>
        <w:t>8</w:t>
      </w:r>
      <w:r w:rsidR="004447F1" w:rsidRPr="002B3C2D">
        <w:rPr>
          <w:rFonts w:ascii="Times New Roman" w:hAnsi="Times New Roman" w:cs="Times New Roman"/>
          <w:sz w:val="28"/>
          <w:szCs w:val="28"/>
        </w:rPr>
        <w:t xml:space="preserve">. Надавати </w:t>
      </w:r>
      <w:r w:rsidR="00B44DDE" w:rsidRPr="002B3C2D">
        <w:rPr>
          <w:rFonts w:ascii="Times New Roman" w:eastAsia="Times New Roman" w:hAnsi="Times New Roman" w:cs="Times New Roman"/>
          <w:sz w:val="28"/>
          <w:szCs w:val="28"/>
        </w:rPr>
        <w:t>Мінінфраструктури</w:t>
      </w:r>
      <w:r w:rsidR="00373FF9" w:rsidRPr="002B3C2D">
        <w:rPr>
          <w:rFonts w:ascii="Times New Roman" w:hAnsi="Times New Roman" w:cs="Times New Roman"/>
          <w:sz w:val="28"/>
          <w:szCs w:val="28"/>
        </w:rPr>
        <w:t xml:space="preserve"> для подальшої передачі в Мінфін</w:t>
      </w:r>
      <w:r w:rsidR="004447F1" w:rsidRPr="002B3C2D">
        <w:rPr>
          <w:rFonts w:ascii="Times New Roman" w:hAnsi="Times New Roman" w:cs="Times New Roman"/>
          <w:sz w:val="28"/>
          <w:szCs w:val="28"/>
        </w:rPr>
        <w:t xml:space="preserve"> звітність відповідно до </w:t>
      </w:r>
      <w:r w:rsidR="001B2307" w:rsidRPr="002B3C2D">
        <w:rPr>
          <w:rFonts w:ascii="Times New Roman" w:hAnsi="Times New Roman" w:cs="Times New Roman"/>
          <w:sz w:val="28"/>
          <w:szCs w:val="28"/>
        </w:rPr>
        <w:t>вимог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r w:rsidR="004447F1" w:rsidRPr="002B3C2D">
        <w:rPr>
          <w:rFonts w:ascii="Times New Roman" w:hAnsi="Times New Roman" w:cs="Times New Roman"/>
          <w:sz w:val="28"/>
          <w:szCs w:val="28"/>
        </w:rPr>
        <w:t>.</w:t>
      </w:r>
    </w:p>
    <w:p w14:paraId="70D034B5" w14:textId="77777777" w:rsidR="004447F1" w:rsidRPr="002B3C2D" w:rsidRDefault="00483FA6"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8</w:t>
      </w:r>
      <w:r w:rsidR="004447F1" w:rsidRPr="002B3C2D">
        <w:rPr>
          <w:rFonts w:ascii="Times New Roman" w:hAnsi="Times New Roman" w:cs="Times New Roman"/>
          <w:sz w:val="28"/>
          <w:szCs w:val="28"/>
        </w:rPr>
        <w:t>.1.</w:t>
      </w:r>
      <w:r w:rsidR="00C5068A" w:rsidRPr="002B3C2D">
        <w:rPr>
          <w:rFonts w:ascii="Times New Roman" w:hAnsi="Times New Roman" w:cs="Times New Roman"/>
          <w:sz w:val="28"/>
          <w:szCs w:val="28"/>
        </w:rPr>
        <w:t>59</w:t>
      </w:r>
      <w:r w:rsidR="004447F1" w:rsidRPr="002B3C2D">
        <w:rPr>
          <w:rFonts w:ascii="Times New Roman" w:hAnsi="Times New Roman" w:cs="Times New Roman"/>
          <w:sz w:val="28"/>
          <w:szCs w:val="28"/>
        </w:rPr>
        <w:t xml:space="preserve">. </w:t>
      </w:r>
      <w:r w:rsidR="00373FF9" w:rsidRPr="002B3C2D">
        <w:rPr>
          <w:rFonts w:ascii="Times New Roman" w:hAnsi="Times New Roman" w:cs="Times New Roman"/>
          <w:sz w:val="28"/>
          <w:szCs w:val="28"/>
        </w:rPr>
        <w:t>В одноденний термін</w:t>
      </w:r>
      <w:r w:rsidR="004447F1" w:rsidRPr="002B3C2D">
        <w:rPr>
          <w:rFonts w:ascii="Times New Roman" w:hAnsi="Times New Roman" w:cs="Times New Roman"/>
          <w:sz w:val="28"/>
          <w:szCs w:val="28"/>
        </w:rPr>
        <w:t xml:space="preserve"> інформувати Мінфін та </w:t>
      </w:r>
      <w:r w:rsidR="00B44DDE" w:rsidRPr="002B3C2D">
        <w:rPr>
          <w:rFonts w:ascii="Times New Roman" w:eastAsia="Times New Roman" w:hAnsi="Times New Roman" w:cs="Times New Roman"/>
          <w:sz w:val="28"/>
          <w:szCs w:val="28"/>
        </w:rPr>
        <w:t>Мінінфраструктури</w:t>
      </w:r>
      <w:r w:rsidR="004447F1" w:rsidRPr="002B3C2D">
        <w:rPr>
          <w:rFonts w:ascii="Times New Roman" w:hAnsi="Times New Roman" w:cs="Times New Roman"/>
          <w:sz w:val="28"/>
          <w:szCs w:val="28"/>
        </w:rPr>
        <w:t xml:space="preserve"> про причини, що перешкоджають або можуть завдати шкоди досягненню цілей Фінансової угоди та/або виконанню обов'язків Кінцевого бенефіціара за цією Угодою, Фінансовою</w:t>
      </w:r>
      <w:r w:rsidR="00B03389" w:rsidRPr="002B3C2D">
        <w:rPr>
          <w:rFonts w:ascii="Times New Roman" w:hAnsi="Times New Roman" w:cs="Times New Roman"/>
          <w:sz w:val="28"/>
          <w:szCs w:val="28"/>
        </w:rPr>
        <w:t xml:space="preserve"> </w:t>
      </w:r>
      <w:r w:rsidR="009A4612" w:rsidRPr="002B3C2D">
        <w:rPr>
          <w:rFonts w:ascii="Times New Roman" w:hAnsi="Times New Roman" w:cs="Times New Roman"/>
          <w:sz w:val="28"/>
          <w:szCs w:val="28"/>
        </w:rPr>
        <w:t>у</w:t>
      </w:r>
      <w:r w:rsidR="00B03389" w:rsidRPr="002B3C2D">
        <w:rPr>
          <w:rFonts w:ascii="Times New Roman" w:hAnsi="Times New Roman" w:cs="Times New Roman"/>
          <w:sz w:val="28"/>
          <w:szCs w:val="28"/>
        </w:rPr>
        <w:t>годою</w:t>
      </w:r>
      <w:r w:rsidR="004447F1" w:rsidRPr="002B3C2D">
        <w:rPr>
          <w:rFonts w:ascii="Times New Roman" w:hAnsi="Times New Roman" w:cs="Times New Roman"/>
          <w:sz w:val="28"/>
          <w:szCs w:val="28"/>
        </w:rPr>
        <w:t>.</w:t>
      </w:r>
    </w:p>
    <w:p w14:paraId="7E83047A" w14:textId="77777777" w:rsidR="004447F1" w:rsidRPr="002B3C2D" w:rsidRDefault="00483FA6" w:rsidP="00980856">
      <w:pPr>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8</w:t>
      </w:r>
      <w:r w:rsidR="004447F1" w:rsidRPr="002B3C2D">
        <w:rPr>
          <w:rFonts w:ascii="Times New Roman" w:eastAsia="Times New Roman" w:hAnsi="Times New Roman" w:cs="Times New Roman"/>
          <w:sz w:val="28"/>
          <w:szCs w:val="28"/>
          <w:lang w:eastAsia="ru-RU"/>
        </w:rPr>
        <w:t>.1.</w:t>
      </w:r>
      <w:r w:rsidR="00B03389" w:rsidRPr="002B3C2D">
        <w:rPr>
          <w:rFonts w:ascii="Times New Roman" w:eastAsia="Times New Roman" w:hAnsi="Times New Roman" w:cs="Times New Roman"/>
          <w:sz w:val="28"/>
          <w:szCs w:val="28"/>
          <w:lang w:eastAsia="ru-RU"/>
        </w:rPr>
        <w:t>6</w:t>
      </w:r>
      <w:r w:rsidR="00C5068A" w:rsidRPr="002B3C2D">
        <w:rPr>
          <w:rFonts w:ascii="Times New Roman" w:eastAsia="Times New Roman" w:hAnsi="Times New Roman" w:cs="Times New Roman"/>
          <w:sz w:val="28"/>
          <w:szCs w:val="28"/>
          <w:lang w:eastAsia="ru-RU"/>
        </w:rPr>
        <w:t>0</w:t>
      </w:r>
      <w:r w:rsidR="004447F1" w:rsidRPr="002B3C2D">
        <w:rPr>
          <w:rFonts w:ascii="Times New Roman" w:eastAsia="Times New Roman" w:hAnsi="Times New Roman" w:cs="Times New Roman"/>
          <w:sz w:val="28"/>
          <w:szCs w:val="28"/>
          <w:lang w:eastAsia="ru-RU"/>
        </w:rPr>
        <w:t xml:space="preserve">. Після завершення кожного окремого </w:t>
      </w:r>
      <w:r w:rsidR="00CA13E1" w:rsidRPr="002B3C2D">
        <w:rPr>
          <w:rFonts w:ascii="Times New Roman" w:eastAsia="Times New Roman" w:hAnsi="Times New Roman" w:cs="Times New Roman"/>
          <w:sz w:val="28"/>
          <w:szCs w:val="28"/>
          <w:lang w:eastAsia="ru-RU"/>
        </w:rPr>
        <w:t>Субпроєкт</w:t>
      </w:r>
      <w:r w:rsidR="004447F1" w:rsidRPr="002B3C2D">
        <w:rPr>
          <w:rFonts w:ascii="Times New Roman" w:eastAsia="Times New Roman" w:hAnsi="Times New Roman" w:cs="Times New Roman"/>
          <w:sz w:val="28"/>
          <w:szCs w:val="28"/>
          <w:lang w:eastAsia="ru-RU"/>
        </w:rPr>
        <w:t xml:space="preserve">у, але в будь-якому випадку не пізніше, ніж через </w:t>
      </w:r>
      <w:r w:rsidR="00FB7255" w:rsidRPr="002B3C2D">
        <w:rPr>
          <w:rFonts w:ascii="Times New Roman" w:eastAsia="Times New Roman" w:hAnsi="Times New Roman" w:cs="Times New Roman"/>
          <w:sz w:val="28"/>
          <w:szCs w:val="28"/>
          <w:lang w:eastAsia="ru-RU"/>
        </w:rPr>
        <w:t>6 (шість) місяців</w:t>
      </w:r>
      <w:r w:rsidR="004447F1" w:rsidRPr="002B3C2D">
        <w:rPr>
          <w:rFonts w:ascii="Times New Roman" w:eastAsia="Times New Roman" w:hAnsi="Times New Roman" w:cs="Times New Roman"/>
          <w:sz w:val="28"/>
          <w:szCs w:val="28"/>
          <w:lang w:eastAsia="ru-RU"/>
        </w:rPr>
        <w:t xml:space="preserve"> після його завершення, складати звіт про виконання </w:t>
      </w:r>
      <w:r w:rsidR="00CA13E1" w:rsidRPr="002B3C2D">
        <w:rPr>
          <w:rFonts w:ascii="Times New Roman" w:eastAsia="Times New Roman" w:hAnsi="Times New Roman" w:cs="Times New Roman"/>
          <w:sz w:val="28"/>
          <w:szCs w:val="28"/>
          <w:lang w:eastAsia="ru-RU"/>
        </w:rPr>
        <w:t>Субпроєкт</w:t>
      </w:r>
      <w:r w:rsidR="004447F1" w:rsidRPr="002B3C2D">
        <w:rPr>
          <w:rFonts w:ascii="Times New Roman" w:eastAsia="Times New Roman" w:hAnsi="Times New Roman" w:cs="Times New Roman"/>
          <w:sz w:val="28"/>
          <w:szCs w:val="28"/>
          <w:lang w:eastAsia="ru-RU"/>
        </w:rPr>
        <w:t>у в такому обсязі і з таким рівнем деталізації, як це вимагається ЄІБ та законодавством України.</w:t>
      </w:r>
    </w:p>
    <w:p w14:paraId="034FBEED" w14:textId="05F4C9E4" w:rsidR="004447F1" w:rsidRPr="002B3C2D" w:rsidRDefault="00483FA6" w:rsidP="00980856">
      <w:pPr>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lastRenderedPageBreak/>
        <w:t>8</w:t>
      </w:r>
      <w:r w:rsidR="004447F1" w:rsidRPr="002B3C2D">
        <w:rPr>
          <w:rFonts w:ascii="Times New Roman" w:eastAsia="Times New Roman" w:hAnsi="Times New Roman" w:cs="Times New Roman"/>
          <w:sz w:val="28"/>
          <w:szCs w:val="28"/>
          <w:lang w:eastAsia="ru-RU"/>
        </w:rPr>
        <w:t>.1.6</w:t>
      </w:r>
      <w:r w:rsidR="00C5068A" w:rsidRPr="002B3C2D">
        <w:rPr>
          <w:rFonts w:ascii="Times New Roman" w:hAnsi="Times New Roman"/>
          <w:sz w:val="28"/>
        </w:rPr>
        <w:t>1</w:t>
      </w:r>
      <w:r w:rsidR="004447F1" w:rsidRPr="002B3C2D">
        <w:rPr>
          <w:rFonts w:ascii="Times New Roman" w:eastAsia="Times New Roman" w:hAnsi="Times New Roman" w:cs="Times New Roman"/>
          <w:sz w:val="28"/>
          <w:szCs w:val="28"/>
          <w:lang w:eastAsia="ru-RU"/>
        </w:rPr>
        <w:t xml:space="preserve">. </w:t>
      </w:r>
      <w:r w:rsidR="009A4612" w:rsidRPr="002B3C2D">
        <w:rPr>
          <w:rFonts w:ascii="Times New Roman" w:eastAsia="Times New Roman" w:hAnsi="Times New Roman" w:cs="Times New Roman"/>
          <w:sz w:val="28"/>
          <w:szCs w:val="28"/>
          <w:lang w:eastAsia="ru-RU"/>
        </w:rPr>
        <w:t xml:space="preserve">Гарантувати та </w:t>
      </w:r>
      <w:r w:rsidR="007E2E03" w:rsidRPr="002B3C2D">
        <w:rPr>
          <w:rFonts w:ascii="Times New Roman" w:eastAsia="Times New Roman" w:hAnsi="Times New Roman" w:cs="Times New Roman"/>
          <w:sz w:val="28"/>
          <w:szCs w:val="28"/>
          <w:lang w:eastAsia="ru-RU"/>
        </w:rPr>
        <w:t>забезпечувати</w:t>
      </w:r>
      <w:r w:rsidR="004447F1" w:rsidRPr="002B3C2D">
        <w:rPr>
          <w:rFonts w:ascii="Times New Roman" w:eastAsia="Times New Roman" w:hAnsi="Times New Roman" w:cs="Times New Roman"/>
          <w:sz w:val="28"/>
          <w:szCs w:val="28"/>
          <w:lang w:eastAsia="ru-RU"/>
        </w:rPr>
        <w:t xml:space="preserve"> в межа</w:t>
      </w:r>
      <w:r w:rsidR="002F1004" w:rsidRPr="002B3C2D">
        <w:rPr>
          <w:rFonts w:ascii="Times New Roman" w:eastAsia="Times New Roman" w:hAnsi="Times New Roman" w:cs="Times New Roman"/>
          <w:sz w:val="28"/>
          <w:szCs w:val="28"/>
          <w:lang w:eastAsia="ru-RU"/>
        </w:rPr>
        <w:t>х</w:t>
      </w:r>
      <w:r w:rsidR="004447F1" w:rsidRPr="002B3C2D">
        <w:rPr>
          <w:rFonts w:ascii="Times New Roman" w:eastAsia="Times New Roman" w:hAnsi="Times New Roman" w:cs="Times New Roman"/>
          <w:sz w:val="28"/>
          <w:szCs w:val="28"/>
          <w:lang w:eastAsia="ru-RU"/>
        </w:rPr>
        <w:t xml:space="preserve"> повноважень, що об’єкти, створені</w:t>
      </w:r>
      <w:r w:rsidR="0011266A" w:rsidRPr="002B3C2D">
        <w:rPr>
          <w:rFonts w:ascii="Times New Roman" w:eastAsia="Times New Roman" w:hAnsi="Times New Roman" w:cs="Times New Roman"/>
          <w:sz w:val="28"/>
          <w:szCs w:val="28"/>
          <w:lang w:eastAsia="ru-RU"/>
        </w:rPr>
        <w:t>, покращені, відремонтовані, модернізовані тощо</w:t>
      </w:r>
      <w:r w:rsidR="004447F1" w:rsidRPr="002B3C2D">
        <w:rPr>
          <w:rFonts w:ascii="Times New Roman" w:eastAsia="Times New Roman" w:hAnsi="Times New Roman" w:cs="Times New Roman"/>
          <w:sz w:val="28"/>
          <w:szCs w:val="28"/>
          <w:lang w:eastAsia="ru-RU"/>
        </w:rPr>
        <w:t xml:space="preserve"> за ре</w:t>
      </w:r>
      <w:r w:rsidR="002F1004" w:rsidRPr="002B3C2D">
        <w:rPr>
          <w:rFonts w:ascii="Times New Roman" w:eastAsia="Times New Roman" w:hAnsi="Times New Roman" w:cs="Times New Roman"/>
          <w:sz w:val="28"/>
          <w:szCs w:val="28"/>
          <w:lang w:eastAsia="ru-RU"/>
        </w:rPr>
        <w:t xml:space="preserve">зультатами виконання </w:t>
      </w:r>
      <w:r w:rsidR="00CA13E1" w:rsidRPr="002B3C2D">
        <w:rPr>
          <w:rFonts w:ascii="Times New Roman" w:eastAsia="Times New Roman" w:hAnsi="Times New Roman" w:cs="Times New Roman"/>
          <w:sz w:val="28"/>
          <w:szCs w:val="28"/>
          <w:lang w:eastAsia="ru-RU"/>
        </w:rPr>
        <w:t>Субпроєкт</w:t>
      </w:r>
      <w:r w:rsidR="002F1004" w:rsidRPr="002B3C2D">
        <w:rPr>
          <w:rFonts w:ascii="Times New Roman" w:eastAsia="Times New Roman" w:hAnsi="Times New Roman" w:cs="Times New Roman"/>
          <w:sz w:val="28"/>
          <w:szCs w:val="28"/>
          <w:lang w:eastAsia="ru-RU"/>
        </w:rPr>
        <w:t>у</w:t>
      </w:r>
      <w:r w:rsidR="004447F1" w:rsidRPr="002B3C2D">
        <w:rPr>
          <w:rFonts w:ascii="Times New Roman" w:eastAsia="Times New Roman" w:hAnsi="Times New Roman" w:cs="Times New Roman"/>
          <w:sz w:val="28"/>
          <w:szCs w:val="28"/>
          <w:lang w:eastAsia="ru-RU"/>
        </w:rPr>
        <w:t>, залишаться у</w:t>
      </w:r>
      <w:r w:rsidR="00D917E2" w:rsidRPr="002B3C2D">
        <w:rPr>
          <w:rFonts w:ascii="Times New Roman" w:eastAsia="Times New Roman" w:hAnsi="Times New Roman" w:cs="Times New Roman"/>
          <w:sz w:val="28"/>
          <w:szCs w:val="28"/>
          <w:lang w:eastAsia="ru-RU"/>
        </w:rPr>
        <w:t xml:space="preserve"> спільній власності </w:t>
      </w:r>
      <w:r w:rsidR="001A779A" w:rsidRPr="002B3C2D">
        <w:rPr>
          <w:rFonts w:ascii="Times New Roman" w:eastAsia="Times New Roman" w:hAnsi="Times New Roman" w:cs="Times New Roman"/>
          <w:sz w:val="28"/>
          <w:szCs w:val="28"/>
          <w:lang w:eastAsia="ru-RU"/>
        </w:rPr>
        <w:t xml:space="preserve">Макарівської </w:t>
      </w:r>
      <w:r w:rsidR="00D917E2" w:rsidRPr="002B3C2D">
        <w:rPr>
          <w:rFonts w:ascii="Times New Roman" w:eastAsia="Times New Roman" w:hAnsi="Times New Roman" w:cs="Times New Roman"/>
          <w:sz w:val="28"/>
          <w:szCs w:val="28"/>
          <w:lang w:eastAsia="ru-RU"/>
        </w:rPr>
        <w:t>територіальн</w:t>
      </w:r>
      <w:r w:rsidR="001A779A" w:rsidRPr="002B3C2D">
        <w:rPr>
          <w:rFonts w:ascii="Times New Roman" w:eastAsia="Times New Roman" w:hAnsi="Times New Roman" w:cs="Times New Roman"/>
          <w:sz w:val="28"/>
          <w:szCs w:val="28"/>
          <w:lang w:eastAsia="ru-RU"/>
        </w:rPr>
        <w:t>ої</w:t>
      </w:r>
      <w:r w:rsidR="00D917E2" w:rsidRPr="002B3C2D">
        <w:rPr>
          <w:rFonts w:ascii="Times New Roman" w:eastAsia="Times New Roman" w:hAnsi="Times New Roman" w:cs="Times New Roman"/>
          <w:sz w:val="28"/>
          <w:szCs w:val="28"/>
          <w:lang w:eastAsia="ru-RU"/>
        </w:rPr>
        <w:t xml:space="preserve"> громад</w:t>
      </w:r>
      <w:r w:rsidR="001A779A" w:rsidRPr="002B3C2D">
        <w:rPr>
          <w:rFonts w:ascii="Times New Roman" w:eastAsia="Times New Roman" w:hAnsi="Times New Roman" w:cs="Times New Roman"/>
          <w:sz w:val="28"/>
          <w:szCs w:val="28"/>
          <w:lang w:eastAsia="ru-RU"/>
        </w:rPr>
        <w:t>и</w:t>
      </w:r>
      <w:r w:rsidR="00586C79" w:rsidRPr="002B3C2D">
        <w:rPr>
          <w:rFonts w:ascii="Times New Roman" w:eastAsia="Times New Roman" w:hAnsi="Times New Roman" w:cs="Times New Roman"/>
          <w:sz w:val="28"/>
          <w:szCs w:val="28"/>
          <w:lang w:eastAsia="ru-RU"/>
        </w:rPr>
        <w:t xml:space="preserve"> </w:t>
      </w:r>
      <w:r w:rsidR="004447F1" w:rsidRPr="002B3C2D">
        <w:rPr>
          <w:rFonts w:ascii="Times New Roman" w:eastAsia="Times New Roman" w:hAnsi="Times New Roman" w:cs="Times New Roman"/>
          <w:sz w:val="28"/>
          <w:szCs w:val="28"/>
          <w:lang w:eastAsia="ru-RU"/>
        </w:rPr>
        <w:t xml:space="preserve"> </w:t>
      </w:r>
      <w:r w:rsidR="0011266A" w:rsidRPr="002B3C2D">
        <w:rPr>
          <w:rFonts w:ascii="Times New Roman" w:eastAsia="Times New Roman" w:hAnsi="Times New Roman" w:cs="Times New Roman"/>
          <w:sz w:val="28"/>
          <w:szCs w:val="28"/>
          <w:lang w:eastAsia="ru-RU"/>
        </w:rPr>
        <w:t>та використовуватимуться за цільовим призначенням протягом 20</w:t>
      </w:r>
      <w:r w:rsidR="00D0338A" w:rsidRPr="002B3C2D">
        <w:rPr>
          <w:rFonts w:ascii="Times New Roman" w:eastAsia="Times New Roman" w:hAnsi="Times New Roman" w:cs="Times New Roman"/>
          <w:sz w:val="28"/>
          <w:szCs w:val="28"/>
          <w:lang w:eastAsia="ru-RU"/>
        </w:rPr>
        <w:t xml:space="preserve"> (двадцяти)</w:t>
      </w:r>
      <w:r w:rsidR="0011266A" w:rsidRPr="002B3C2D">
        <w:rPr>
          <w:rFonts w:ascii="Times New Roman" w:eastAsia="Times New Roman" w:hAnsi="Times New Roman" w:cs="Times New Roman"/>
          <w:sz w:val="28"/>
          <w:szCs w:val="28"/>
          <w:lang w:eastAsia="ru-RU"/>
        </w:rPr>
        <w:t xml:space="preserve"> років з дати завершення впровадження </w:t>
      </w:r>
      <w:r w:rsidR="00CA13E1" w:rsidRPr="002B3C2D">
        <w:rPr>
          <w:rFonts w:ascii="Times New Roman" w:eastAsia="Times New Roman" w:hAnsi="Times New Roman" w:cs="Times New Roman"/>
          <w:sz w:val="28"/>
          <w:szCs w:val="28"/>
          <w:lang w:eastAsia="ru-RU"/>
        </w:rPr>
        <w:t>Субпроєкт</w:t>
      </w:r>
      <w:r w:rsidR="0011266A" w:rsidRPr="002B3C2D">
        <w:rPr>
          <w:rFonts w:ascii="Times New Roman" w:eastAsia="Times New Roman" w:hAnsi="Times New Roman" w:cs="Times New Roman"/>
          <w:sz w:val="28"/>
          <w:szCs w:val="28"/>
          <w:lang w:eastAsia="ru-RU"/>
        </w:rPr>
        <w:t xml:space="preserve">у і щодо них не будуть прийняті рішення, наслідком яких може бути відчуження їх із власності </w:t>
      </w:r>
      <w:r w:rsidR="009A4612" w:rsidRPr="002B3C2D">
        <w:rPr>
          <w:rFonts w:ascii="Times New Roman" w:eastAsia="Times New Roman" w:hAnsi="Times New Roman" w:cs="Times New Roman"/>
          <w:sz w:val="28"/>
          <w:szCs w:val="28"/>
          <w:lang w:eastAsia="ru-RU"/>
        </w:rPr>
        <w:t xml:space="preserve">зазначених територіальних </w:t>
      </w:r>
      <w:r w:rsidR="0011266A" w:rsidRPr="002B3C2D">
        <w:rPr>
          <w:rFonts w:ascii="Times New Roman" w:eastAsia="Times New Roman" w:hAnsi="Times New Roman" w:cs="Times New Roman"/>
          <w:sz w:val="28"/>
          <w:szCs w:val="28"/>
          <w:lang w:eastAsia="ru-RU"/>
        </w:rPr>
        <w:t>громад.</w:t>
      </w:r>
    </w:p>
    <w:p w14:paraId="255C2E4A" w14:textId="77777777" w:rsidR="007E2E03"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8</w:t>
      </w:r>
      <w:r w:rsidR="007E2E03" w:rsidRPr="002B3C2D">
        <w:rPr>
          <w:rFonts w:ascii="Times New Roman" w:eastAsia="Times New Roman" w:hAnsi="Times New Roman" w:cs="Times New Roman"/>
          <w:sz w:val="28"/>
          <w:szCs w:val="28"/>
          <w:lang w:eastAsia="ru-RU"/>
        </w:rPr>
        <w:t>.1.6</w:t>
      </w:r>
      <w:r w:rsidR="00C5068A" w:rsidRPr="002B3C2D">
        <w:rPr>
          <w:rFonts w:ascii="Times New Roman" w:eastAsia="Times New Roman" w:hAnsi="Times New Roman" w:cs="Times New Roman"/>
          <w:sz w:val="28"/>
          <w:szCs w:val="28"/>
          <w:lang w:eastAsia="ru-RU"/>
        </w:rPr>
        <w:t>2</w:t>
      </w:r>
      <w:r w:rsidR="007E2E03" w:rsidRPr="002B3C2D">
        <w:rPr>
          <w:rFonts w:ascii="Times New Roman" w:eastAsia="Times New Roman" w:hAnsi="Times New Roman" w:cs="Times New Roman"/>
          <w:sz w:val="28"/>
          <w:szCs w:val="28"/>
          <w:lang w:eastAsia="ru-RU"/>
        </w:rPr>
        <w:t xml:space="preserve">. Співпрацювати та координувати будь-які комунікаційні та наочні заходи, а також заходи, заплановані та впроваджені у зв’язку з реалізацією </w:t>
      </w:r>
      <w:r w:rsidR="00CA13E1" w:rsidRPr="002B3C2D">
        <w:rPr>
          <w:rFonts w:ascii="Times New Roman" w:eastAsia="Times New Roman" w:hAnsi="Times New Roman" w:cs="Times New Roman"/>
          <w:sz w:val="28"/>
          <w:szCs w:val="28"/>
          <w:lang w:eastAsia="ru-RU"/>
        </w:rPr>
        <w:t>Субпроєкт</w:t>
      </w:r>
      <w:r w:rsidR="007E2E03" w:rsidRPr="002B3C2D">
        <w:rPr>
          <w:rFonts w:ascii="Times New Roman" w:eastAsia="Times New Roman" w:hAnsi="Times New Roman" w:cs="Times New Roman"/>
          <w:sz w:val="28"/>
          <w:szCs w:val="28"/>
          <w:lang w:eastAsia="ru-RU"/>
        </w:rPr>
        <w:t xml:space="preserve">у, в будь-який час з ЄС та ЄІБ. З цією метою Кінцевий бенефіціар повинен поважати та керуватися «Вимогами ЄС щодо комунікації та візуалізації у зовнішніх діях, що фінансуються ЄС» </w:t>
      </w:r>
      <w:r w:rsidR="007E2E03" w:rsidRPr="002B3C2D">
        <w:rPr>
          <w:rFonts w:ascii="Times New Roman" w:eastAsia="Times New Roman" w:hAnsi="Times New Roman" w:cs="Times New Roman"/>
          <w:i/>
          <w:sz w:val="28"/>
          <w:szCs w:val="28"/>
          <w:lang w:eastAsia="ru-RU"/>
        </w:rPr>
        <w:t>(</w:t>
      </w:r>
      <w:r w:rsidR="005F4C55" w:rsidRPr="002B3C2D">
        <w:rPr>
          <w:rFonts w:ascii="Times New Roman" w:eastAsia="Times New Roman" w:hAnsi="Times New Roman" w:cs="Times New Roman"/>
          <w:i/>
          <w:sz w:val="28"/>
          <w:szCs w:val="28"/>
          <w:lang w:eastAsia="ru-RU"/>
        </w:rPr>
        <w:t>https://ec.europa.eu/neighbourhood-enlargement/index_en</w:t>
      </w:r>
      <w:r w:rsidR="007E2E03" w:rsidRPr="002B3C2D">
        <w:rPr>
          <w:rFonts w:ascii="Times New Roman" w:eastAsia="Times New Roman" w:hAnsi="Times New Roman" w:cs="Times New Roman"/>
          <w:i/>
          <w:sz w:val="28"/>
          <w:szCs w:val="28"/>
          <w:lang w:eastAsia="ru-RU"/>
        </w:rPr>
        <w:t>),</w:t>
      </w:r>
      <w:r w:rsidR="007E2E03" w:rsidRPr="002B3C2D">
        <w:rPr>
          <w:rFonts w:ascii="Times New Roman" w:eastAsia="Times New Roman" w:hAnsi="Times New Roman" w:cs="Times New Roman"/>
          <w:sz w:val="28"/>
          <w:szCs w:val="28"/>
          <w:lang w:eastAsia="ru-RU"/>
        </w:rPr>
        <w:t xml:space="preserve"> а також Посібником з використання логотипу ЄІБ та/або будь-яким іншим наступним документом та/або конкретною комунікаційною стратегією/планом, розробленим для цієї Програми.</w:t>
      </w:r>
    </w:p>
    <w:p w14:paraId="5C689C75" w14:textId="04606845" w:rsidR="005362E5" w:rsidRPr="002B3C2D" w:rsidRDefault="00483FA6"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8</w:t>
      </w:r>
      <w:r w:rsidR="00F760DC" w:rsidRPr="002B3C2D">
        <w:rPr>
          <w:rFonts w:ascii="Times New Roman" w:eastAsia="Times New Roman" w:hAnsi="Times New Roman" w:cs="Times New Roman"/>
          <w:sz w:val="28"/>
          <w:szCs w:val="28"/>
          <w:lang w:eastAsia="ru-RU"/>
        </w:rPr>
        <w:t>.1.6</w:t>
      </w:r>
      <w:r w:rsidR="00C5068A" w:rsidRPr="002B3C2D">
        <w:rPr>
          <w:rFonts w:ascii="Times New Roman" w:eastAsia="Times New Roman" w:hAnsi="Times New Roman" w:cs="Times New Roman"/>
          <w:sz w:val="28"/>
          <w:szCs w:val="28"/>
          <w:lang w:eastAsia="ru-RU"/>
        </w:rPr>
        <w:t>3</w:t>
      </w:r>
      <w:r w:rsidR="00F760DC" w:rsidRPr="002B3C2D">
        <w:rPr>
          <w:rFonts w:ascii="Times New Roman" w:eastAsia="Times New Roman" w:hAnsi="Times New Roman" w:cs="Times New Roman"/>
          <w:sz w:val="28"/>
          <w:szCs w:val="28"/>
          <w:lang w:eastAsia="ru-RU"/>
        </w:rPr>
        <w:t xml:space="preserve">. </w:t>
      </w:r>
      <w:r w:rsidR="005362E5" w:rsidRPr="002B3C2D">
        <w:rPr>
          <w:rFonts w:ascii="Times New Roman" w:eastAsia="Times New Roman" w:hAnsi="Times New Roman" w:cs="Times New Roman"/>
          <w:sz w:val="28"/>
          <w:szCs w:val="28"/>
          <w:lang w:eastAsia="ru-RU"/>
        </w:rPr>
        <w:t xml:space="preserve">Повернути Частину коштів </w:t>
      </w:r>
      <w:r w:rsidR="00F83C7C" w:rsidRPr="002B3C2D">
        <w:rPr>
          <w:rFonts w:ascii="Times New Roman" w:eastAsia="Times New Roman" w:hAnsi="Times New Roman" w:cs="Times New Roman"/>
          <w:sz w:val="28"/>
          <w:szCs w:val="28"/>
          <w:lang w:eastAsia="ru-RU"/>
        </w:rPr>
        <w:t>П</w:t>
      </w:r>
      <w:r w:rsidR="005362E5" w:rsidRPr="002B3C2D">
        <w:rPr>
          <w:rFonts w:ascii="Times New Roman" w:eastAsia="Times New Roman" w:hAnsi="Times New Roman" w:cs="Times New Roman"/>
          <w:sz w:val="28"/>
          <w:szCs w:val="28"/>
          <w:lang w:eastAsia="ru-RU"/>
        </w:rPr>
        <w:t>озики протягом 20</w:t>
      </w:r>
      <w:r w:rsidR="00D0338A" w:rsidRPr="002B3C2D">
        <w:rPr>
          <w:rFonts w:ascii="Times New Roman" w:eastAsia="Times New Roman" w:hAnsi="Times New Roman" w:cs="Times New Roman"/>
          <w:sz w:val="28"/>
          <w:szCs w:val="28"/>
          <w:lang w:eastAsia="ru-RU"/>
        </w:rPr>
        <w:t xml:space="preserve"> (двадцяти)</w:t>
      </w:r>
      <w:r w:rsidR="005E6611" w:rsidRPr="002B3C2D">
        <w:rPr>
          <w:rFonts w:ascii="Times New Roman" w:eastAsia="Times New Roman" w:hAnsi="Times New Roman" w:cs="Times New Roman"/>
          <w:sz w:val="28"/>
          <w:szCs w:val="28"/>
          <w:lang w:eastAsia="ru-RU"/>
        </w:rPr>
        <w:t xml:space="preserve"> робочих </w:t>
      </w:r>
      <w:r w:rsidR="005362E5" w:rsidRPr="002B3C2D">
        <w:rPr>
          <w:rFonts w:ascii="Times New Roman" w:eastAsia="Times New Roman" w:hAnsi="Times New Roman" w:cs="Times New Roman"/>
          <w:sz w:val="28"/>
          <w:szCs w:val="28"/>
          <w:lang w:eastAsia="ru-RU"/>
        </w:rPr>
        <w:t xml:space="preserve">днів після письмового повідомлення </w:t>
      </w:r>
      <w:r w:rsidR="00A608BE" w:rsidRPr="002B3C2D">
        <w:rPr>
          <w:rFonts w:ascii="Times New Roman" w:eastAsia="Times New Roman" w:hAnsi="Times New Roman" w:cs="Times New Roman"/>
          <w:sz w:val="28"/>
          <w:szCs w:val="28"/>
        </w:rPr>
        <w:t>Мінінфраструктури</w:t>
      </w:r>
      <w:r w:rsidR="005362E5" w:rsidRPr="002B3C2D">
        <w:rPr>
          <w:rFonts w:ascii="Times New Roman" w:eastAsia="Times New Roman" w:hAnsi="Times New Roman" w:cs="Times New Roman"/>
          <w:sz w:val="28"/>
          <w:szCs w:val="28"/>
          <w:lang w:eastAsia="ru-RU"/>
        </w:rPr>
        <w:t xml:space="preserve"> про повернення коштів у визначеному </w:t>
      </w:r>
      <w:r w:rsidR="00A608BE" w:rsidRPr="002B3C2D">
        <w:rPr>
          <w:rFonts w:ascii="Times New Roman" w:eastAsia="Times New Roman" w:hAnsi="Times New Roman" w:cs="Times New Roman"/>
          <w:sz w:val="28"/>
          <w:szCs w:val="28"/>
        </w:rPr>
        <w:t>Мінінфраструктури</w:t>
      </w:r>
      <w:r w:rsidR="00FB7255" w:rsidRPr="002B3C2D">
        <w:rPr>
          <w:rFonts w:ascii="Times New Roman" w:eastAsia="Times New Roman" w:hAnsi="Times New Roman" w:cs="Times New Roman"/>
          <w:sz w:val="28"/>
          <w:szCs w:val="28"/>
          <w:lang w:eastAsia="ru-RU"/>
        </w:rPr>
        <w:t xml:space="preserve"> та/або </w:t>
      </w:r>
      <w:r w:rsidR="005362E5" w:rsidRPr="002B3C2D">
        <w:rPr>
          <w:rFonts w:ascii="Times New Roman" w:eastAsia="Times New Roman" w:hAnsi="Times New Roman" w:cs="Times New Roman"/>
          <w:sz w:val="28"/>
          <w:szCs w:val="28"/>
          <w:lang w:eastAsia="ru-RU"/>
        </w:rPr>
        <w:t>Мінфіном розмірі та на вказаний Мінфіном рахунок, у разі невиконання зобов’язання щодо введення в експлуатацію закінченого будівництвом об'єкта у встановлені договірні строки.</w:t>
      </w:r>
    </w:p>
    <w:p w14:paraId="3447219A" w14:textId="77777777" w:rsidR="00F760DC" w:rsidRPr="002B3C2D" w:rsidRDefault="005362E5"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8.1.65. </w:t>
      </w:r>
      <w:r w:rsidR="00F760DC" w:rsidRPr="002B3C2D">
        <w:rPr>
          <w:rFonts w:ascii="Times New Roman" w:eastAsia="Times New Roman" w:hAnsi="Times New Roman" w:cs="Times New Roman"/>
          <w:sz w:val="28"/>
          <w:szCs w:val="28"/>
          <w:lang w:eastAsia="ru-RU"/>
        </w:rPr>
        <w:t>Виконувати інші зобов’язання, визначені Фінансовою угодою та цією Угодою.</w:t>
      </w:r>
    </w:p>
    <w:p w14:paraId="27E0D668" w14:textId="77777777" w:rsidR="009A4612" w:rsidRPr="002B3C2D" w:rsidRDefault="009A4612" w:rsidP="00980856">
      <w:pPr>
        <w:shd w:val="clear" w:color="auto" w:fill="FFFFFF"/>
        <w:autoSpaceDE w:val="0"/>
        <w:autoSpaceDN w:val="0"/>
        <w:adjustRightInd w:val="0"/>
        <w:spacing w:after="0" w:line="320" w:lineRule="exact"/>
        <w:ind w:firstLine="708"/>
        <w:jc w:val="both"/>
        <w:rPr>
          <w:rFonts w:ascii="Times New Roman" w:eastAsia="Times New Roman" w:hAnsi="Times New Roman" w:cs="Times New Roman"/>
          <w:sz w:val="28"/>
          <w:szCs w:val="28"/>
          <w:lang w:eastAsia="ru-RU"/>
        </w:rPr>
      </w:pPr>
    </w:p>
    <w:p w14:paraId="778E15DD" w14:textId="77777777" w:rsidR="006457DD" w:rsidRPr="002B3C2D" w:rsidRDefault="00483FA6" w:rsidP="00DB6593">
      <w:pPr>
        <w:shd w:val="clear" w:color="auto" w:fill="FFFFFF"/>
        <w:autoSpaceDE w:val="0"/>
        <w:autoSpaceDN w:val="0"/>
        <w:adjustRightInd w:val="0"/>
        <w:spacing w:after="0" w:line="320" w:lineRule="exact"/>
        <w:jc w:val="center"/>
        <w:rPr>
          <w:rFonts w:ascii="Times New Roman" w:eastAsia="Times New Roman" w:hAnsi="Times New Roman" w:cs="Times New Roman"/>
          <w:b/>
          <w:sz w:val="28"/>
          <w:szCs w:val="28"/>
          <w:lang w:eastAsia="ru-RU"/>
        </w:rPr>
      </w:pPr>
      <w:r w:rsidRPr="002B3C2D">
        <w:rPr>
          <w:rFonts w:ascii="Times New Roman" w:eastAsia="Times New Roman" w:hAnsi="Times New Roman" w:cs="Times New Roman"/>
          <w:b/>
          <w:sz w:val="28"/>
          <w:szCs w:val="28"/>
          <w:lang w:eastAsia="ru-RU"/>
        </w:rPr>
        <w:t>Стаття 9</w:t>
      </w:r>
      <w:r w:rsidR="004447F1" w:rsidRPr="002B3C2D">
        <w:rPr>
          <w:rFonts w:ascii="Times New Roman" w:eastAsia="Times New Roman" w:hAnsi="Times New Roman" w:cs="Times New Roman"/>
          <w:b/>
          <w:sz w:val="28"/>
          <w:szCs w:val="28"/>
          <w:lang w:eastAsia="ru-RU"/>
        </w:rPr>
        <w:t>: Права Мінфіну</w:t>
      </w:r>
    </w:p>
    <w:p w14:paraId="20E9C76F" w14:textId="77777777" w:rsidR="004447F1" w:rsidRPr="002B3C2D" w:rsidRDefault="00483FA6" w:rsidP="00DB6593">
      <w:pPr>
        <w:spacing w:after="0" w:line="320" w:lineRule="exact"/>
        <w:ind w:firstLine="567"/>
        <w:jc w:val="both"/>
        <w:textAlignment w:val="baseline"/>
        <w:rPr>
          <w:rFonts w:ascii="Times New Roman" w:eastAsia="Times New Roman" w:hAnsi="Times New Roman" w:cs="Times New Roman"/>
          <w:b/>
          <w:sz w:val="28"/>
          <w:szCs w:val="28"/>
          <w:bdr w:val="none" w:sz="0" w:space="0" w:color="auto" w:frame="1"/>
          <w:lang w:eastAsia="ru-RU" w:bidi="he-IL"/>
        </w:rPr>
      </w:pPr>
      <w:r w:rsidRPr="002B3C2D">
        <w:rPr>
          <w:rFonts w:ascii="Times New Roman" w:eastAsia="Times New Roman" w:hAnsi="Times New Roman" w:cs="Times New Roman"/>
          <w:b/>
          <w:sz w:val="28"/>
          <w:szCs w:val="28"/>
          <w:bdr w:val="none" w:sz="0" w:space="0" w:color="auto" w:frame="1"/>
          <w:lang w:eastAsia="ru-RU" w:bidi="he-IL"/>
        </w:rPr>
        <w:t>9</w:t>
      </w:r>
      <w:r w:rsidR="004447F1" w:rsidRPr="002B3C2D">
        <w:rPr>
          <w:rFonts w:ascii="Times New Roman" w:eastAsia="Times New Roman" w:hAnsi="Times New Roman" w:cs="Times New Roman"/>
          <w:b/>
          <w:sz w:val="28"/>
          <w:szCs w:val="28"/>
          <w:bdr w:val="none" w:sz="0" w:space="0" w:color="auto" w:frame="1"/>
          <w:lang w:eastAsia="ru-RU" w:bidi="he-IL"/>
        </w:rPr>
        <w:t>.1. Мінфін має право:</w:t>
      </w:r>
    </w:p>
    <w:p w14:paraId="4394A273" w14:textId="018CDFCF" w:rsidR="001619D9" w:rsidRPr="002B3C2D" w:rsidRDefault="00483FA6" w:rsidP="00DB6593">
      <w:pPr>
        <w:spacing w:after="0" w:line="320" w:lineRule="exact"/>
        <w:ind w:firstLine="567"/>
        <w:jc w:val="both"/>
        <w:textAlignment w:val="baseline"/>
        <w:rPr>
          <w:rFonts w:ascii="Times New Roman" w:hAnsi="Times New Roman" w:cs="Times New Roman"/>
          <w:sz w:val="28"/>
          <w:szCs w:val="28"/>
          <w:bdr w:val="none" w:sz="0" w:space="0" w:color="auto" w:frame="1"/>
          <w:lang w:eastAsia="ru-RU"/>
        </w:rPr>
      </w:pPr>
      <w:r w:rsidRPr="002B3C2D">
        <w:rPr>
          <w:rFonts w:ascii="Times New Roman" w:eastAsia="Times New Roman" w:hAnsi="Times New Roman" w:cs="Times New Roman"/>
          <w:sz w:val="28"/>
          <w:szCs w:val="28"/>
          <w:bdr w:val="none" w:sz="0" w:space="0" w:color="auto" w:frame="1"/>
          <w:lang w:eastAsia="ru-RU" w:bidi="he-IL"/>
        </w:rPr>
        <w:t>9</w:t>
      </w:r>
      <w:r w:rsidR="004447F1" w:rsidRPr="002B3C2D">
        <w:rPr>
          <w:rFonts w:ascii="Times New Roman" w:eastAsia="Times New Roman" w:hAnsi="Times New Roman" w:cs="Times New Roman"/>
          <w:sz w:val="28"/>
          <w:szCs w:val="28"/>
          <w:bdr w:val="none" w:sz="0" w:space="0" w:color="auto" w:frame="1"/>
          <w:lang w:eastAsia="ru-RU" w:bidi="he-IL"/>
        </w:rPr>
        <w:t xml:space="preserve">.1.1. </w:t>
      </w:r>
      <w:r w:rsidR="001619D9" w:rsidRPr="002B3C2D">
        <w:rPr>
          <w:rFonts w:ascii="Times New Roman" w:hAnsi="Times New Roman" w:cs="Times New Roman"/>
          <w:sz w:val="28"/>
          <w:szCs w:val="28"/>
          <w:bdr w:val="none" w:sz="0" w:space="0" w:color="auto" w:frame="1"/>
          <w:lang w:eastAsia="ru-RU"/>
        </w:rPr>
        <w:t xml:space="preserve">Здійснювати моніторинг </w:t>
      </w:r>
      <w:r w:rsidR="008C6BB0" w:rsidRPr="002B3C2D">
        <w:rPr>
          <w:rFonts w:ascii="Times New Roman" w:hAnsi="Times New Roman" w:cs="Times New Roman"/>
          <w:sz w:val="28"/>
          <w:szCs w:val="28"/>
          <w:bdr w:val="none" w:sz="0" w:space="0" w:color="auto" w:frame="1"/>
          <w:lang w:eastAsia="ru-RU"/>
        </w:rPr>
        <w:t xml:space="preserve">цільового </w:t>
      </w:r>
      <w:r w:rsidR="001619D9" w:rsidRPr="002B3C2D">
        <w:rPr>
          <w:rFonts w:ascii="Times New Roman" w:hAnsi="Times New Roman" w:cs="Times New Roman"/>
          <w:sz w:val="28"/>
          <w:szCs w:val="28"/>
          <w:bdr w:val="none" w:sz="0" w:space="0" w:color="auto" w:frame="1"/>
          <w:lang w:eastAsia="ru-RU"/>
        </w:rPr>
        <w:t xml:space="preserve">використання Кінцевим бенефіціаром Частини коштів </w:t>
      </w:r>
      <w:r w:rsidR="00F83C7C" w:rsidRPr="002B3C2D">
        <w:rPr>
          <w:rFonts w:ascii="Times New Roman" w:hAnsi="Times New Roman" w:cs="Times New Roman"/>
          <w:sz w:val="28"/>
          <w:szCs w:val="28"/>
          <w:bdr w:val="none" w:sz="0" w:space="0" w:color="auto" w:frame="1"/>
          <w:lang w:eastAsia="ru-RU"/>
        </w:rPr>
        <w:t>Позики</w:t>
      </w:r>
      <w:r w:rsidR="001619D9" w:rsidRPr="002B3C2D">
        <w:rPr>
          <w:rFonts w:ascii="Times New Roman" w:hAnsi="Times New Roman" w:cs="Times New Roman"/>
          <w:sz w:val="28"/>
          <w:szCs w:val="28"/>
          <w:bdr w:val="none" w:sz="0" w:space="0" w:color="auto" w:frame="1"/>
          <w:lang w:eastAsia="ru-RU"/>
        </w:rPr>
        <w:t xml:space="preserve">, в тому числі, шляхом перевірки відповідних документів Кінцевого бенефіціара, які повинні бути надані у відповідь на запити Мінфіну, та проведення перевірок Державною аудиторською службою оригіналів первинної бухгалтерської документації, що повинні зберігатися Кінцевим бенефіціаром протягом 5 </w:t>
      </w:r>
      <w:r w:rsidR="00D0338A" w:rsidRPr="002B3C2D">
        <w:rPr>
          <w:rFonts w:ascii="Times New Roman" w:hAnsi="Times New Roman" w:cs="Times New Roman"/>
          <w:sz w:val="28"/>
          <w:szCs w:val="28"/>
          <w:bdr w:val="none" w:sz="0" w:space="0" w:color="auto" w:frame="1"/>
          <w:lang w:eastAsia="ru-RU"/>
        </w:rPr>
        <w:t>(п’яти)</w:t>
      </w:r>
      <w:r w:rsidR="0079700B" w:rsidRPr="002B3C2D">
        <w:rPr>
          <w:rFonts w:ascii="Times New Roman" w:hAnsi="Times New Roman" w:cs="Times New Roman"/>
          <w:sz w:val="28"/>
          <w:szCs w:val="28"/>
          <w:bdr w:val="none" w:sz="0" w:space="0" w:color="auto" w:frame="1"/>
          <w:lang w:eastAsia="ru-RU"/>
        </w:rPr>
        <w:t xml:space="preserve"> </w:t>
      </w:r>
      <w:r w:rsidR="001619D9" w:rsidRPr="002B3C2D">
        <w:rPr>
          <w:rFonts w:ascii="Times New Roman" w:hAnsi="Times New Roman" w:cs="Times New Roman"/>
          <w:sz w:val="28"/>
          <w:szCs w:val="28"/>
          <w:bdr w:val="none" w:sz="0" w:space="0" w:color="auto" w:frame="1"/>
          <w:lang w:eastAsia="ru-RU"/>
        </w:rPr>
        <w:t xml:space="preserve">років після отримання ЄІБ остаточного звіту за результатами впровадження </w:t>
      </w:r>
      <w:r w:rsidR="001619D9" w:rsidRPr="002B3C2D">
        <w:rPr>
          <w:rFonts w:ascii="Times New Roman" w:hAnsi="Times New Roman" w:cs="Times New Roman"/>
          <w:sz w:val="28"/>
          <w:szCs w:val="28"/>
          <w:lang w:eastAsia="ru-RU"/>
        </w:rPr>
        <w:t>Субпроєкту.</w:t>
      </w:r>
    </w:p>
    <w:p w14:paraId="3828E74D" w14:textId="77777777" w:rsidR="004447F1" w:rsidRPr="002B3C2D" w:rsidRDefault="00483FA6" w:rsidP="00DB659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9</w:t>
      </w:r>
      <w:r w:rsidR="004447F1" w:rsidRPr="002B3C2D">
        <w:rPr>
          <w:rFonts w:ascii="Times New Roman" w:eastAsia="Times New Roman" w:hAnsi="Times New Roman" w:cs="Times New Roman"/>
          <w:sz w:val="28"/>
          <w:szCs w:val="28"/>
          <w:bdr w:val="none" w:sz="0" w:space="0" w:color="auto" w:frame="1"/>
          <w:lang w:eastAsia="ru-RU" w:bidi="he-IL"/>
        </w:rPr>
        <w:t>.1.2. Перевіряти документи</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Кінцевого</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бенефіціара,</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які стосуються використання Частини коштів Позики</w:t>
      </w:r>
      <w:r w:rsidR="00826865"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та</w:t>
      </w:r>
      <w:r w:rsidR="0011266A"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в разі порушення Кінцевим бенефіціаром своїх обов'язків,</w:t>
      </w:r>
      <w:r w:rsidR="002F1004" w:rsidRPr="002B3C2D">
        <w:rPr>
          <w:rFonts w:ascii="Times New Roman" w:eastAsia="Times New Roman" w:hAnsi="Times New Roman" w:cs="Times New Roman"/>
          <w:sz w:val="28"/>
          <w:szCs w:val="28"/>
          <w:bdr w:val="none" w:sz="0" w:space="0" w:color="auto" w:frame="1"/>
          <w:lang w:eastAsia="ru-RU" w:bidi="he-IL"/>
        </w:rPr>
        <w:t xml:space="preserve"> </w:t>
      </w:r>
      <w:r w:rsidR="004447F1" w:rsidRPr="002B3C2D">
        <w:rPr>
          <w:rFonts w:ascii="Times New Roman" w:eastAsia="Times New Roman" w:hAnsi="Times New Roman" w:cs="Times New Roman"/>
          <w:sz w:val="28"/>
          <w:szCs w:val="28"/>
          <w:bdr w:val="none" w:sz="0" w:space="0" w:color="auto" w:frame="1"/>
          <w:lang w:eastAsia="ru-RU" w:bidi="he-IL"/>
        </w:rPr>
        <w:t>призупинити або скасувати</w:t>
      </w:r>
      <w:r w:rsidR="0011266A" w:rsidRPr="002B3C2D">
        <w:rPr>
          <w:rFonts w:ascii="Times New Roman" w:eastAsia="Times New Roman" w:hAnsi="Times New Roman" w:cs="Times New Roman"/>
          <w:sz w:val="28"/>
          <w:szCs w:val="28"/>
          <w:bdr w:val="none" w:sz="0" w:space="0" w:color="auto" w:frame="1"/>
          <w:lang w:eastAsia="ru-RU" w:bidi="he-IL"/>
        </w:rPr>
        <w:t xml:space="preserve"> </w:t>
      </w:r>
      <w:r w:rsidR="002F1004" w:rsidRPr="002B3C2D">
        <w:rPr>
          <w:rFonts w:ascii="Times New Roman" w:eastAsia="Times New Roman" w:hAnsi="Times New Roman" w:cs="Times New Roman"/>
          <w:sz w:val="28"/>
          <w:szCs w:val="28"/>
        </w:rPr>
        <w:t>(а)</w:t>
      </w:r>
      <w:r w:rsidR="0011266A" w:rsidRPr="002B3C2D">
        <w:rPr>
          <w:rFonts w:ascii="Times New Roman" w:eastAsia="Times New Roman" w:hAnsi="Times New Roman" w:cs="Times New Roman"/>
          <w:sz w:val="28"/>
          <w:szCs w:val="28"/>
        </w:rPr>
        <w:t xml:space="preserve"> </w:t>
      </w:r>
      <w:r w:rsidR="002F1004" w:rsidRPr="002B3C2D">
        <w:rPr>
          <w:rFonts w:ascii="Times New Roman" w:eastAsia="Times New Roman" w:hAnsi="Times New Roman" w:cs="Times New Roman"/>
          <w:sz w:val="28"/>
          <w:szCs w:val="28"/>
        </w:rPr>
        <w:t xml:space="preserve">перерозподілити кошти </w:t>
      </w:r>
      <w:r w:rsidR="00CA13E1" w:rsidRPr="002B3C2D">
        <w:rPr>
          <w:rFonts w:ascii="Times New Roman" w:eastAsia="Times New Roman" w:hAnsi="Times New Roman" w:cs="Times New Roman"/>
          <w:sz w:val="28"/>
          <w:szCs w:val="28"/>
        </w:rPr>
        <w:t>Субпроєкт</w:t>
      </w:r>
      <w:r w:rsidR="002F1004" w:rsidRPr="002B3C2D">
        <w:rPr>
          <w:rFonts w:ascii="Times New Roman" w:eastAsia="Times New Roman" w:hAnsi="Times New Roman" w:cs="Times New Roman"/>
          <w:sz w:val="28"/>
          <w:szCs w:val="28"/>
        </w:rPr>
        <w:t xml:space="preserve">у, </w:t>
      </w:r>
      <w:r w:rsidR="005048DE" w:rsidRPr="002B3C2D">
        <w:rPr>
          <w:rFonts w:ascii="Times New Roman" w:eastAsia="Times New Roman" w:hAnsi="Times New Roman" w:cs="Times New Roman"/>
          <w:sz w:val="28"/>
          <w:szCs w:val="28"/>
        </w:rPr>
        <w:t>(</w:t>
      </w:r>
      <w:r w:rsidR="002F1004" w:rsidRPr="002B3C2D">
        <w:rPr>
          <w:rFonts w:ascii="Times New Roman" w:eastAsia="Times New Roman" w:hAnsi="Times New Roman" w:cs="Times New Roman"/>
          <w:sz w:val="28"/>
          <w:szCs w:val="28"/>
        </w:rPr>
        <w:t xml:space="preserve">б) припинити фінансувати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bdr w:val="none" w:sz="0" w:space="0" w:color="auto" w:frame="1"/>
          <w:lang w:eastAsia="ru-RU" w:bidi="he-IL"/>
        </w:rPr>
        <w:t xml:space="preserve"> право останніх отримувати </w:t>
      </w:r>
      <w:r w:rsidR="00F83C7C" w:rsidRPr="002B3C2D">
        <w:rPr>
          <w:rFonts w:ascii="Times New Roman" w:eastAsia="Times New Roman" w:hAnsi="Times New Roman" w:cs="Times New Roman"/>
          <w:sz w:val="28"/>
          <w:szCs w:val="28"/>
          <w:bdr w:val="none" w:sz="0" w:space="0" w:color="auto" w:frame="1"/>
          <w:lang w:eastAsia="ru-RU" w:bidi="he-IL"/>
        </w:rPr>
        <w:t>Частину коштів</w:t>
      </w:r>
      <w:r w:rsidR="004447F1" w:rsidRPr="002B3C2D">
        <w:rPr>
          <w:rFonts w:ascii="Times New Roman" w:eastAsia="Times New Roman" w:hAnsi="Times New Roman" w:cs="Times New Roman"/>
          <w:sz w:val="28"/>
          <w:szCs w:val="28"/>
          <w:bdr w:val="none" w:sz="0" w:space="0" w:color="auto" w:frame="1"/>
          <w:lang w:eastAsia="ru-RU" w:bidi="he-IL"/>
        </w:rPr>
        <w:t xml:space="preserve"> Позики.</w:t>
      </w:r>
    </w:p>
    <w:p w14:paraId="143E406E" w14:textId="77777777" w:rsidR="004447F1" w:rsidRPr="002B3C2D" w:rsidRDefault="00483FA6" w:rsidP="00DB659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9</w:t>
      </w:r>
      <w:r w:rsidR="004447F1" w:rsidRPr="002B3C2D">
        <w:rPr>
          <w:rFonts w:ascii="Times New Roman" w:eastAsia="Times New Roman" w:hAnsi="Times New Roman" w:cs="Times New Roman"/>
          <w:sz w:val="28"/>
          <w:szCs w:val="28"/>
          <w:bdr w:val="none" w:sz="0" w:space="0" w:color="auto" w:frame="1"/>
          <w:lang w:eastAsia="ru-RU" w:bidi="he-IL"/>
        </w:rPr>
        <w:t xml:space="preserve">.1.3. Повністю або частково призупинити або скасувати надання </w:t>
      </w:r>
      <w:r w:rsidR="00F83C7C" w:rsidRPr="002B3C2D">
        <w:rPr>
          <w:rFonts w:ascii="Times New Roman" w:eastAsia="Times New Roman" w:hAnsi="Times New Roman" w:cs="Times New Roman"/>
          <w:sz w:val="28"/>
          <w:szCs w:val="28"/>
          <w:bdr w:val="none" w:sz="0" w:space="0" w:color="auto" w:frame="1"/>
          <w:lang w:eastAsia="ru-RU" w:bidi="he-IL"/>
        </w:rPr>
        <w:t>Частини коштів</w:t>
      </w:r>
      <w:r w:rsidR="005048DE" w:rsidRPr="002B3C2D">
        <w:rPr>
          <w:rFonts w:ascii="Times New Roman" w:eastAsia="Times New Roman" w:hAnsi="Times New Roman" w:cs="Times New Roman"/>
          <w:sz w:val="28"/>
          <w:szCs w:val="28"/>
          <w:bdr w:val="none" w:sz="0" w:space="0" w:color="auto" w:frame="1"/>
          <w:lang w:eastAsia="ru-RU" w:bidi="he-IL"/>
        </w:rPr>
        <w:t xml:space="preserve"> Позики, якщо ЄІБ </w:t>
      </w:r>
      <w:r w:rsidR="00316005" w:rsidRPr="002B3C2D">
        <w:rPr>
          <w:rFonts w:ascii="Times New Roman" w:eastAsia="Times New Roman" w:hAnsi="Times New Roman" w:cs="Times New Roman"/>
          <w:sz w:val="28"/>
          <w:szCs w:val="28"/>
          <w:bdr w:val="none" w:sz="0" w:space="0" w:color="auto" w:frame="1"/>
          <w:lang w:eastAsia="ru-RU" w:bidi="he-IL"/>
        </w:rPr>
        <w:t xml:space="preserve">відповідно </w:t>
      </w:r>
      <w:r w:rsidR="005048DE" w:rsidRPr="002B3C2D">
        <w:rPr>
          <w:rFonts w:ascii="Times New Roman" w:eastAsia="Times New Roman" w:hAnsi="Times New Roman" w:cs="Times New Roman"/>
          <w:sz w:val="28"/>
          <w:szCs w:val="28"/>
          <w:bdr w:val="none" w:sz="0" w:space="0" w:color="auto" w:frame="1"/>
          <w:lang w:eastAsia="ru-RU" w:bidi="he-IL"/>
        </w:rPr>
        <w:t xml:space="preserve">повністю або частково призупинить </w:t>
      </w:r>
      <w:r w:rsidR="004447F1" w:rsidRPr="002B3C2D">
        <w:rPr>
          <w:rFonts w:ascii="Times New Roman" w:eastAsia="Times New Roman" w:hAnsi="Times New Roman" w:cs="Times New Roman"/>
          <w:sz w:val="28"/>
          <w:szCs w:val="28"/>
          <w:bdr w:val="none" w:sz="0" w:space="0" w:color="auto" w:frame="1"/>
          <w:lang w:eastAsia="ru-RU" w:bidi="he-IL"/>
        </w:rPr>
        <w:t xml:space="preserve">або скасує надання </w:t>
      </w:r>
      <w:r w:rsidR="00F83C7C" w:rsidRPr="002B3C2D">
        <w:rPr>
          <w:rFonts w:ascii="Times New Roman" w:eastAsia="Times New Roman" w:hAnsi="Times New Roman" w:cs="Times New Roman"/>
          <w:sz w:val="28"/>
          <w:szCs w:val="28"/>
          <w:bdr w:val="none" w:sz="0" w:space="0" w:color="auto" w:frame="1"/>
          <w:lang w:eastAsia="ru-RU" w:bidi="he-IL"/>
        </w:rPr>
        <w:t>Частину коштів</w:t>
      </w:r>
      <w:r w:rsidR="004447F1" w:rsidRPr="002B3C2D">
        <w:rPr>
          <w:rFonts w:ascii="Times New Roman" w:eastAsia="Times New Roman" w:hAnsi="Times New Roman" w:cs="Times New Roman"/>
          <w:sz w:val="28"/>
          <w:szCs w:val="28"/>
          <w:bdr w:val="none" w:sz="0" w:space="0" w:color="auto" w:frame="1"/>
          <w:lang w:eastAsia="ru-RU" w:bidi="he-IL"/>
        </w:rPr>
        <w:t xml:space="preserve"> Позики (незалежно від причини зазначеного).</w:t>
      </w:r>
    </w:p>
    <w:p w14:paraId="333A6C11" w14:textId="2A56CDB2" w:rsidR="004447F1" w:rsidRPr="002B3C2D" w:rsidRDefault="00483FA6" w:rsidP="00980856">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9</w:t>
      </w:r>
      <w:r w:rsidR="004447F1" w:rsidRPr="002B3C2D">
        <w:rPr>
          <w:rFonts w:ascii="Times New Roman" w:eastAsia="Times New Roman" w:hAnsi="Times New Roman" w:cs="Times New Roman"/>
          <w:sz w:val="28"/>
          <w:szCs w:val="28"/>
        </w:rPr>
        <w:t xml:space="preserve">.1.4. Здійснювати </w:t>
      </w:r>
      <w:r w:rsidR="00CD5A15" w:rsidRPr="002B3C2D">
        <w:rPr>
          <w:rFonts w:ascii="Times New Roman" w:eastAsia="Times New Roman" w:hAnsi="Times New Roman" w:cs="Times New Roman"/>
          <w:sz w:val="28"/>
          <w:szCs w:val="28"/>
        </w:rPr>
        <w:t xml:space="preserve">моніторинг </w:t>
      </w:r>
      <w:r w:rsidR="0079700B" w:rsidRPr="002B3C2D">
        <w:rPr>
          <w:rFonts w:ascii="Times New Roman" w:eastAsia="Times New Roman" w:hAnsi="Times New Roman" w:cs="Times New Roman"/>
          <w:sz w:val="28"/>
          <w:szCs w:val="28"/>
        </w:rPr>
        <w:t>використання</w:t>
      </w:r>
      <w:r w:rsidR="004447F1" w:rsidRPr="002B3C2D">
        <w:rPr>
          <w:rFonts w:ascii="Times New Roman" w:eastAsia="Times New Roman" w:hAnsi="Times New Roman" w:cs="Times New Roman"/>
          <w:sz w:val="28"/>
          <w:szCs w:val="28"/>
        </w:rPr>
        <w:t xml:space="preserve"> Кінцевим бенефіціаром </w:t>
      </w:r>
      <w:r w:rsidR="00F83C7C" w:rsidRPr="002B3C2D">
        <w:rPr>
          <w:rFonts w:ascii="Times New Roman" w:eastAsia="Times New Roman" w:hAnsi="Times New Roman" w:cs="Times New Roman"/>
          <w:sz w:val="28"/>
          <w:szCs w:val="28"/>
        </w:rPr>
        <w:t>Частини коштів</w:t>
      </w:r>
      <w:r w:rsidR="004447F1" w:rsidRPr="002B3C2D">
        <w:rPr>
          <w:rFonts w:ascii="Times New Roman" w:eastAsia="Times New Roman" w:hAnsi="Times New Roman" w:cs="Times New Roman"/>
          <w:sz w:val="28"/>
          <w:szCs w:val="28"/>
        </w:rPr>
        <w:t xml:space="preserve"> Позики шляхом перевірки відповідних документів Кінцевого бенефіціара, які повинні бути надані ним у відповідь на запити Мінфіну, та </w:t>
      </w:r>
      <w:r w:rsidR="0083424E" w:rsidRPr="002B3C2D">
        <w:rPr>
          <w:rFonts w:ascii="Times New Roman" w:eastAsia="Times New Roman" w:hAnsi="Times New Roman" w:cs="Times New Roman"/>
          <w:sz w:val="28"/>
          <w:szCs w:val="28"/>
        </w:rPr>
        <w:br/>
      </w:r>
      <w:r w:rsidR="004447F1" w:rsidRPr="002B3C2D">
        <w:rPr>
          <w:rFonts w:ascii="Times New Roman" w:eastAsia="Times New Roman" w:hAnsi="Times New Roman" w:cs="Times New Roman"/>
          <w:sz w:val="28"/>
          <w:szCs w:val="28"/>
        </w:rPr>
        <w:t xml:space="preserve">шляхом проведення перевірок направленими Мінфіном аудиторами або </w:t>
      </w:r>
      <w:r w:rsidR="00D458E2" w:rsidRPr="002B3C2D">
        <w:rPr>
          <w:rFonts w:ascii="Times New Roman" w:eastAsia="Times New Roman" w:hAnsi="Times New Roman" w:cs="Times New Roman"/>
          <w:sz w:val="28"/>
          <w:szCs w:val="28"/>
        </w:rPr>
        <w:t>представниками служби державного фінансового контролю</w:t>
      </w:r>
      <w:r w:rsidR="004447F1" w:rsidRPr="002B3C2D">
        <w:rPr>
          <w:rFonts w:ascii="Times New Roman" w:eastAsia="Times New Roman" w:hAnsi="Times New Roman" w:cs="Times New Roman"/>
          <w:sz w:val="28"/>
          <w:szCs w:val="28"/>
        </w:rPr>
        <w:t xml:space="preserve"> оригіналів первинної бухгалтерської документації Кінцевого бенефіціара. При цьому </w:t>
      </w:r>
      <w:r w:rsidR="004447F1" w:rsidRPr="002B3C2D">
        <w:rPr>
          <w:rFonts w:ascii="Times New Roman" w:eastAsia="Times New Roman" w:hAnsi="Times New Roman" w:cs="Times New Roman"/>
          <w:sz w:val="28"/>
          <w:szCs w:val="28"/>
        </w:rPr>
        <w:lastRenderedPageBreak/>
        <w:t xml:space="preserve">первинна документація щодо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 повинна зберігатися Кінцевим бенефіціаром</w:t>
      </w:r>
      <w:r w:rsidR="002F1004" w:rsidRPr="002B3C2D">
        <w:rPr>
          <w:rFonts w:ascii="Times New Roman" w:eastAsia="Times New Roman" w:hAnsi="Times New Roman" w:cs="Times New Roman"/>
          <w:sz w:val="28"/>
          <w:szCs w:val="28"/>
        </w:rPr>
        <w:t xml:space="preserve"> </w:t>
      </w:r>
      <w:r w:rsidR="00205AF5" w:rsidRPr="002B3C2D">
        <w:rPr>
          <w:rFonts w:ascii="Times New Roman" w:eastAsia="Times New Roman" w:hAnsi="Times New Roman" w:cs="Times New Roman"/>
          <w:sz w:val="28"/>
          <w:szCs w:val="28"/>
        </w:rPr>
        <w:t xml:space="preserve">принаймні протягом </w:t>
      </w:r>
      <w:r w:rsidR="00592FC9" w:rsidRPr="002B3C2D">
        <w:rPr>
          <w:rFonts w:ascii="Times New Roman" w:eastAsia="Times New Roman" w:hAnsi="Times New Roman" w:cs="Times New Roman"/>
          <w:sz w:val="28"/>
          <w:szCs w:val="28"/>
        </w:rPr>
        <w:t>5 (</w:t>
      </w:r>
      <w:r w:rsidR="00205AF5" w:rsidRPr="002B3C2D">
        <w:rPr>
          <w:rFonts w:ascii="Times New Roman" w:eastAsia="Times New Roman" w:hAnsi="Times New Roman" w:cs="Times New Roman"/>
          <w:sz w:val="28"/>
          <w:szCs w:val="28"/>
        </w:rPr>
        <w:t>п’яти</w:t>
      </w:r>
      <w:r w:rsidR="00592FC9" w:rsidRPr="002B3C2D">
        <w:rPr>
          <w:rFonts w:ascii="Times New Roman" w:eastAsia="Times New Roman" w:hAnsi="Times New Roman" w:cs="Times New Roman"/>
          <w:sz w:val="28"/>
          <w:szCs w:val="28"/>
        </w:rPr>
        <w:t>)</w:t>
      </w:r>
      <w:r w:rsidR="00205AF5" w:rsidRPr="002B3C2D">
        <w:rPr>
          <w:rFonts w:ascii="Times New Roman" w:eastAsia="Times New Roman" w:hAnsi="Times New Roman" w:cs="Times New Roman"/>
          <w:sz w:val="28"/>
          <w:szCs w:val="28"/>
        </w:rPr>
        <w:t xml:space="preserve"> років після отримання ЄІБ звіту про аудит за фінансовий рік, у якому було зроблене останнє отримання Частини коштів Позики, всіх документів (контракти, замовлення, рахунки-фактури, рахунки до сплати тощо), які підтверджують такі витрати, а також інших документів, що стосуються виконання Субпроєкту. </w:t>
      </w:r>
      <w:r w:rsidR="004447F1" w:rsidRPr="002B3C2D">
        <w:rPr>
          <w:rFonts w:ascii="Times New Roman" w:eastAsia="Times New Roman" w:hAnsi="Times New Roman" w:cs="Times New Roman"/>
          <w:sz w:val="28"/>
          <w:szCs w:val="28"/>
        </w:rPr>
        <w:t xml:space="preserve">У разі виявлення фактів нецільового використання </w:t>
      </w:r>
      <w:r w:rsidR="00F83C7C" w:rsidRPr="002B3C2D">
        <w:rPr>
          <w:rFonts w:ascii="Times New Roman" w:eastAsia="Times New Roman" w:hAnsi="Times New Roman" w:cs="Times New Roman"/>
          <w:sz w:val="28"/>
          <w:szCs w:val="28"/>
        </w:rPr>
        <w:t>Частини коштів Позики</w:t>
      </w:r>
      <w:r w:rsidR="004447F1" w:rsidRPr="002B3C2D">
        <w:rPr>
          <w:rFonts w:ascii="Times New Roman" w:eastAsia="Times New Roman" w:hAnsi="Times New Roman" w:cs="Times New Roman"/>
          <w:sz w:val="28"/>
          <w:szCs w:val="28"/>
        </w:rPr>
        <w:t xml:space="preserve"> застосовувати право призупиняти або скасовувати (з подальшим повідомленням ЄІБ) право Кінцевого бенефіціара отримувати </w:t>
      </w:r>
      <w:r w:rsidR="00F83C7C" w:rsidRPr="002B3C2D">
        <w:rPr>
          <w:rFonts w:ascii="Times New Roman" w:eastAsia="Times New Roman" w:hAnsi="Times New Roman" w:cs="Times New Roman"/>
          <w:sz w:val="28"/>
          <w:szCs w:val="28"/>
        </w:rPr>
        <w:t xml:space="preserve">Частину </w:t>
      </w:r>
      <w:r w:rsidR="009A4612" w:rsidRPr="002B3C2D">
        <w:rPr>
          <w:rFonts w:ascii="Times New Roman" w:eastAsia="Times New Roman" w:hAnsi="Times New Roman" w:cs="Times New Roman"/>
          <w:sz w:val="28"/>
          <w:szCs w:val="28"/>
        </w:rPr>
        <w:t xml:space="preserve">кошти </w:t>
      </w:r>
      <w:r w:rsidR="004447F1" w:rsidRPr="002B3C2D">
        <w:rPr>
          <w:rFonts w:ascii="Times New Roman" w:eastAsia="Times New Roman" w:hAnsi="Times New Roman" w:cs="Times New Roman"/>
          <w:sz w:val="28"/>
          <w:szCs w:val="28"/>
        </w:rPr>
        <w:t>Позики.</w:t>
      </w:r>
    </w:p>
    <w:p w14:paraId="6350932D" w14:textId="77777777" w:rsidR="004447F1" w:rsidRPr="002B3C2D" w:rsidRDefault="00483FA6" w:rsidP="00980856">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9</w:t>
      </w:r>
      <w:r w:rsidR="004447F1" w:rsidRPr="002B3C2D">
        <w:rPr>
          <w:rFonts w:ascii="Times New Roman" w:eastAsia="Times New Roman" w:hAnsi="Times New Roman" w:cs="Times New Roman"/>
          <w:sz w:val="28"/>
          <w:szCs w:val="28"/>
        </w:rPr>
        <w:t xml:space="preserve">.1.5. Призупиняти або скасовувати (з подальшим повідомленням ЄІБ) право Кінцевого бенефіціара отримувати </w:t>
      </w:r>
      <w:r w:rsidR="00F83C7C" w:rsidRPr="002B3C2D">
        <w:rPr>
          <w:rFonts w:ascii="Times New Roman" w:eastAsia="Times New Roman" w:hAnsi="Times New Roman" w:cs="Times New Roman"/>
          <w:sz w:val="28"/>
          <w:szCs w:val="28"/>
        </w:rPr>
        <w:t>Частину коштів</w:t>
      </w:r>
      <w:r w:rsidR="004447F1" w:rsidRPr="002B3C2D">
        <w:rPr>
          <w:rFonts w:ascii="Times New Roman" w:eastAsia="Times New Roman" w:hAnsi="Times New Roman" w:cs="Times New Roman"/>
          <w:sz w:val="28"/>
          <w:szCs w:val="28"/>
        </w:rPr>
        <w:t xml:space="preserve"> Позики у разі порушення Кінцевим бенефіціаром своїх обов’язків перед </w:t>
      </w:r>
      <w:r w:rsidR="00A608BE"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Мінфіном, ЄІБ, а також уповноваження Кінцевого бенефіціара</w:t>
      </w:r>
      <w:r w:rsidR="005048DE"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 xml:space="preserve">на будь-який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 та виплату будь-якої Частини </w:t>
      </w:r>
      <w:r w:rsidR="00F83C7C" w:rsidRPr="002B3C2D">
        <w:rPr>
          <w:rFonts w:ascii="Times New Roman" w:eastAsia="Times New Roman" w:hAnsi="Times New Roman" w:cs="Times New Roman"/>
          <w:sz w:val="28"/>
          <w:szCs w:val="28"/>
        </w:rPr>
        <w:t xml:space="preserve">коштів </w:t>
      </w:r>
      <w:r w:rsidR="004447F1" w:rsidRPr="002B3C2D">
        <w:rPr>
          <w:rFonts w:ascii="Times New Roman" w:eastAsia="Times New Roman" w:hAnsi="Times New Roman" w:cs="Times New Roman"/>
          <w:sz w:val="28"/>
          <w:szCs w:val="28"/>
        </w:rPr>
        <w:t>Позики Кінцевому бенефіціару, стосовно якого або управлінськ</w:t>
      </w:r>
      <w:r w:rsidR="004447F1" w:rsidRPr="002B3C2D">
        <w:rPr>
          <w:rFonts w:ascii="Times New Roman" w:eastAsia="Times New Roman" w:hAnsi="Times New Roman" w:cs="Times New Roman"/>
          <w:sz w:val="28"/>
          <w:szCs w:val="28"/>
          <w:bdr w:val="none" w:sz="0" w:space="0" w:color="auto" w:frame="1"/>
          <w:lang w:eastAsia="ru-RU" w:bidi="he-IL"/>
        </w:rPr>
        <w:t>ого персоналу якого ведеться розслідування відповідним органом у зв’язку з будь-якою Забороненою поведінкою</w:t>
      </w:r>
      <w:r w:rsidR="004447F1" w:rsidRPr="002B3C2D">
        <w:rPr>
          <w:rFonts w:ascii="Times New Roman" w:eastAsia="Times New Roman" w:hAnsi="Times New Roman" w:cs="Times New Roman"/>
          <w:sz w:val="28"/>
          <w:szCs w:val="28"/>
        </w:rPr>
        <w:t>.</w:t>
      </w:r>
    </w:p>
    <w:p w14:paraId="252B1EBC" w14:textId="77777777" w:rsidR="004447F1" w:rsidRPr="002B3C2D" w:rsidRDefault="00483FA6" w:rsidP="00980856">
      <w:pPr>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9</w:t>
      </w:r>
      <w:r w:rsidR="004447F1" w:rsidRPr="002B3C2D">
        <w:rPr>
          <w:rFonts w:ascii="Times New Roman" w:eastAsia="Times New Roman" w:hAnsi="Times New Roman" w:cs="Times New Roman"/>
          <w:sz w:val="28"/>
          <w:szCs w:val="28"/>
        </w:rPr>
        <w:t xml:space="preserve">.1.6. У разі порушення Кінцевим бенефіціаром умов цієї Угоди, </w:t>
      </w:r>
      <w:r w:rsidR="004447F1" w:rsidRPr="002B3C2D">
        <w:rPr>
          <w:rFonts w:ascii="Times New Roman" w:eastAsia="Times New Roman" w:hAnsi="Times New Roman" w:cs="Times New Roman"/>
          <w:sz w:val="28"/>
          <w:szCs w:val="28"/>
          <w:lang w:eastAsia="ru-RU"/>
        </w:rPr>
        <w:t>Фінансової угоди,</w:t>
      </w:r>
      <w:r w:rsidR="0065496A" w:rsidRPr="002B3C2D">
        <w:rPr>
          <w:rFonts w:ascii="Times New Roman" w:eastAsia="Times New Roman" w:hAnsi="Times New Roman" w:cs="Times New Roman"/>
          <w:sz w:val="28"/>
          <w:szCs w:val="28"/>
          <w:lang w:eastAsia="ru-RU"/>
        </w:rPr>
        <w:t xml:space="preserve"> </w:t>
      </w:r>
      <w:r w:rsidR="004447F1" w:rsidRPr="002B3C2D">
        <w:rPr>
          <w:rFonts w:ascii="Times New Roman" w:eastAsia="Times New Roman" w:hAnsi="Times New Roman" w:cs="Times New Roman"/>
          <w:sz w:val="28"/>
          <w:szCs w:val="28"/>
        </w:rPr>
        <w:t>застосувати обмежувальні заходи, передбачені цією Угодою, Фінансовою угодою та законодавством.</w:t>
      </w:r>
    </w:p>
    <w:p w14:paraId="0246CFAB" w14:textId="77777777" w:rsidR="006868D0" w:rsidRPr="002B3C2D" w:rsidRDefault="001619D9" w:rsidP="00980856">
      <w:pPr>
        <w:spacing w:after="0" w:line="340" w:lineRule="exact"/>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9.1.7</w:t>
      </w:r>
      <w:r w:rsidR="006868D0" w:rsidRPr="002B3C2D">
        <w:rPr>
          <w:rFonts w:ascii="Times New Roman" w:hAnsi="Times New Roman" w:cs="Times New Roman"/>
          <w:sz w:val="28"/>
          <w:szCs w:val="28"/>
          <w:lang w:eastAsia="ru-RU"/>
        </w:rPr>
        <w:t>. Отримувати звіти, висновки, будь-яку інформацію щодо Субпроєкту. Вимагати надання будь-яких документів, звітів, висновків за цією Угодою та за Фінансовою угодою.</w:t>
      </w:r>
    </w:p>
    <w:p w14:paraId="71997D87" w14:textId="77777777" w:rsidR="00373FF9" w:rsidRPr="002B3C2D" w:rsidRDefault="00373FF9" w:rsidP="00980856">
      <w:pPr>
        <w:spacing w:after="0" w:line="340" w:lineRule="exact"/>
        <w:ind w:firstLine="567"/>
        <w:jc w:val="both"/>
        <w:rPr>
          <w:rFonts w:ascii="Times New Roman" w:hAnsi="Times New Roman" w:cs="Times New Roman"/>
          <w:sz w:val="28"/>
          <w:szCs w:val="28"/>
          <w:lang w:eastAsia="ru-RU"/>
        </w:rPr>
      </w:pPr>
      <w:r w:rsidRPr="002B3C2D">
        <w:rPr>
          <w:rFonts w:ascii="Times New Roman" w:hAnsi="Times New Roman" w:cs="Times New Roman"/>
          <w:sz w:val="28"/>
          <w:szCs w:val="28"/>
          <w:lang w:eastAsia="ru-RU"/>
        </w:rPr>
        <w:t>9.1.8. Погоджувати/не погоджувати платіжні документи на використання Частини коштів Позики для реалізації Субпроєкту відповідно до цієї Угоди.</w:t>
      </w:r>
    </w:p>
    <w:p w14:paraId="28719CE8" w14:textId="77777777" w:rsidR="006868D0" w:rsidRPr="002B3C2D" w:rsidRDefault="006868D0" w:rsidP="00980856">
      <w:pPr>
        <w:spacing w:after="0" w:line="340" w:lineRule="exact"/>
        <w:ind w:firstLine="709"/>
        <w:jc w:val="both"/>
        <w:rPr>
          <w:rFonts w:ascii="Times New Roman" w:eastAsia="Times New Roman" w:hAnsi="Times New Roman" w:cs="Times New Roman"/>
          <w:sz w:val="28"/>
          <w:szCs w:val="28"/>
        </w:rPr>
      </w:pPr>
    </w:p>
    <w:p w14:paraId="299D3A3D" w14:textId="77777777" w:rsidR="004447F1" w:rsidRPr="002B3C2D" w:rsidRDefault="00483FA6" w:rsidP="00980856">
      <w:pPr>
        <w:shd w:val="clear" w:color="auto" w:fill="FFFFFF"/>
        <w:autoSpaceDE w:val="0"/>
        <w:autoSpaceDN w:val="0"/>
        <w:adjustRightInd w:val="0"/>
        <w:spacing w:after="0" w:line="340" w:lineRule="exact"/>
        <w:jc w:val="center"/>
        <w:rPr>
          <w:rFonts w:ascii="Times New Roman" w:eastAsia="Times New Roman" w:hAnsi="Times New Roman" w:cs="Times New Roman"/>
          <w:b/>
          <w:sz w:val="28"/>
          <w:szCs w:val="28"/>
          <w:lang w:eastAsia="ru-RU"/>
        </w:rPr>
      </w:pPr>
      <w:r w:rsidRPr="002B3C2D">
        <w:rPr>
          <w:rFonts w:ascii="Times New Roman" w:eastAsia="Times New Roman" w:hAnsi="Times New Roman" w:cs="Times New Roman"/>
          <w:b/>
          <w:sz w:val="28"/>
          <w:szCs w:val="28"/>
          <w:lang w:eastAsia="ru-RU"/>
        </w:rPr>
        <w:t>Стаття 10</w:t>
      </w:r>
      <w:r w:rsidR="004447F1" w:rsidRPr="002B3C2D">
        <w:rPr>
          <w:rFonts w:ascii="Times New Roman" w:eastAsia="Times New Roman" w:hAnsi="Times New Roman" w:cs="Times New Roman"/>
          <w:b/>
          <w:sz w:val="28"/>
          <w:szCs w:val="28"/>
          <w:lang w:eastAsia="ru-RU"/>
        </w:rPr>
        <w:t xml:space="preserve">: Права </w:t>
      </w:r>
      <w:r w:rsidR="00A608BE" w:rsidRPr="002B3C2D">
        <w:rPr>
          <w:rFonts w:ascii="Times New Roman" w:eastAsia="Times New Roman" w:hAnsi="Times New Roman" w:cs="Times New Roman"/>
          <w:b/>
          <w:sz w:val="28"/>
          <w:szCs w:val="28"/>
        </w:rPr>
        <w:t>Мінінфраструктури</w:t>
      </w:r>
    </w:p>
    <w:p w14:paraId="0FCFF45B" w14:textId="77777777" w:rsidR="004447F1" w:rsidRPr="002B3C2D" w:rsidRDefault="0063061D" w:rsidP="00980856">
      <w:pPr>
        <w:spacing w:after="0" w:line="340" w:lineRule="exact"/>
        <w:ind w:firstLine="567"/>
        <w:jc w:val="both"/>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1</w:t>
      </w:r>
      <w:r w:rsidR="00483FA6" w:rsidRPr="002B3C2D">
        <w:rPr>
          <w:rFonts w:ascii="Times New Roman" w:eastAsia="Times New Roman" w:hAnsi="Times New Roman" w:cs="Times New Roman"/>
          <w:b/>
          <w:sz w:val="28"/>
          <w:szCs w:val="28"/>
        </w:rPr>
        <w:t>0</w:t>
      </w:r>
      <w:r w:rsidR="004447F1" w:rsidRPr="002B3C2D">
        <w:rPr>
          <w:rFonts w:ascii="Times New Roman" w:eastAsia="Times New Roman" w:hAnsi="Times New Roman" w:cs="Times New Roman"/>
          <w:b/>
          <w:sz w:val="28"/>
          <w:szCs w:val="28"/>
        </w:rPr>
        <w:t xml:space="preserve">.1. </w:t>
      </w:r>
      <w:r w:rsidR="00A608BE" w:rsidRPr="002B3C2D">
        <w:rPr>
          <w:rFonts w:ascii="Times New Roman" w:eastAsia="Times New Roman" w:hAnsi="Times New Roman" w:cs="Times New Roman"/>
          <w:b/>
          <w:sz w:val="28"/>
          <w:szCs w:val="28"/>
        </w:rPr>
        <w:t>Мінінфраструктури</w:t>
      </w:r>
      <w:r w:rsidR="004447F1" w:rsidRPr="002B3C2D">
        <w:rPr>
          <w:rFonts w:ascii="Times New Roman" w:eastAsia="Times New Roman" w:hAnsi="Times New Roman" w:cs="Times New Roman"/>
          <w:b/>
          <w:sz w:val="28"/>
          <w:szCs w:val="28"/>
        </w:rPr>
        <w:t xml:space="preserve"> має право:</w:t>
      </w:r>
    </w:p>
    <w:p w14:paraId="37DDF165" w14:textId="77777777" w:rsidR="004447F1" w:rsidRPr="002B3C2D" w:rsidRDefault="0063061D" w:rsidP="00980856">
      <w:pPr>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483FA6"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 xml:space="preserve">.1.1. Вимагати від Кінцевого бенефіціара надання звітів цільового використання </w:t>
      </w:r>
      <w:r w:rsidR="00F83C7C" w:rsidRPr="002B3C2D">
        <w:rPr>
          <w:rFonts w:ascii="Times New Roman" w:eastAsia="Times New Roman" w:hAnsi="Times New Roman" w:cs="Times New Roman"/>
          <w:sz w:val="28"/>
          <w:szCs w:val="28"/>
        </w:rPr>
        <w:t>Частини коштів</w:t>
      </w:r>
      <w:r w:rsidR="004447F1" w:rsidRPr="002B3C2D">
        <w:rPr>
          <w:rFonts w:ascii="Times New Roman" w:eastAsia="Times New Roman" w:hAnsi="Times New Roman" w:cs="Times New Roman"/>
          <w:sz w:val="28"/>
          <w:szCs w:val="28"/>
        </w:rPr>
        <w:t xml:space="preserve"> Позики, а також документів, що підтверджують достовірність наведених у цих звітах відомостей.</w:t>
      </w:r>
    </w:p>
    <w:p w14:paraId="58827B38" w14:textId="5F1DFCCE" w:rsidR="004447F1" w:rsidRPr="002B3C2D" w:rsidRDefault="0063061D" w:rsidP="00980856">
      <w:pPr>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483FA6"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 xml:space="preserve">.1.2. Погоджувати/не погоджувати платіжні документи на використання </w:t>
      </w:r>
      <w:r w:rsidR="00F83C7C" w:rsidRPr="002B3C2D">
        <w:rPr>
          <w:rFonts w:ascii="Times New Roman" w:eastAsia="Times New Roman" w:hAnsi="Times New Roman" w:cs="Times New Roman"/>
          <w:sz w:val="28"/>
          <w:szCs w:val="28"/>
        </w:rPr>
        <w:t>Частини коштів</w:t>
      </w:r>
      <w:r w:rsidR="004447F1" w:rsidRPr="002B3C2D">
        <w:rPr>
          <w:rFonts w:ascii="Times New Roman" w:eastAsia="Times New Roman" w:hAnsi="Times New Roman" w:cs="Times New Roman"/>
          <w:sz w:val="28"/>
          <w:szCs w:val="28"/>
        </w:rPr>
        <w:t xml:space="preserve"> Позики для реалізації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w:t>
      </w:r>
      <w:r w:rsidR="002F1004"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відповідно до цієї Угоди</w:t>
      </w:r>
      <w:r w:rsidR="00D26CFB" w:rsidRPr="002B3C2D">
        <w:rPr>
          <w:rFonts w:ascii="Times New Roman" w:eastAsia="Times New Roman" w:hAnsi="Times New Roman" w:cs="Times New Roman"/>
          <w:sz w:val="28"/>
          <w:szCs w:val="28"/>
        </w:rPr>
        <w:t>.</w:t>
      </w:r>
    </w:p>
    <w:p w14:paraId="20BDF0C8" w14:textId="77777777" w:rsidR="004447F1" w:rsidRPr="002B3C2D" w:rsidRDefault="0063061D" w:rsidP="00980856">
      <w:pPr>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483FA6"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.1.3.</w:t>
      </w:r>
      <w:r w:rsidR="005048DE"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Здійснювати прямий та/або непрямий контроль (нагляд, моніторинг, аудит тощо) за</w:t>
      </w:r>
      <w:r w:rsidR="00CC35B1" w:rsidRPr="002B3C2D">
        <w:rPr>
          <w:rFonts w:ascii="Times New Roman" w:eastAsia="Times New Roman" w:hAnsi="Times New Roman" w:cs="Times New Roman"/>
          <w:sz w:val="28"/>
          <w:szCs w:val="28"/>
        </w:rPr>
        <w:t xml:space="preserve"> цільовим</w:t>
      </w:r>
      <w:r w:rsidR="004447F1" w:rsidRPr="002B3C2D">
        <w:rPr>
          <w:rFonts w:ascii="Times New Roman" w:eastAsia="Times New Roman" w:hAnsi="Times New Roman" w:cs="Times New Roman"/>
          <w:sz w:val="28"/>
          <w:szCs w:val="28"/>
        </w:rPr>
        <w:t xml:space="preserve"> використанням </w:t>
      </w:r>
      <w:r w:rsidR="00F83C7C" w:rsidRPr="002B3C2D">
        <w:rPr>
          <w:rFonts w:ascii="Times New Roman" w:eastAsia="Times New Roman" w:hAnsi="Times New Roman" w:cs="Times New Roman"/>
          <w:sz w:val="28"/>
          <w:szCs w:val="28"/>
        </w:rPr>
        <w:t>Частини коштів</w:t>
      </w:r>
      <w:r w:rsidR="004447F1" w:rsidRPr="002B3C2D">
        <w:rPr>
          <w:rFonts w:ascii="Times New Roman" w:eastAsia="Times New Roman" w:hAnsi="Times New Roman" w:cs="Times New Roman"/>
          <w:sz w:val="28"/>
          <w:szCs w:val="28"/>
        </w:rPr>
        <w:t xml:space="preserve"> Позики та реалізацією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у. З цією метою: направляти спеціалістів, консультантів, аудиторів, залучати</w:t>
      </w:r>
      <w:r w:rsidR="005048DE" w:rsidRPr="002B3C2D">
        <w:rPr>
          <w:rFonts w:ascii="Times New Roman" w:eastAsia="Times New Roman" w:hAnsi="Times New Roman" w:cs="Times New Roman"/>
          <w:sz w:val="28"/>
          <w:szCs w:val="28"/>
        </w:rPr>
        <w:t xml:space="preserve"> </w:t>
      </w:r>
      <w:r w:rsidR="004447F1" w:rsidRPr="002B3C2D">
        <w:rPr>
          <w:rFonts w:ascii="Times New Roman" w:eastAsia="Times New Roman" w:hAnsi="Times New Roman" w:cs="Times New Roman"/>
          <w:sz w:val="28"/>
          <w:szCs w:val="28"/>
        </w:rPr>
        <w:t xml:space="preserve">(інформувати, запитувати тощо) представників </w:t>
      </w:r>
      <w:r w:rsidR="00CC35B1" w:rsidRPr="002B3C2D">
        <w:rPr>
          <w:rFonts w:ascii="Times New Roman" w:eastAsia="Times New Roman" w:hAnsi="Times New Roman" w:cs="Times New Roman"/>
          <w:sz w:val="28"/>
          <w:szCs w:val="28"/>
        </w:rPr>
        <w:t>органів державного контролю</w:t>
      </w:r>
      <w:r w:rsidR="004447F1" w:rsidRPr="002B3C2D">
        <w:rPr>
          <w:rFonts w:ascii="Times New Roman" w:eastAsia="Times New Roman" w:hAnsi="Times New Roman" w:cs="Times New Roman"/>
          <w:sz w:val="28"/>
          <w:szCs w:val="28"/>
        </w:rPr>
        <w:t xml:space="preserve"> для проведення перевірки діяльності Кінцевого бенефіціара, пов’язаної з реалізацією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відвідувати об’єкти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запитувати та отримувати будь-яку інформацію та документи, пов’язані із реалізацією </w:t>
      </w:r>
      <w:r w:rsidR="00CA13E1" w:rsidRPr="002B3C2D">
        <w:rPr>
          <w:rFonts w:ascii="Times New Roman" w:eastAsia="Times New Roman" w:hAnsi="Times New Roman" w:cs="Times New Roman"/>
          <w:sz w:val="28"/>
          <w:szCs w:val="28"/>
        </w:rPr>
        <w:t>Субпроєкт</w:t>
      </w:r>
      <w:r w:rsidR="004447F1" w:rsidRPr="002B3C2D">
        <w:rPr>
          <w:rFonts w:ascii="Times New Roman" w:eastAsia="Times New Roman" w:hAnsi="Times New Roman" w:cs="Times New Roman"/>
          <w:sz w:val="28"/>
          <w:szCs w:val="28"/>
        </w:rPr>
        <w:t xml:space="preserve">у. </w:t>
      </w:r>
    </w:p>
    <w:p w14:paraId="31CAEF8A" w14:textId="77777777" w:rsidR="004447F1" w:rsidRPr="002B3C2D" w:rsidRDefault="0063061D" w:rsidP="00980856">
      <w:pPr>
        <w:spacing w:after="0" w:line="34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483FA6"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 xml:space="preserve">.1.4. Запитувати у </w:t>
      </w:r>
      <w:r w:rsidR="00337262" w:rsidRPr="002B3C2D">
        <w:rPr>
          <w:rFonts w:ascii="Times New Roman" w:eastAsia="Times New Roman" w:hAnsi="Times New Roman" w:cs="Times New Roman"/>
          <w:sz w:val="28"/>
          <w:szCs w:val="28"/>
        </w:rPr>
        <w:t>Мінфіну, Кінцевого бенефіціара інформацію,</w:t>
      </w:r>
      <w:r w:rsidR="004447F1" w:rsidRPr="002B3C2D">
        <w:rPr>
          <w:rFonts w:ascii="Times New Roman" w:eastAsia="Times New Roman" w:hAnsi="Times New Roman" w:cs="Times New Roman"/>
          <w:sz w:val="28"/>
          <w:szCs w:val="28"/>
        </w:rPr>
        <w:t xml:space="preserve"> необхідну йому для виконання своїх обов'язків згідно з цією Угодою та </w:t>
      </w:r>
      <w:r w:rsidR="004447F1" w:rsidRPr="002B3C2D">
        <w:rPr>
          <w:rFonts w:ascii="Times New Roman" w:eastAsia="Times New Roman" w:hAnsi="Times New Roman" w:cs="Times New Roman"/>
          <w:sz w:val="28"/>
          <w:szCs w:val="28"/>
          <w:lang w:eastAsia="ru-RU"/>
        </w:rPr>
        <w:t>Фінансовою угодою.</w:t>
      </w:r>
    </w:p>
    <w:p w14:paraId="51545487" w14:textId="77777777" w:rsidR="004447F1" w:rsidRPr="002B3C2D" w:rsidRDefault="0063061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lastRenderedPageBreak/>
        <w:t>1</w:t>
      </w:r>
      <w:r w:rsidR="00483FA6" w:rsidRPr="002B3C2D">
        <w:rPr>
          <w:rFonts w:ascii="Times New Roman" w:eastAsia="Times New Roman" w:hAnsi="Times New Roman" w:cs="Times New Roman"/>
          <w:sz w:val="28"/>
          <w:szCs w:val="28"/>
        </w:rPr>
        <w:t>0</w:t>
      </w:r>
      <w:r w:rsidR="004447F1" w:rsidRPr="002B3C2D">
        <w:rPr>
          <w:rFonts w:ascii="Times New Roman" w:eastAsia="Times New Roman" w:hAnsi="Times New Roman" w:cs="Times New Roman"/>
          <w:sz w:val="28"/>
          <w:szCs w:val="28"/>
        </w:rPr>
        <w:t>.1.5. Вимагати від Кінцевого бенефіціара:</w:t>
      </w:r>
    </w:p>
    <w:p w14:paraId="2B3B9F41" w14:textId="77777777" w:rsidR="004447F1" w:rsidRPr="002B3C2D" w:rsidRDefault="00F7329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(а)</w:t>
      </w:r>
      <w:r w:rsidR="004447F1" w:rsidRPr="002B3C2D">
        <w:rPr>
          <w:rFonts w:ascii="Times New Roman" w:eastAsia="Times New Roman" w:hAnsi="Times New Roman" w:cs="Times New Roman"/>
          <w:sz w:val="28"/>
          <w:szCs w:val="28"/>
        </w:rPr>
        <w:t xml:space="preserve"> виконання всіх заходів, спрямованих на досягнення цілей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rPr>
        <w:t>;</w:t>
      </w:r>
    </w:p>
    <w:p w14:paraId="29593CC8" w14:textId="77777777" w:rsidR="004447F1" w:rsidRPr="002B3C2D" w:rsidRDefault="00F7329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(б) </w:t>
      </w:r>
      <w:r w:rsidR="004447F1" w:rsidRPr="002B3C2D">
        <w:rPr>
          <w:rFonts w:ascii="Times New Roman" w:eastAsia="Times New Roman" w:hAnsi="Times New Roman" w:cs="Times New Roman"/>
          <w:sz w:val="28"/>
          <w:szCs w:val="28"/>
        </w:rPr>
        <w:t xml:space="preserve">дотримання всіх процедур затверджених та схвалених ЄІБ, актів </w:t>
      </w:r>
      <w:r w:rsidR="00F731F5"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xml:space="preserve">, Мінфіну щодо реалізації </w:t>
      </w:r>
      <w:r w:rsidR="004447F1" w:rsidRPr="002B3C2D">
        <w:rPr>
          <w:rFonts w:ascii="Times New Roman" w:eastAsia="Times New Roman" w:hAnsi="Times New Roman" w:cs="Times New Roman"/>
          <w:sz w:val="28"/>
          <w:szCs w:val="28"/>
          <w:lang w:eastAsia="ru-RU"/>
        </w:rPr>
        <w:t>Фінансової угоди</w:t>
      </w:r>
      <w:r w:rsidR="004447F1" w:rsidRPr="002B3C2D">
        <w:rPr>
          <w:rFonts w:ascii="Times New Roman" w:eastAsia="Times New Roman" w:hAnsi="Times New Roman" w:cs="Times New Roman"/>
          <w:sz w:val="28"/>
          <w:szCs w:val="28"/>
        </w:rPr>
        <w:t>;</w:t>
      </w:r>
    </w:p>
    <w:p w14:paraId="5F7D9906" w14:textId="77777777" w:rsidR="004447F1" w:rsidRPr="002B3C2D" w:rsidRDefault="00F7329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(в)</w:t>
      </w:r>
      <w:r w:rsidR="004447F1" w:rsidRPr="002B3C2D">
        <w:rPr>
          <w:rFonts w:ascii="Times New Roman" w:eastAsia="Times New Roman" w:hAnsi="Times New Roman" w:cs="Times New Roman"/>
          <w:sz w:val="28"/>
          <w:szCs w:val="28"/>
        </w:rPr>
        <w:t xml:space="preserve"> надання необхідних документів та інформації;</w:t>
      </w:r>
    </w:p>
    <w:p w14:paraId="7064693F" w14:textId="77777777" w:rsidR="004447F1" w:rsidRPr="002B3C2D" w:rsidRDefault="00F7329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(г)</w:t>
      </w:r>
      <w:r w:rsidR="004447F1" w:rsidRPr="002B3C2D">
        <w:rPr>
          <w:rFonts w:ascii="Times New Roman" w:eastAsia="Times New Roman" w:hAnsi="Times New Roman" w:cs="Times New Roman"/>
          <w:sz w:val="28"/>
          <w:szCs w:val="28"/>
        </w:rPr>
        <w:t xml:space="preserve"> реагування на запити </w:t>
      </w:r>
      <w:r w:rsidR="00F731F5" w:rsidRPr="002B3C2D">
        <w:rPr>
          <w:rFonts w:ascii="Times New Roman" w:eastAsia="Times New Roman" w:hAnsi="Times New Roman" w:cs="Times New Roman"/>
          <w:sz w:val="28"/>
          <w:szCs w:val="28"/>
        </w:rPr>
        <w:t>Мінінфраструктури</w:t>
      </w:r>
      <w:r w:rsidR="004447F1" w:rsidRPr="002B3C2D">
        <w:rPr>
          <w:rFonts w:ascii="Times New Roman" w:eastAsia="Times New Roman" w:hAnsi="Times New Roman" w:cs="Times New Roman"/>
          <w:sz w:val="28"/>
          <w:szCs w:val="28"/>
        </w:rPr>
        <w:t>, Мінфіну;</w:t>
      </w:r>
    </w:p>
    <w:p w14:paraId="57268F92" w14:textId="1C784E31" w:rsidR="004447F1" w:rsidRPr="002B3C2D" w:rsidRDefault="00F7329D"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(ґ)</w:t>
      </w:r>
      <w:r w:rsidR="004447F1" w:rsidRPr="002B3C2D">
        <w:rPr>
          <w:rFonts w:ascii="Times New Roman" w:eastAsia="Times New Roman" w:hAnsi="Times New Roman" w:cs="Times New Roman"/>
          <w:sz w:val="28"/>
          <w:szCs w:val="28"/>
        </w:rPr>
        <w:t xml:space="preserve"> надання необхідних уповноважень для реалізації своїх зобов’язань, в тому числі доступів до будівельних майданчиків, документів тощо</w:t>
      </w:r>
      <w:r w:rsidR="00D0338A" w:rsidRPr="002B3C2D">
        <w:rPr>
          <w:rFonts w:ascii="Times New Roman" w:eastAsia="Times New Roman" w:hAnsi="Times New Roman" w:cs="Times New Roman"/>
          <w:sz w:val="28"/>
          <w:szCs w:val="28"/>
        </w:rPr>
        <w:t>;</w:t>
      </w:r>
    </w:p>
    <w:p w14:paraId="7D5EAD46" w14:textId="77777777" w:rsidR="00E97519" w:rsidRPr="002B3C2D" w:rsidRDefault="005D3A83"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rPr>
        <w:t xml:space="preserve">(д) </w:t>
      </w:r>
      <w:r w:rsidR="00E97519" w:rsidRPr="002B3C2D">
        <w:rPr>
          <w:rFonts w:ascii="Times New Roman" w:eastAsia="Times New Roman" w:hAnsi="Times New Roman" w:cs="Times New Roman"/>
          <w:sz w:val="28"/>
          <w:szCs w:val="28"/>
          <w:lang w:eastAsia="ru-RU"/>
        </w:rPr>
        <w:t>повернення Частини</w:t>
      </w:r>
      <w:r w:rsidRPr="002B3C2D">
        <w:rPr>
          <w:rFonts w:ascii="Times New Roman" w:eastAsia="Times New Roman" w:hAnsi="Times New Roman" w:cs="Times New Roman"/>
          <w:sz w:val="28"/>
          <w:szCs w:val="28"/>
          <w:lang w:eastAsia="ru-RU"/>
        </w:rPr>
        <w:t xml:space="preserve"> коштів Позики у разі невиконання Кінцевим бенефіціаром зобов’язання щодо введення в експлуатацію закінченого будівництвом об'єкта у встановлені договірні строки.</w:t>
      </w:r>
    </w:p>
    <w:p w14:paraId="342A6372" w14:textId="77777777" w:rsidR="00E97519" w:rsidRPr="002B3C2D" w:rsidRDefault="005D3A83"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bdr w:val="none" w:sz="0" w:space="0" w:color="auto" w:frame="1"/>
          <w:lang w:eastAsia="ru-RU" w:bidi="he-IL"/>
        </w:rPr>
        <w:t>10.1.</w:t>
      </w:r>
      <w:r w:rsidR="00C5068A" w:rsidRPr="002B3C2D">
        <w:rPr>
          <w:rFonts w:ascii="Times New Roman" w:eastAsia="Times New Roman" w:hAnsi="Times New Roman" w:cs="Times New Roman"/>
          <w:sz w:val="28"/>
          <w:szCs w:val="28"/>
          <w:bdr w:val="none" w:sz="0" w:space="0" w:color="auto" w:frame="1"/>
          <w:lang w:eastAsia="ru-RU" w:bidi="he-IL"/>
        </w:rPr>
        <w:t>6</w:t>
      </w:r>
      <w:r w:rsidRPr="002B3C2D">
        <w:rPr>
          <w:rFonts w:ascii="Times New Roman" w:eastAsia="Times New Roman" w:hAnsi="Times New Roman" w:cs="Times New Roman"/>
          <w:sz w:val="28"/>
          <w:szCs w:val="28"/>
          <w:bdr w:val="none" w:sz="0" w:space="0" w:color="auto" w:frame="1"/>
          <w:lang w:eastAsia="ru-RU" w:bidi="he-IL"/>
        </w:rPr>
        <w:t>.</w:t>
      </w:r>
      <w:r w:rsidR="00E97519" w:rsidRPr="002B3C2D">
        <w:rPr>
          <w:rFonts w:ascii="Times New Roman" w:eastAsia="Times New Roman" w:hAnsi="Times New Roman" w:cs="Times New Roman"/>
          <w:sz w:val="28"/>
          <w:szCs w:val="28"/>
          <w:bdr w:val="none" w:sz="0" w:space="0" w:color="auto" w:frame="1"/>
          <w:lang w:eastAsia="ru-RU" w:bidi="he-IL"/>
        </w:rPr>
        <w:t xml:space="preserve"> </w:t>
      </w:r>
      <w:r w:rsidR="00F731F5" w:rsidRPr="002B3C2D">
        <w:rPr>
          <w:rFonts w:ascii="Times New Roman" w:eastAsia="Times New Roman" w:hAnsi="Times New Roman" w:cs="Times New Roman"/>
          <w:sz w:val="28"/>
          <w:szCs w:val="28"/>
        </w:rPr>
        <w:t>Мінінфраструктури</w:t>
      </w:r>
      <w:r w:rsidR="003C6AF6" w:rsidRPr="002B3C2D">
        <w:rPr>
          <w:rFonts w:ascii="Times New Roman" w:eastAsia="Times New Roman" w:hAnsi="Times New Roman" w:cs="Times New Roman"/>
          <w:sz w:val="28"/>
          <w:szCs w:val="28"/>
          <w:lang w:eastAsia="ru-RU"/>
        </w:rPr>
        <w:t xml:space="preserve"> може бути виключено з реалізації в рамках </w:t>
      </w:r>
      <w:r w:rsidR="00724D14" w:rsidRPr="002B3C2D">
        <w:rPr>
          <w:rFonts w:ascii="Times New Roman" w:eastAsia="Times New Roman" w:hAnsi="Times New Roman" w:cs="Times New Roman"/>
          <w:sz w:val="28"/>
          <w:szCs w:val="28"/>
          <w:lang w:eastAsia="ru-RU"/>
        </w:rPr>
        <w:t>Проєкту</w:t>
      </w:r>
      <w:r w:rsidRPr="002B3C2D">
        <w:rPr>
          <w:rFonts w:ascii="Times New Roman" w:eastAsia="Times New Roman" w:hAnsi="Times New Roman" w:cs="Times New Roman"/>
          <w:sz w:val="28"/>
          <w:szCs w:val="28"/>
          <w:bdr w:val="none" w:sz="0" w:space="0" w:color="auto" w:frame="1"/>
          <w:lang w:eastAsia="ru-RU" w:bidi="he-IL"/>
        </w:rPr>
        <w:t xml:space="preserve"> Субпроєкт у</w:t>
      </w:r>
      <w:r w:rsidR="00E97519" w:rsidRPr="002B3C2D">
        <w:rPr>
          <w:rFonts w:ascii="Times New Roman" w:eastAsia="Times New Roman" w:hAnsi="Times New Roman" w:cs="Times New Roman"/>
          <w:sz w:val="28"/>
          <w:szCs w:val="28"/>
          <w:bdr w:val="none" w:sz="0" w:space="0" w:color="auto" w:frame="1"/>
          <w:lang w:eastAsia="ru-RU" w:bidi="he-IL"/>
        </w:rPr>
        <w:t xml:space="preserve"> разі невиконання Кінцевим бенефіціаром зобов’язання щодо укладання договору про закупівлю робіт </w:t>
      </w:r>
      <w:r w:rsidR="00E97519" w:rsidRPr="002B3C2D">
        <w:rPr>
          <w:rFonts w:ascii="Times New Roman" w:eastAsia="Times New Roman" w:hAnsi="Times New Roman" w:cs="Times New Roman"/>
          <w:sz w:val="28"/>
          <w:szCs w:val="28"/>
          <w:lang w:eastAsia="ru-RU"/>
        </w:rPr>
        <w:t xml:space="preserve">для реалізації Субпроєкту протягом одного року з моменту </w:t>
      </w:r>
      <w:r w:rsidR="00E97519" w:rsidRPr="002B3C2D">
        <w:rPr>
          <w:rFonts w:ascii="Times New Roman" w:hAnsi="Times New Roman" w:cs="Times New Roman"/>
          <w:sz w:val="28"/>
          <w:szCs w:val="28"/>
        </w:rPr>
        <w:t>виділення коштів для фінансування Субпроєкту</w:t>
      </w:r>
      <w:r w:rsidR="00E97519" w:rsidRPr="002B3C2D">
        <w:rPr>
          <w:rFonts w:ascii="Times New Roman" w:eastAsia="Times New Roman" w:hAnsi="Times New Roman" w:cs="Times New Roman"/>
          <w:sz w:val="28"/>
          <w:szCs w:val="28"/>
          <w:lang w:eastAsia="ru-RU"/>
        </w:rPr>
        <w:t>.</w:t>
      </w:r>
    </w:p>
    <w:p w14:paraId="5935E08F" w14:textId="77777777" w:rsidR="00783E5E" w:rsidRPr="002B3C2D" w:rsidRDefault="00783E5E" w:rsidP="00980856">
      <w:pPr>
        <w:spacing w:after="0" w:line="320" w:lineRule="exact"/>
        <w:ind w:firstLine="709"/>
        <w:rPr>
          <w:rFonts w:ascii="Times New Roman" w:eastAsia="Times New Roman" w:hAnsi="Times New Roman" w:cs="Times New Roman"/>
          <w:b/>
          <w:sz w:val="28"/>
          <w:szCs w:val="28"/>
        </w:rPr>
      </w:pPr>
    </w:p>
    <w:p w14:paraId="02F4A71E" w14:textId="77777777" w:rsidR="006457DD" w:rsidRPr="002B3C2D" w:rsidRDefault="000A4C5A" w:rsidP="00DB6593">
      <w:pPr>
        <w:spacing w:after="0" w:line="320" w:lineRule="exact"/>
        <w:ind w:firstLine="709"/>
        <w:jc w:val="center"/>
        <w:rPr>
          <w:rFonts w:ascii="Times New Roman" w:hAnsi="Times New Roman" w:cs="Times New Roman"/>
          <w:b/>
          <w:sz w:val="28"/>
          <w:szCs w:val="28"/>
        </w:rPr>
      </w:pPr>
      <w:r w:rsidRPr="002B3C2D">
        <w:rPr>
          <w:rFonts w:ascii="Times New Roman" w:hAnsi="Times New Roman" w:cs="Times New Roman"/>
          <w:b/>
          <w:sz w:val="28"/>
          <w:szCs w:val="28"/>
        </w:rPr>
        <w:t>Стаття 1</w:t>
      </w:r>
      <w:r w:rsidR="00483FA6" w:rsidRPr="002B3C2D">
        <w:rPr>
          <w:rFonts w:ascii="Times New Roman" w:hAnsi="Times New Roman" w:cs="Times New Roman"/>
          <w:b/>
          <w:sz w:val="28"/>
          <w:szCs w:val="28"/>
        </w:rPr>
        <w:t>1</w:t>
      </w:r>
      <w:r w:rsidR="0063061D" w:rsidRPr="002B3C2D">
        <w:rPr>
          <w:rFonts w:ascii="Times New Roman" w:hAnsi="Times New Roman" w:cs="Times New Roman"/>
          <w:b/>
          <w:sz w:val="28"/>
          <w:szCs w:val="28"/>
        </w:rPr>
        <w:t>: Права</w:t>
      </w:r>
      <w:r w:rsidR="002023C8" w:rsidRPr="002B3C2D">
        <w:rPr>
          <w:rFonts w:ascii="Times New Roman" w:hAnsi="Times New Roman" w:cs="Times New Roman"/>
          <w:sz w:val="28"/>
          <w:szCs w:val="28"/>
          <w:shd w:val="clear" w:color="auto" w:fill="FFFFFF"/>
        </w:rPr>
        <w:t xml:space="preserve"> </w:t>
      </w:r>
      <w:r w:rsidR="009A4612" w:rsidRPr="002B3C2D">
        <w:rPr>
          <w:rFonts w:ascii="Times New Roman" w:hAnsi="Times New Roman" w:cs="Times New Roman"/>
          <w:b/>
          <w:sz w:val="28"/>
          <w:szCs w:val="28"/>
          <w:shd w:val="clear" w:color="auto" w:fill="FFFFFF"/>
        </w:rPr>
        <w:t xml:space="preserve">Власника об’єкта </w:t>
      </w:r>
    </w:p>
    <w:p w14:paraId="7EBBE337" w14:textId="4E5C8218" w:rsidR="000A4C5A" w:rsidRPr="002B3C2D" w:rsidRDefault="000A4C5A" w:rsidP="00980856">
      <w:pPr>
        <w:spacing w:after="0" w:line="320" w:lineRule="exact"/>
        <w:ind w:firstLine="709"/>
        <w:jc w:val="both"/>
        <w:rPr>
          <w:rFonts w:ascii="Times New Roman" w:hAnsi="Times New Roman" w:cs="Times New Roman"/>
          <w:b/>
          <w:sz w:val="28"/>
          <w:szCs w:val="28"/>
        </w:rPr>
      </w:pPr>
      <w:r w:rsidRPr="002B3C2D">
        <w:rPr>
          <w:rFonts w:ascii="Times New Roman" w:hAnsi="Times New Roman" w:cs="Times New Roman"/>
          <w:b/>
          <w:sz w:val="28"/>
          <w:szCs w:val="28"/>
        </w:rPr>
        <w:t>1</w:t>
      </w:r>
      <w:r w:rsidR="00483FA6" w:rsidRPr="002B3C2D">
        <w:rPr>
          <w:rFonts w:ascii="Times New Roman" w:hAnsi="Times New Roman" w:cs="Times New Roman"/>
          <w:b/>
          <w:sz w:val="28"/>
          <w:szCs w:val="28"/>
        </w:rPr>
        <w:t>1</w:t>
      </w:r>
      <w:r w:rsidR="0063061D" w:rsidRPr="002B3C2D">
        <w:rPr>
          <w:rFonts w:ascii="Times New Roman" w:hAnsi="Times New Roman" w:cs="Times New Roman"/>
          <w:b/>
          <w:sz w:val="28"/>
          <w:szCs w:val="28"/>
        </w:rPr>
        <w:t xml:space="preserve">.1. </w:t>
      </w:r>
      <w:r w:rsidR="009A4612" w:rsidRPr="002B3C2D">
        <w:rPr>
          <w:rFonts w:ascii="Times New Roman" w:hAnsi="Times New Roman" w:cs="Times New Roman"/>
          <w:b/>
          <w:sz w:val="28"/>
          <w:szCs w:val="28"/>
        </w:rPr>
        <w:t>В</w:t>
      </w:r>
      <w:r w:rsidR="007B256B" w:rsidRPr="002B3C2D">
        <w:rPr>
          <w:rFonts w:ascii="Times New Roman" w:hAnsi="Times New Roman" w:cs="Times New Roman"/>
          <w:b/>
          <w:sz w:val="28"/>
          <w:szCs w:val="28"/>
        </w:rPr>
        <w:t xml:space="preserve">ласник </w:t>
      </w:r>
      <w:r w:rsidR="00556C41" w:rsidRPr="002B3C2D">
        <w:rPr>
          <w:rFonts w:ascii="Times New Roman" w:hAnsi="Times New Roman" w:cs="Times New Roman"/>
          <w:b/>
          <w:sz w:val="28"/>
          <w:szCs w:val="28"/>
        </w:rPr>
        <w:t>об’єкта</w:t>
      </w:r>
      <w:r w:rsidR="0063061D" w:rsidRPr="002B3C2D">
        <w:rPr>
          <w:rFonts w:ascii="Times New Roman" w:hAnsi="Times New Roman" w:cs="Times New Roman"/>
          <w:b/>
          <w:sz w:val="28"/>
          <w:szCs w:val="28"/>
        </w:rPr>
        <w:t xml:space="preserve"> має право: </w:t>
      </w:r>
    </w:p>
    <w:p w14:paraId="0908B377" w14:textId="77777777" w:rsidR="000A4C5A" w:rsidRPr="002B3C2D" w:rsidRDefault="000A4C5A" w:rsidP="00980856">
      <w:pPr>
        <w:spacing w:after="0" w:line="320" w:lineRule="exact"/>
        <w:ind w:firstLine="709"/>
        <w:jc w:val="both"/>
        <w:rPr>
          <w:rFonts w:ascii="Times New Roman" w:hAnsi="Times New Roman" w:cs="Times New Roman"/>
          <w:sz w:val="28"/>
          <w:szCs w:val="28"/>
        </w:rPr>
      </w:pPr>
      <w:r w:rsidRPr="002B3C2D">
        <w:rPr>
          <w:rFonts w:ascii="Times New Roman" w:hAnsi="Times New Roman" w:cs="Times New Roman"/>
          <w:sz w:val="28"/>
          <w:szCs w:val="28"/>
        </w:rPr>
        <w:t>1</w:t>
      </w:r>
      <w:r w:rsidR="00483FA6" w:rsidRPr="002B3C2D">
        <w:rPr>
          <w:rFonts w:ascii="Times New Roman" w:hAnsi="Times New Roman" w:cs="Times New Roman"/>
          <w:sz w:val="28"/>
          <w:szCs w:val="28"/>
        </w:rPr>
        <w:t>1</w:t>
      </w:r>
      <w:r w:rsidR="0063061D" w:rsidRPr="002B3C2D">
        <w:rPr>
          <w:rFonts w:ascii="Times New Roman" w:hAnsi="Times New Roman" w:cs="Times New Roman"/>
          <w:sz w:val="28"/>
          <w:szCs w:val="28"/>
        </w:rPr>
        <w:t>.1.1. Запитувати у Мінфін</w:t>
      </w:r>
      <w:r w:rsidR="005D7118" w:rsidRPr="002B3C2D">
        <w:rPr>
          <w:rFonts w:ascii="Times New Roman" w:hAnsi="Times New Roman" w:cs="Times New Roman"/>
          <w:sz w:val="28"/>
          <w:szCs w:val="28"/>
        </w:rPr>
        <w:t>у</w:t>
      </w:r>
      <w:r w:rsidR="0063061D" w:rsidRPr="002B3C2D">
        <w:rPr>
          <w:rFonts w:ascii="Times New Roman" w:hAnsi="Times New Roman" w:cs="Times New Roman"/>
          <w:sz w:val="28"/>
          <w:szCs w:val="28"/>
        </w:rPr>
        <w:t>,</w:t>
      </w:r>
      <w:r w:rsidR="005D7118" w:rsidRPr="002B3C2D">
        <w:rPr>
          <w:rFonts w:ascii="Times New Roman" w:hAnsi="Times New Roman" w:cs="Times New Roman"/>
          <w:sz w:val="28"/>
          <w:szCs w:val="28"/>
        </w:rPr>
        <w:t xml:space="preserve"> </w:t>
      </w:r>
      <w:r w:rsidR="00F731F5" w:rsidRPr="002B3C2D">
        <w:rPr>
          <w:rFonts w:ascii="Times New Roman" w:eastAsia="Times New Roman" w:hAnsi="Times New Roman" w:cs="Times New Roman"/>
          <w:sz w:val="28"/>
          <w:szCs w:val="28"/>
        </w:rPr>
        <w:t>Мінінфраструктури</w:t>
      </w:r>
      <w:r w:rsidR="0063061D" w:rsidRPr="002B3C2D">
        <w:rPr>
          <w:rFonts w:ascii="Times New Roman" w:hAnsi="Times New Roman" w:cs="Times New Roman"/>
          <w:sz w:val="28"/>
          <w:szCs w:val="28"/>
        </w:rPr>
        <w:t xml:space="preserve">, Кінцевого бенефіціара інформацію, необхідну йому для виконання своїх обов'язків згідно з цією Угодою. </w:t>
      </w:r>
    </w:p>
    <w:p w14:paraId="2DD997CD" w14:textId="77777777" w:rsidR="000A4C5A" w:rsidRPr="002B3C2D" w:rsidRDefault="000A4C5A" w:rsidP="00980856">
      <w:pPr>
        <w:spacing w:after="0" w:line="320" w:lineRule="exact"/>
        <w:ind w:firstLine="709"/>
        <w:jc w:val="both"/>
        <w:rPr>
          <w:rFonts w:ascii="Times New Roman" w:hAnsi="Times New Roman" w:cs="Times New Roman"/>
          <w:sz w:val="28"/>
          <w:szCs w:val="28"/>
        </w:rPr>
      </w:pPr>
      <w:r w:rsidRPr="002B3C2D">
        <w:rPr>
          <w:rFonts w:ascii="Times New Roman" w:hAnsi="Times New Roman" w:cs="Times New Roman"/>
          <w:sz w:val="28"/>
          <w:szCs w:val="28"/>
        </w:rPr>
        <w:t>1</w:t>
      </w:r>
      <w:r w:rsidR="00483FA6" w:rsidRPr="002B3C2D">
        <w:rPr>
          <w:rFonts w:ascii="Times New Roman" w:hAnsi="Times New Roman" w:cs="Times New Roman"/>
          <w:sz w:val="28"/>
          <w:szCs w:val="28"/>
        </w:rPr>
        <w:t>1</w:t>
      </w:r>
      <w:r w:rsidR="0063061D" w:rsidRPr="002B3C2D">
        <w:rPr>
          <w:rFonts w:ascii="Times New Roman" w:hAnsi="Times New Roman" w:cs="Times New Roman"/>
          <w:sz w:val="28"/>
          <w:szCs w:val="28"/>
        </w:rPr>
        <w:t xml:space="preserve">.1.2. Контролювати в межах своїх повноважень виконання Кінцевим бенефіціаром зобов’язань за цією Угодою. </w:t>
      </w:r>
    </w:p>
    <w:p w14:paraId="0FA15676" w14:textId="4DF7B9D2" w:rsidR="0063061D" w:rsidRPr="002B3C2D" w:rsidRDefault="000A4C5A" w:rsidP="00980856">
      <w:pPr>
        <w:spacing w:after="0" w:line="320" w:lineRule="exact"/>
        <w:ind w:firstLine="709"/>
        <w:jc w:val="both"/>
        <w:rPr>
          <w:rFonts w:ascii="Times New Roman" w:hAnsi="Times New Roman" w:cs="Times New Roman"/>
          <w:sz w:val="28"/>
          <w:szCs w:val="28"/>
        </w:rPr>
      </w:pPr>
      <w:r w:rsidRPr="002B3C2D">
        <w:rPr>
          <w:rFonts w:ascii="Times New Roman" w:hAnsi="Times New Roman" w:cs="Times New Roman"/>
          <w:sz w:val="28"/>
          <w:szCs w:val="28"/>
        </w:rPr>
        <w:t>1</w:t>
      </w:r>
      <w:r w:rsidR="00483FA6" w:rsidRPr="002B3C2D">
        <w:rPr>
          <w:rFonts w:ascii="Times New Roman" w:hAnsi="Times New Roman" w:cs="Times New Roman"/>
          <w:sz w:val="28"/>
          <w:szCs w:val="28"/>
        </w:rPr>
        <w:t>1</w:t>
      </w:r>
      <w:r w:rsidR="0063061D" w:rsidRPr="002B3C2D">
        <w:rPr>
          <w:rFonts w:ascii="Times New Roman" w:hAnsi="Times New Roman" w:cs="Times New Roman"/>
          <w:sz w:val="28"/>
          <w:szCs w:val="28"/>
        </w:rPr>
        <w:t xml:space="preserve">.2. </w:t>
      </w:r>
      <w:r w:rsidR="009A4612" w:rsidRPr="002B3C2D">
        <w:rPr>
          <w:rFonts w:ascii="Times New Roman" w:hAnsi="Times New Roman" w:cs="Times New Roman"/>
          <w:sz w:val="28"/>
          <w:szCs w:val="28"/>
          <w:shd w:val="clear" w:color="auto" w:fill="FFFFFF"/>
        </w:rPr>
        <w:t xml:space="preserve">Власник об’єкта </w:t>
      </w:r>
      <w:r w:rsidR="00092C37" w:rsidRPr="002B3C2D">
        <w:rPr>
          <w:rFonts w:ascii="Times New Roman" w:hAnsi="Times New Roman" w:cs="Times New Roman"/>
          <w:sz w:val="28"/>
          <w:szCs w:val="28"/>
        </w:rPr>
        <w:t xml:space="preserve"> </w:t>
      </w:r>
      <w:r w:rsidR="0063061D" w:rsidRPr="002B3C2D">
        <w:rPr>
          <w:rFonts w:ascii="Times New Roman" w:hAnsi="Times New Roman" w:cs="Times New Roman"/>
          <w:sz w:val="28"/>
          <w:szCs w:val="28"/>
        </w:rPr>
        <w:t>до завершення періоду, визначеного у пункті 7.1.</w:t>
      </w:r>
      <w:r w:rsidR="005D3A83" w:rsidRPr="002B3C2D">
        <w:rPr>
          <w:rFonts w:ascii="Times New Roman" w:hAnsi="Times New Roman" w:cs="Times New Roman"/>
          <w:sz w:val="28"/>
          <w:szCs w:val="28"/>
        </w:rPr>
        <w:t xml:space="preserve">20 </w:t>
      </w:r>
      <w:r w:rsidR="0063061D" w:rsidRPr="002B3C2D">
        <w:rPr>
          <w:rFonts w:ascii="Times New Roman" w:hAnsi="Times New Roman" w:cs="Times New Roman"/>
          <w:sz w:val="28"/>
          <w:szCs w:val="28"/>
        </w:rPr>
        <w:t>цієї Угоди не має права здавати в оренду, продавати, передавати або інакше відчужувати всі або значну част</w:t>
      </w:r>
      <w:r w:rsidR="00F91F7A" w:rsidRPr="002B3C2D">
        <w:rPr>
          <w:rFonts w:ascii="Times New Roman" w:hAnsi="Times New Roman" w:cs="Times New Roman"/>
          <w:sz w:val="28"/>
          <w:szCs w:val="28"/>
        </w:rPr>
        <w:t xml:space="preserve">ину активів об’єктів </w:t>
      </w:r>
      <w:r w:rsidR="00CA13E1" w:rsidRPr="002B3C2D">
        <w:rPr>
          <w:rFonts w:ascii="Times New Roman" w:hAnsi="Times New Roman" w:cs="Times New Roman"/>
          <w:sz w:val="28"/>
          <w:szCs w:val="28"/>
        </w:rPr>
        <w:t>Субпроєкт</w:t>
      </w:r>
      <w:r w:rsidR="00F91F7A" w:rsidRPr="002B3C2D">
        <w:rPr>
          <w:rFonts w:ascii="Times New Roman" w:hAnsi="Times New Roman" w:cs="Times New Roman"/>
          <w:sz w:val="28"/>
          <w:szCs w:val="28"/>
        </w:rPr>
        <w:t xml:space="preserve">у, що </w:t>
      </w:r>
      <w:r w:rsidR="001E05E1" w:rsidRPr="002B3C2D">
        <w:rPr>
          <w:rFonts w:ascii="Times New Roman" w:hAnsi="Times New Roman" w:cs="Times New Roman"/>
          <w:sz w:val="28"/>
          <w:szCs w:val="28"/>
        </w:rPr>
        <w:t>фінансую</w:t>
      </w:r>
      <w:r w:rsidR="0063061D" w:rsidRPr="002B3C2D">
        <w:rPr>
          <w:rFonts w:ascii="Times New Roman" w:hAnsi="Times New Roman" w:cs="Times New Roman"/>
          <w:sz w:val="28"/>
          <w:szCs w:val="28"/>
        </w:rPr>
        <w:t>ться за рахунок Частини коштів Позики</w:t>
      </w:r>
      <w:r w:rsidR="009A4612" w:rsidRPr="002B3C2D">
        <w:rPr>
          <w:rFonts w:ascii="Times New Roman" w:hAnsi="Times New Roman" w:cs="Times New Roman"/>
          <w:sz w:val="28"/>
          <w:szCs w:val="28"/>
        </w:rPr>
        <w:t xml:space="preserve">, </w:t>
      </w:r>
      <w:r w:rsidR="00A92F1C" w:rsidRPr="002B3C2D">
        <w:rPr>
          <w:rFonts w:ascii="Times New Roman" w:hAnsi="Times New Roman" w:cs="Times New Roman"/>
          <w:sz w:val="28"/>
          <w:szCs w:val="28"/>
        </w:rPr>
        <w:t>якщо інше не погоджено Мінфіном</w:t>
      </w:r>
      <w:r w:rsidR="0063061D" w:rsidRPr="002B3C2D">
        <w:rPr>
          <w:rFonts w:ascii="Times New Roman" w:hAnsi="Times New Roman" w:cs="Times New Roman"/>
          <w:sz w:val="28"/>
          <w:szCs w:val="28"/>
        </w:rPr>
        <w:t>.</w:t>
      </w:r>
    </w:p>
    <w:p w14:paraId="3B7EAF2E" w14:textId="33A084BB" w:rsidR="00332F43" w:rsidRPr="002B3C2D" w:rsidRDefault="00332F43" w:rsidP="00980856">
      <w:pPr>
        <w:spacing w:after="0" w:line="320" w:lineRule="exact"/>
        <w:ind w:firstLine="567"/>
        <w:jc w:val="both"/>
        <w:rPr>
          <w:rFonts w:ascii="Times New Roman" w:eastAsia="Times New Roman" w:hAnsi="Times New Roman" w:cs="Times New Roman"/>
          <w:b/>
          <w:sz w:val="28"/>
          <w:szCs w:val="28"/>
        </w:rPr>
      </w:pPr>
      <w:r w:rsidRPr="002B3C2D">
        <w:rPr>
          <w:rFonts w:ascii="Times New Roman" w:eastAsia="Times New Roman" w:hAnsi="Times New Roman" w:cs="Times New Roman"/>
          <w:sz w:val="28"/>
          <w:szCs w:val="28"/>
        </w:rPr>
        <w:t xml:space="preserve">11.3 </w:t>
      </w:r>
      <w:r w:rsidRPr="002B3C2D">
        <w:rPr>
          <w:rFonts w:ascii="Times New Roman" w:eastAsia="Times New Roman" w:hAnsi="Times New Roman" w:cs="Times New Roman"/>
          <w:b/>
          <w:sz w:val="28"/>
          <w:szCs w:val="28"/>
        </w:rPr>
        <w:t xml:space="preserve">Власник </w:t>
      </w:r>
      <w:r w:rsidR="00556C41" w:rsidRPr="002B3C2D">
        <w:rPr>
          <w:rFonts w:ascii="Times New Roman" w:eastAsia="Times New Roman" w:hAnsi="Times New Roman" w:cs="Times New Roman"/>
          <w:b/>
          <w:sz w:val="28"/>
          <w:szCs w:val="28"/>
        </w:rPr>
        <w:t>об’єкта</w:t>
      </w:r>
      <w:r w:rsidRPr="002B3C2D">
        <w:rPr>
          <w:rFonts w:ascii="Times New Roman" w:eastAsia="Times New Roman" w:hAnsi="Times New Roman" w:cs="Times New Roman"/>
          <w:b/>
          <w:sz w:val="28"/>
          <w:szCs w:val="28"/>
        </w:rPr>
        <w:t xml:space="preserve"> до завершення реалізації </w:t>
      </w:r>
      <w:r w:rsidR="00CA13E1" w:rsidRPr="002B3C2D">
        <w:rPr>
          <w:rFonts w:ascii="Times New Roman" w:eastAsia="Times New Roman" w:hAnsi="Times New Roman" w:cs="Times New Roman"/>
          <w:b/>
          <w:sz w:val="28"/>
          <w:szCs w:val="28"/>
        </w:rPr>
        <w:t>Субпроєкт</w:t>
      </w:r>
      <w:r w:rsidRPr="002B3C2D">
        <w:rPr>
          <w:rFonts w:ascii="Times New Roman" w:eastAsia="Times New Roman" w:hAnsi="Times New Roman" w:cs="Times New Roman"/>
          <w:b/>
          <w:sz w:val="28"/>
          <w:szCs w:val="28"/>
        </w:rPr>
        <w:t>у не має права:</w:t>
      </w:r>
    </w:p>
    <w:p w14:paraId="0613480A" w14:textId="08B5D6B9" w:rsidR="00332F43" w:rsidRPr="002B3C2D" w:rsidRDefault="00332F43"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11.3.1.</w:t>
      </w:r>
      <w:r w:rsidR="00D0338A" w:rsidRPr="002B3C2D">
        <w:rPr>
          <w:rFonts w:ascii="Times New Roman" w:eastAsia="Times New Roman" w:hAnsi="Times New Roman" w:cs="Times New Roman"/>
          <w:sz w:val="28"/>
          <w:szCs w:val="28"/>
        </w:rPr>
        <w:t xml:space="preserve"> </w:t>
      </w:r>
      <w:r w:rsidRPr="002B3C2D">
        <w:rPr>
          <w:rFonts w:ascii="Times New Roman" w:eastAsia="Times New Roman" w:hAnsi="Times New Roman" w:cs="Times New Roman"/>
          <w:sz w:val="28"/>
          <w:szCs w:val="28"/>
        </w:rPr>
        <w:t xml:space="preserve">Виступати гарантом, поручителем або майновим поручителем майна, що є активами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w:t>
      </w:r>
    </w:p>
    <w:p w14:paraId="2CBF5052" w14:textId="42FB2F2E" w:rsidR="00332F43" w:rsidRPr="002B3C2D" w:rsidRDefault="00332F43"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11.3.2</w:t>
      </w:r>
      <w:r w:rsidR="00D0338A" w:rsidRPr="002B3C2D">
        <w:rPr>
          <w:rFonts w:ascii="Times New Roman" w:eastAsia="Times New Roman" w:hAnsi="Times New Roman" w:cs="Times New Roman"/>
          <w:sz w:val="28"/>
          <w:szCs w:val="28"/>
        </w:rPr>
        <w:t>.</w:t>
      </w:r>
      <w:r w:rsidRPr="002B3C2D">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ом.</w:t>
      </w:r>
    </w:p>
    <w:p w14:paraId="42792578" w14:textId="3010D2CD" w:rsidR="00332F43" w:rsidRPr="002B3C2D" w:rsidRDefault="00332F43"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11.3.3. Укладати угоди про партнерство, розподіл прибутку, про виплату роялті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w:t>
      </w:r>
    </w:p>
    <w:p w14:paraId="3C9F319A" w14:textId="77777777" w:rsidR="00332F43" w:rsidRPr="002B3C2D" w:rsidRDefault="00332F43"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11.3.4 </w:t>
      </w:r>
      <w:r w:rsidR="00C5068A" w:rsidRPr="002B3C2D">
        <w:rPr>
          <w:rFonts w:ascii="Times New Roman" w:eastAsia="Times New Roman" w:hAnsi="Times New Roman" w:cs="Times New Roman"/>
          <w:sz w:val="28"/>
          <w:szCs w:val="28"/>
        </w:rPr>
        <w:t>В</w:t>
      </w:r>
      <w:r w:rsidRPr="002B3C2D">
        <w:rPr>
          <w:rFonts w:ascii="Times New Roman" w:eastAsia="Times New Roman" w:hAnsi="Times New Roman" w:cs="Times New Roman"/>
          <w:sz w:val="28"/>
          <w:szCs w:val="28"/>
        </w:rPr>
        <w:t xml:space="preserve">носити зміни до своїх установчих документів, приймати будь-які рішення, видавати документи, що можуть мати негативні наслідки для реалізації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 чи використання Частини</w:t>
      </w:r>
      <w:r w:rsidR="00F83C7C" w:rsidRPr="002B3C2D">
        <w:rPr>
          <w:rFonts w:ascii="Times New Roman" w:eastAsia="Times New Roman" w:hAnsi="Times New Roman" w:cs="Times New Roman"/>
          <w:sz w:val="28"/>
          <w:szCs w:val="28"/>
        </w:rPr>
        <w:t xml:space="preserve"> коштів</w:t>
      </w:r>
      <w:r w:rsidRPr="002B3C2D">
        <w:rPr>
          <w:rFonts w:ascii="Times New Roman" w:eastAsia="Times New Roman" w:hAnsi="Times New Roman" w:cs="Times New Roman"/>
          <w:sz w:val="28"/>
          <w:szCs w:val="28"/>
        </w:rPr>
        <w:t xml:space="preserve"> Позики.</w:t>
      </w:r>
    </w:p>
    <w:p w14:paraId="423EC5F3" w14:textId="1073C649" w:rsidR="0083661E" w:rsidRPr="002B3C2D" w:rsidRDefault="0083661E"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lastRenderedPageBreak/>
        <w:t>11.3.</w:t>
      </w:r>
      <w:r w:rsidR="00C5068A" w:rsidRPr="002B3C2D">
        <w:rPr>
          <w:rFonts w:ascii="Times New Roman" w:hAnsi="Times New Roman" w:cs="Times New Roman"/>
          <w:sz w:val="28"/>
          <w:szCs w:val="28"/>
        </w:rPr>
        <w:t>5</w:t>
      </w:r>
      <w:r w:rsidRPr="002B3C2D">
        <w:rPr>
          <w:rFonts w:ascii="Times New Roman" w:hAnsi="Times New Roman" w:cs="Times New Roman"/>
          <w:sz w:val="28"/>
          <w:szCs w:val="28"/>
        </w:rPr>
        <w:t xml:space="preserve">. Здавати в оренду, продавати, передавати або інакше відчужувати всі або значну частину активів об’єктів </w:t>
      </w:r>
      <w:r w:rsidR="00CA13E1" w:rsidRPr="002B3C2D">
        <w:rPr>
          <w:rFonts w:ascii="Times New Roman" w:hAnsi="Times New Roman" w:cs="Times New Roman"/>
          <w:sz w:val="28"/>
          <w:szCs w:val="28"/>
        </w:rPr>
        <w:t>Субпроєкт</w:t>
      </w:r>
      <w:r w:rsidRPr="002B3C2D">
        <w:rPr>
          <w:rFonts w:ascii="Times New Roman" w:hAnsi="Times New Roman" w:cs="Times New Roman"/>
          <w:sz w:val="28"/>
          <w:szCs w:val="28"/>
        </w:rPr>
        <w:t>у, що фінансуються за рахунок Частини коштів Позики, якщо інше не погоджено з Мінфіном.</w:t>
      </w:r>
    </w:p>
    <w:p w14:paraId="7D3CCF6B" w14:textId="77777777" w:rsidR="00332F43" w:rsidRPr="002B3C2D" w:rsidRDefault="00332F43" w:rsidP="00980856">
      <w:pPr>
        <w:spacing w:after="0" w:line="320" w:lineRule="exact"/>
        <w:ind w:firstLine="709"/>
        <w:jc w:val="both"/>
        <w:rPr>
          <w:rFonts w:ascii="Times New Roman" w:hAnsi="Times New Roman" w:cs="Times New Roman"/>
          <w:sz w:val="28"/>
          <w:szCs w:val="28"/>
        </w:rPr>
      </w:pPr>
    </w:p>
    <w:p w14:paraId="20EE3B67" w14:textId="77777777" w:rsidR="006457DD" w:rsidRPr="002B3C2D" w:rsidRDefault="000A4C5A" w:rsidP="00DB6593">
      <w:pPr>
        <w:shd w:val="clear" w:color="auto" w:fill="FFFFFF"/>
        <w:autoSpaceDE w:val="0"/>
        <w:autoSpaceDN w:val="0"/>
        <w:adjustRightInd w:val="0"/>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w:t>
      </w:r>
      <w:r w:rsidR="00337262" w:rsidRPr="002B3C2D">
        <w:rPr>
          <w:rFonts w:ascii="Times New Roman" w:eastAsia="Times New Roman" w:hAnsi="Times New Roman" w:cs="Times New Roman"/>
          <w:b/>
          <w:sz w:val="28"/>
          <w:szCs w:val="28"/>
        </w:rPr>
        <w:t>2</w:t>
      </w:r>
      <w:r w:rsidR="00FF0DDE" w:rsidRPr="002B3C2D">
        <w:rPr>
          <w:rFonts w:ascii="Times New Roman" w:eastAsia="Times New Roman" w:hAnsi="Times New Roman" w:cs="Times New Roman"/>
          <w:b/>
          <w:sz w:val="28"/>
          <w:szCs w:val="28"/>
        </w:rPr>
        <w:t xml:space="preserve">: Права </w:t>
      </w:r>
      <w:r w:rsidR="00A92F1C" w:rsidRPr="002B3C2D">
        <w:rPr>
          <w:rFonts w:ascii="Times New Roman" w:eastAsia="Times New Roman" w:hAnsi="Times New Roman" w:cs="Times New Roman"/>
          <w:b/>
          <w:sz w:val="28"/>
          <w:szCs w:val="28"/>
        </w:rPr>
        <w:t>Кінцевого бенефіціара</w:t>
      </w:r>
    </w:p>
    <w:p w14:paraId="6E6997E3" w14:textId="7777777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1</w:t>
      </w:r>
      <w:r w:rsidR="00337262" w:rsidRPr="002B3C2D">
        <w:rPr>
          <w:rFonts w:ascii="Times New Roman" w:eastAsia="Times New Roman" w:hAnsi="Times New Roman" w:cs="Times New Roman"/>
          <w:b/>
          <w:sz w:val="28"/>
          <w:szCs w:val="28"/>
        </w:rPr>
        <w:t>2</w:t>
      </w:r>
      <w:r w:rsidR="00FF0DDE" w:rsidRPr="002B3C2D">
        <w:rPr>
          <w:rFonts w:ascii="Times New Roman" w:eastAsia="Times New Roman" w:hAnsi="Times New Roman" w:cs="Times New Roman"/>
          <w:b/>
          <w:sz w:val="28"/>
          <w:szCs w:val="28"/>
        </w:rPr>
        <w:t xml:space="preserve">.1. </w:t>
      </w:r>
      <w:r w:rsidR="00607C0F" w:rsidRPr="002B3C2D">
        <w:rPr>
          <w:rFonts w:ascii="Times New Roman" w:eastAsia="Times New Roman" w:hAnsi="Times New Roman" w:cs="Times New Roman"/>
          <w:b/>
          <w:sz w:val="28"/>
          <w:szCs w:val="28"/>
        </w:rPr>
        <w:t>К</w:t>
      </w:r>
      <w:r w:rsidR="00FF0DDE" w:rsidRPr="002B3C2D">
        <w:rPr>
          <w:rFonts w:ascii="Times New Roman" w:eastAsia="Times New Roman" w:hAnsi="Times New Roman" w:cs="Times New Roman"/>
          <w:b/>
          <w:sz w:val="28"/>
          <w:szCs w:val="28"/>
        </w:rPr>
        <w:t>інцевий бенефіціар має право:</w:t>
      </w:r>
    </w:p>
    <w:p w14:paraId="63F4C584" w14:textId="7777777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.1.1. Використовувати Частин</w:t>
      </w:r>
      <w:r w:rsidR="00F83C7C" w:rsidRPr="002B3C2D">
        <w:rPr>
          <w:rFonts w:ascii="Times New Roman" w:eastAsia="Times New Roman" w:hAnsi="Times New Roman" w:cs="Times New Roman"/>
          <w:sz w:val="28"/>
          <w:szCs w:val="28"/>
        </w:rPr>
        <w:t>у коштів</w:t>
      </w:r>
      <w:r w:rsidR="00FF0DDE" w:rsidRPr="002B3C2D">
        <w:rPr>
          <w:rFonts w:ascii="Times New Roman" w:eastAsia="Times New Roman" w:hAnsi="Times New Roman" w:cs="Times New Roman"/>
          <w:sz w:val="28"/>
          <w:szCs w:val="28"/>
        </w:rPr>
        <w:t xml:space="preserve"> Позики відповідно до затверджених умов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 xml:space="preserve">у, умов </w:t>
      </w:r>
      <w:r w:rsidR="00FF0DDE" w:rsidRPr="002B3C2D">
        <w:rPr>
          <w:rFonts w:ascii="Times New Roman" w:eastAsia="Times New Roman" w:hAnsi="Times New Roman" w:cs="Times New Roman"/>
          <w:sz w:val="28"/>
          <w:szCs w:val="28"/>
          <w:lang w:eastAsia="ru-RU"/>
        </w:rPr>
        <w:t xml:space="preserve">Фінансової угоди </w:t>
      </w:r>
      <w:r w:rsidR="00FF0DDE" w:rsidRPr="002B3C2D">
        <w:rPr>
          <w:rFonts w:ascii="Times New Roman" w:eastAsia="Times New Roman" w:hAnsi="Times New Roman" w:cs="Times New Roman"/>
          <w:sz w:val="28"/>
          <w:szCs w:val="28"/>
        </w:rPr>
        <w:t xml:space="preserve">та цієї Угоди; </w:t>
      </w:r>
    </w:p>
    <w:p w14:paraId="404A4214" w14:textId="77777777" w:rsidR="00FF0DDE" w:rsidRPr="002B3C2D" w:rsidRDefault="000A4C5A" w:rsidP="00980856">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.1.2. За умови дотримання </w:t>
      </w:r>
      <w:r w:rsidR="00FF0DDE" w:rsidRPr="002B3C2D">
        <w:rPr>
          <w:rFonts w:ascii="Times New Roman" w:eastAsia="Times New Roman" w:hAnsi="Times New Roman" w:cs="Times New Roman"/>
          <w:sz w:val="28"/>
          <w:szCs w:val="28"/>
          <w:lang w:eastAsia="ru-RU"/>
        </w:rPr>
        <w:t>Фінансової угоди</w:t>
      </w:r>
      <w:r w:rsidR="00FF0DDE" w:rsidRPr="002B3C2D">
        <w:rPr>
          <w:rFonts w:ascii="Times New Roman" w:eastAsia="Times New Roman" w:hAnsi="Times New Roman" w:cs="Times New Roman"/>
          <w:sz w:val="28"/>
          <w:szCs w:val="28"/>
        </w:rPr>
        <w:t xml:space="preserve">, цієї Угоди, </w:t>
      </w:r>
      <w:r w:rsidR="00103991" w:rsidRPr="002B3C2D">
        <w:rPr>
          <w:rFonts w:ascii="Times New Roman" w:eastAsia="Times New Roman" w:hAnsi="Times New Roman" w:cs="Times New Roman"/>
          <w:sz w:val="28"/>
          <w:szCs w:val="28"/>
        </w:rPr>
        <w:t>Посібника з питань</w:t>
      </w:r>
      <w:r w:rsidR="00FF0DDE" w:rsidRPr="002B3C2D">
        <w:rPr>
          <w:rFonts w:ascii="Times New Roman" w:eastAsia="Times New Roman" w:hAnsi="Times New Roman" w:cs="Times New Roman"/>
          <w:sz w:val="28"/>
          <w:szCs w:val="28"/>
        </w:rPr>
        <w:t xml:space="preserve"> закупівель ЄІБ, Посібника </w:t>
      </w:r>
      <w:r w:rsidR="00A10700" w:rsidRPr="002B3C2D">
        <w:rPr>
          <w:rFonts w:ascii="Times New Roman" w:eastAsia="Times New Roman" w:hAnsi="Times New Roman" w:cs="Times New Roman"/>
          <w:sz w:val="28"/>
          <w:szCs w:val="28"/>
        </w:rPr>
        <w:t>«Національні процедур</w:t>
      </w:r>
      <w:r w:rsidR="00F7329D" w:rsidRPr="002B3C2D">
        <w:rPr>
          <w:rFonts w:ascii="Times New Roman" w:eastAsia="Times New Roman" w:hAnsi="Times New Roman" w:cs="Times New Roman"/>
          <w:sz w:val="28"/>
          <w:szCs w:val="28"/>
        </w:rPr>
        <w:t>и</w:t>
      </w:r>
      <w:r w:rsidR="00A10700" w:rsidRPr="002B3C2D">
        <w:rPr>
          <w:rFonts w:ascii="Times New Roman" w:eastAsia="Times New Roman" w:hAnsi="Times New Roman" w:cs="Times New Roman"/>
          <w:sz w:val="28"/>
          <w:szCs w:val="28"/>
        </w:rPr>
        <w:t xml:space="preserve"> закупівель»</w:t>
      </w:r>
      <w:r w:rsidR="00FF0DDE" w:rsidRPr="002B3C2D">
        <w:rPr>
          <w:rFonts w:ascii="Times New Roman" w:eastAsia="Times New Roman" w:hAnsi="Times New Roman" w:cs="Times New Roman"/>
          <w:sz w:val="28"/>
          <w:szCs w:val="28"/>
        </w:rPr>
        <w:t xml:space="preserve">, актів </w:t>
      </w:r>
      <w:r w:rsidR="001A7EE4"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rPr>
        <w:t xml:space="preserve">, укладати договори (контракти) для досягнення цілей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у.</w:t>
      </w:r>
    </w:p>
    <w:p w14:paraId="7BD5CD08" w14:textId="77777777" w:rsidR="00FF0DDE" w:rsidRPr="002B3C2D" w:rsidRDefault="000A4C5A" w:rsidP="00980856">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.1.3. Зве</w:t>
      </w:r>
      <w:r w:rsidR="00337262" w:rsidRPr="002B3C2D">
        <w:rPr>
          <w:rFonts w:ascii="Times New Roman" w:eastAsia="Times New Roman" w:hAnsi="Times New Roman" w:cs="Times New Roman"/>
          <w:sz w:val="28"/>
          <w:szCs w:val="28"/>
        </w:rPr>
        <w:t xml:space="preserve">ртатись до Мінфіну, </w:t>
      </w:r>
      <w:r w:rsidR="00F731F5" w:rsidRPr="002B3C2D">
        <w:rPr>
          <w:rFonts w:ascii="Times New Roman" w:eastAsia="Times New Roman" w:hAnsi="Times New Roman" w:cs="Times New Roman"/>
          <w:sz w:val="28"/>
          <w:szCs w:val="28"/>
        </w:rPr>
        <w:t>Мінінфраструктури</w:t>
      </w:r>
      <w:r w:rsidR="00337262" w:rsidRPr="002B3C2D">
        <w:rPr>
          <w:rFonts w:ascii="Times New Roman" w:eastAsia="Times New Roman" w:hAnsi="Times New Roman" w:cs="Times New Roman"/>
          <w:sz w:val="28"/>
          <w:szCs w:val="28"/>
        </w:rPr>
        <w:t xml:space="preserve"> </w:t>
      </w:r>
      <w:r w:rsidR="00FF0DDE" w:rsidRPr="002B3C2D">
        <w:rPr>
          <w:rFonts w:ascii="Times New Roman" w:eastAsia="Times New Roman" w:hAnsi="Times New Roman" w:cs="Times New Roman"/>
          <w:sz w:val="28"/>
          <w:szCs w:val="28"/>
        </w:rPr>
        <w:t xml:space="preserve">з проханням щодо зміни обсягів та напрямів використання </w:t>
      </w:r>
      <w:r w:rsidR="00F83C7C" w:rsidRPr="002B3C2D">
        <w:rPr>
          <w:rFonts w:ascii="Times New Roman" w:eastAsia="Times New Roman" w:hAnsi="Times New Roman" w:cs="Times New Roman"/>
          <w:sz w:val="28"/>
          <w:szCs w:val="28"/>
        </w:rPr>
        <w:t>Частини коштів</w:t>
      </w:r>
      <w:r w:rsidR="00FF0DDE" w:rsidRPr="002B3C2D">
        <w:rPr>
          <w:rFonts w:ascii="Times New Roman" w:eastAsia="Times New Roman" w:hAnsi="Times New Roman" w:cs="Times New Roman"/>
          <w:sz w:val="28"/>
          <w:szCs w:val="28"/>
        </w:rPr>
        <w:t xml:space="preserve"> Позики, внесення змін до проектно-кошторисної документації</w:t>
      </w:r>
      <w:r w:rsidR="00F83C7C" w:rsidRPr="002B3C2D">
        <w:rPr>
          <w:rFonts w:ascii="Times New Roman" w:eastAsia="Times New Roman" w:hAnsi="Times New Roman" w:cs="Times New Roman"/>
          <w:sz w:val="28"/>
          <w:szCs w:val="28"/>
        </w:rPr>
        <w:t>.</w:t>
      </w:r>
    </w:p>
    <w:p w14:paraId="5427AEF4" w14:textId="448AA0C2" w:rsidR="00FF0DDE" w:rsidRPr="002B3C2D" w:rsidRDefault="000A4C5A" w:rsidP="00980856">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.1.4. Запитувати у </w:t>
      </w:r>
      <w:r w:rsidR="0079700B" w:rsidRPr="002B3C2D">
        <w:rPr>
          <w:rFonts w:ascii="Times New Roman" w:eastAsia="Times New Roman" w:hAnsi="Times New Roman" w:cs="Times New Roman"/>
          <w:sz w:val="28"/>
          <w:szCs w:val="28"/>
        </w:rPr>
        <w:t>Мінфін</w:t>
      </w:r>
      <w:r w:rsidR="00592FC9" w:rsidRPr="002B3C2D">
        <w:rPr>
          <w:rFonts w:ascii="Times New Roman" w:eastAsia="Times New Roman" w:hAnsi="Times New Roman" w:cs="Times New Roman"/>
          <w:sz w:val="28"/>
          <w:szCs w:val="28"/>
        </w:rPr>
        <w:t>у</w:t>
      </w:r>
      <w:r w:rsidR="00FF0DDE" w:rsidRPr="002B3C2D">
        <w:rPr>
          <w:rFonts w:ascii="Times New Roman" w:eastAsia="Times New Roman" w:hAnsi="Times New Roman" w:cs="Times New Roman"/>
          <w:sz w:val="28"/>
          <w:szCs w:val="28"/>
        </w:rPr>
        <w:t xml:space="preserve">, </w:t>
      </w:r>
      <w:r w:rsidR="00F731F5" w:rsidRPr="002B3C2D">
        <w:rPr>
          <w:rFonts w:ascii="Times New Roman" w:eastAsia="Times New Roman" w:hAnsi="Times New Roman" w:cs="Times New Roman"/>
          <w:sz w:val="28"/>
          <w:szCs w:val="28"/>
        </w:rPr>
        <w:t>Мінінфраструктури</w:t>
      </w:r>
      <w:r w:rsidR="00337262" w:rsidRPr="002B3C2D">
        <w:rPr>
          <w:rFonts w:ascii="Times New Roman" w:eastAsia="Times New Roman" w:hAnsi="Times New Roman" w:cs="Times New Roman"/>
          <w:sz w:val="28"/>
          <w:szCs w:val="28"/>
        </w:rPr>
        <w:t xml:space="preserve"> і</w:t>
      </w:r>
      <w:r w:rsidR="00FF0DDE" w:rsidRPr="002B3C2D">
        <w:rPr>
          <w:rFonts w:ascii="Times New Roman" w:eastAsia="Times New Roman" w:hAnsi="Times New Roman" w:cs="Times New Roman"/>
          <w:sz w:val="28"/>
          <w:szCs w:val="28"/>
        </w:rPr>
        <w:t>нформацію, необхідну йому для виконання своїх о</w:t>
      </w:r>
      <w:r w:rsidR="00B50BCF" w:rsidRPr="002B3C2D">
        <w:rPr>
          <w:rFonts w:ascii="Times New Roman" w:eastAsia="Times New Roman" w:hAnsi="Times New Roman" w:cs="Times New Roman"/>
          <w:sz w:val="28"/>
          <w:szCs w:val="28"/>
        </w:rPr>
        <w:t>бов'язків згідно з цією Угодою.</w:t>
      </w:r>
    </w:p>
    <w:p w14:paraId="116FBB02" w14:textId="77777777" w:rsidR="00FF0DDE" w:rsidRPr="002B3C2D" w:rsidRDefault="000A4C5A" w:rsidP="00980856">
      <w:pPr>
        <w:spacing w:after="0" w:line="320" w:lineRule="exact"/>
        <w:ind w:firstLine="567"/>
        <w:jc w:val="both"/>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1</w:t>
      </w:r>
      <w:r w:rsidR="00337262" w:rsidRPr="002B3C2D">
        <w:rPr>
          <w:rFonts w:ascii="Times New Roman" w:eastAsia="Times New Roman" w:hAnsi="Times New Roman" w:cs="Times New Roman"/>
          <w:b/>
          <w:sz w:val="28"/>
          <w:szCs w:val="28"/>
        </w:rPr>
        <w:t>2</w:t>
      </w:r>
      <w:r w:rsidR="00FF0DDE" w:rsidRPr="002B3C2D">
        <w:rPr>
          <w:rFonts w:ascii="Times New Roman" w:eastAsia="Times New Roman" w:hAnsi="Times New Roman" w:cs="Times New Roman"/>
          <w:b/>
          <w:sz w:val="28"/>
          <w:szCs w:val="28"/>
        </w:rPr>
        <w:t xml:space="preserve">.2. Кінцевий бенефіціар до завершення реалізації </w:t>
      </w:r>
      <w:r w:rsidR="00CA13E1" w:rsidRPr="002B3C2D">
        <w:rPr>
          <w:rFonts w:ascii="Times New Roman" w:eastAsia="Times New Roman" w:hAnsi="Times New Roman" w:cs="Times New Roman"/>
          <w:b/>
          <w:sz w:val="28"/>
          <w:szCs w:val="28"/>
        </w:rPr>
        <w:t>Субпроєкт</w:t>
      </w:r>
      <w:r w:rsidR="00FF0DDE" w:rsidRPr="002B3C2D">
        <w:rPr>
          <w:rFonts w:ascii="Times New Roman" w:eastAsia="Times New Roman" w:hAnsi="Times New Roman" w:cs="Times New Roman"/>
          <w:b/>
          <w:sz w:val="28"/>
          <w:szCs w:val="28"/>
        </w:rPr>
        <w:t>у не має права:</w:t>
      </w:r>
    </w:p>
    <w:p w14:paraId="0665F294" w14:textId="779E14B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.2.1.</w:t>
      </w:r>
      <w:r w:rsidR="00D0338A" w:rsidRPr="002B3C2D">
        <w:rPr>
          <w:rFonts w:ascii="Times New Roman" w:eastAsia="Times New Roman" w:hAnsi="Times New Roman" w:cs="Times New Roman"/>
          <w:sz w:val="28"/>
          <w:szCs w:val="28"/>
        </w:rPr>
        <w:t xml:space="preserve"> </w:t>
      </w:r>
      <w:r w:rsidR="00FF0DDE" w:rsidRPr="002B3C2D">
        <w:rPr>
          <w:rFonts w:ascii="Times New Roman" w:eastAsia="Times New Roman" w:hAnsi="Times New Roman" w:cs="Times New Roman"/>
          <w:sz w:val="28"/>
          <w:szCs w:val="28"/>
        </w:rPr>
        <w:t xml:space="preserve">Виступати гарантом, поручителем або майновим поручителем майна, що є активами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у.</w:t>
      </w:r>
    </w:p>
    <w:p w14:paraId="1017C9BF" w14:textId="068D9530" w:rsidR="00FF0DDE" w:rsidRPr="002B3C2D" w:rsidRDefault="000A4C5A"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.2.2</w:t>
      </w:r>
      <w:r w:rsidR="00D0338A" w:rsidRPr="002B3C2D">
        <w:rPr>
          <w:rFonts w:ascii="Times New Roman" w:eastAsia="Times New Roman" w:hAnsi="Times New Roman" w:cs="Times New Roman"/>
          <w:sz w:val="28"/>
          <w:szCs w:val="28"/>
        </w:rPr>
        <w:t>.</w:t>
      </w:r>
      <w:r w:rsidR="00FF0DDE" w:rsidRPr="002B3C2D">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ом.</w:t>
      </w:r>
    </w:p>
    <w:p w14:paraId="7BA35DC7" w14:textId="1545FBD6" w:rsidR="00FF0DDE" w:rsidRPr="002B3C2D" w:rsidRDefault="000A4C5A"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.2.3. Укладати угоди про партнерство, розподіл прибутку, про виплату роялті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у.</w:t>
      </w:r>
    </w:p>
    <w:p w14:paraId="4551A0BE" w14:textId="38DAED8D" w:rsidR="00FF0DDE" w:rsidRPr="002B3C2D" w:rsidRDefault="000A4C5A"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.2.4. Створювати або давати дозвіл на створення будь-яких зобов'язань на будь-яке майно, надходження або інші активи, які Кінцевий бенефіціар має чи буде мати. Для цілей цього пункту термін «зобов'язання» включає будь-які іпотеки, застави, обтяження, переважні права або будь-які права пріоритету, включаючи без обмежень будь-які призначення таких одержувачів платежів чи будь-які інші такі угоди за страховими полісами.</w:t>
      </w:r>
    </w:p>
    <w:p w14:paraId="67905FD4" w14:textId="77777777" w:rsidR="00FF0DDE" w:rsidRPr="002B3C2D" w:rsidRDefault="000A4C5A"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.2.5. Передавати свої права та обов’язки за цією Угодою, за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ом третім особам.</w:t>
      </w:r>
    </w:p>
    <w:p w14:paraId="28B93ACF" w14:textId="7777777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.2.6. Вносити зміни до своїх установчих документів, приймати будь-які рішення, видавати документи, що можуть мати негативні наслідки для реалізації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 xml:space="preserve">у чи використання Частини </w:t>
      </w:r>
      <w:r w:rsidR="00F83C7C" w:rsidRPr="002B3C2D">
        <w:rPr>
          <w:rFonts w:ascii="Times New Roman" w:eastAsia="Times New Roman" w:hAnsi="Times New Roman" w:cs="Times New Roman"/>
          <w:sz w:val="28"/>
          <w:szCs w:val="28"/>
        </w:rPr>
        <w:t xml:space="preserve">коштів </w:t>
      </w:r>
      <w:r w:rsidR="00FF0DDE" w:rsidRPr="002B3C2D">
        <w:rPr>
          <w:rFonts w:ascii="Times New Roman" w:eastAsia="Times New Roman" w:hAnsi="Times New Roman" w:cs="Times New Roman"/>
          <w:sz w:val="28"/>
          <w:szCs w:val="28"/>
        </w:rPr>
        <w:t>Позики.</w:t>
      </w:r>
    </w:p>
    <w:p w14:paraId="6511D52A" w14:textId="7777777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.2.7. Після підписання цієї Угоди та автоматичного прийняття умов всіх документів (актів, правил, процедур, порядків тощо) </w:t>
      </w:r>
      <w:r w:rsidR="00F731F5"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rPr>
        <w:t xml:space="preserve">, ЄІБ, Мінфіну, Фінансової угоди; надання всіх уповноважень, допусків представникам </w:t>
      </w:r>
      <w:r w:rsidR="00F731F5"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rPr>
        <w:t>, Мінфіну, ЄІБ, оскаржувати ці документи.</w:t>
      </w:r>
    </w:p>
    <w:p w14:paraId="782B8E69" w14:textId="77777777" w:rsidR="00FF0DDE" w:rsidRPr="002B3C2D" w:rsidRDefault="000A4C5A" w:rsidP="00980856">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lastRenderedPageBreak/>
        <w:t>1</w:t>
      </w:r>
      <w:r w:rsidR="00337262" w:rsidRPr="002B3C2D">
        <w:rPr>
          <w:rFonts w:ascii="Times New Roman" w:eastAsia="Times New Roman" w:hAnsi="Times New Roman" w:cs="Times New Roman"/>
          <w:sz w:val="28"/>
          <w:szCs w:val="28"/>
        </w:rPr>
        <w:t>2</w:t>
      </w:r>
      <w:r w:rsidR="001E05E1" w:rsidRPr="002B3C2D">
        <w:rPr>
          <w:rFonts w:ascii="Times New Roman" w:eastAsia="Times New Roman" w:hAnsi="Times New Roman" w:cs="Times New Roman"/>
          <w:sz w:val="28"/>
          <w:szCs w:val="28"/>
        </w:rPr>
        <w:t>.2.8. У</w:t>
      </w:r>
      <w:r w:rsidR="00FF0DDE" w:rsidRPr="002B3C2D">
        <w:rPr>
          <w:rFonts w:ascii="Times New Roman" w:eastAsia="Times New Roman" w:hAnsi="Times New Roman" w:cs="Times New Roman"/>
          <w:sz w:val="28"/>
          <w:szCs w:val="28"/>
        </w:rPr>
        <w:t xml:space="preserve">кладати будь-які контракти (договори), підписувати будь-які документи, брати зобов’язання, пов’язані з реалізацією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 xml:space="preserve">у без письмового </w:t>
      </w:r>
      <w:r w:rsidR="00FF0DDE" w:rsidRPr="002B3C2D">
        <w:rPr>
          <w:rFonts w:ascii="Times New Roman" w:eastAsia="Times New Roman" w:hAnsi="Times New Roman" w:cs="Times New Roman"/>
          <w:sz w:val="28"/>
          <w:szCs w:val="28"/>
          <w:lang w:eastAsia="ru-RU"/>
        </w:rPr>
        <w:t xml:space="preserve">підтвердження </w:t>
      </w:r>
      <w:r w:rsidR="00F731F5"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lang w:eastAsia="ru-RU"/>
        </w:rPr>
        <w:t>.</w:t>
      </w:r>
    </w:p>
    <w:p w14:paraId="3A035066" w14:textId="77777777" w:rsidR="00FF0DDE" w:rsidRPr="002B3C2D" w:rsidRDefault="000A4C5A" w:rsidP="00980856">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2</w:t>
      </w:r>
      <w:r w:rsidR="00FF0DDE" w:rsidRPr="002B3C2D">
        <w:rPr>
          <w:rFonts w:ascii="Times New Roman" w:eastAsia="Times New Roman" w:hAnsi="Times New Roman" w:cs="Times New Roman"/>
          <w:sz w:val="28"/>
          <w:szCs w:val="28"/>
        </w:rPr>
        <w:t xml:space="preserve">.2.9. У разі </w:t>
      </w:r>
      <w:r w:rsidR="007A13DA" w:rsidRPr="002B3C2D">
        <w:rPr>
          <w:rFonts w:ascii="Times New Roman" w:eastAsia="Times New Roman" w:hAnsi="Times New Roman" w:cs="Times New Roman"/>
          <w:sz w:val="28"/>
          <w:szCs w:val="28"/>
        </w:rPr>
        <w:t>відкликання з боку ЄІБ фінансування договорів за результатами еx-post аудиту</w:t>
      </w:r>
      <w:r w:rsidR="007C1600" w:rsidRPr="002B3C2D">
        <w:rPr>
          <w:rFonts w:ascii="Times New Roman" w:eastAsia="Times New Roman" w:hAnsi="Times New Roman" w:cs="Times New Roman"/>
          <w:sz w:val="28"/>
          <w:szCs w:val="28"/>
        </w:rPr>
        <w:t xml:space="preserve"> </w:t>
      </w:r>
      <w:r w:rsidR="008C6BB0" w:rsidRPr="002B3C2D">
        <w:rPr>
          <w:rFonts w:ascii="Times New Roman" w:eastAsia="Times New Roman" w:hAnsi="Times New Roman" w:cs="Times New Roman"/>
          <w:sz w:val="28"/>
          <w:szCs w:val="28"/>
        </w:rPr>
        <w:t>(відповідно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w:t>
      </w:r>
      <w:r w:rsidR="007A13DA" w:rsidRPr="002B3C2D">
        <w:rPr>
          <w:rFonts w:ascii="Times New Roman" w:eastAsia="Times New Roman" w:hAnsi="Times New Roman" w:cs="Times New Roman"/>
          <w:sz w:val="28"/>
          <w:szCs w:val="28"/>
        </w:rPr>
        <w:t xml:space="preserve">, який виявив порушення Посібника з питань закупівель ЄІБ, </w:t>
      </w:r>
      <w:r w:rsidR="00FF0DDE" w:rsidRPr="002B3C2D">
        <w:rPr>
          <w:rFonts w:ascii="Times New Roman" w:eastAsia="Times New Roman" w:hAnsi="Times New Roman" w:cs="Times New Roman"/>
          <w:sz w:val="28"/>
          <w:szCs w:val="28"/>
        </w:rPr>
        <w:t xml:space="preserve">оскаржувати таке рішення ані </w:t>
      </w:r>
      <w:r w:rsidR="00F731F5"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rPr>
        <w:t>, ані ЄІБ. Рішення ЄІБ є остаточним і безапеляційним.</w:t>
      </w:r>
    </w:p>
    <w:p w14:paraId="2C303571" w14:textId="41D80587" w:rsidR="00FF0DDE" w:rsidRPr="002B3C2D" w:rsidRDefault="000A4C5A" w:rsidP="00980856">
      <w:pPr>
        <w:spacing w:after="0" w:line="320" w:lineRule="exact"/>
        <w:ind w:firstLine="567"/>
        <w:jc w:val="both"/>
        <w:rPr>
          <w:rFonts w:ascii="Times New Roman" w:hAnsi="Times New Roman" w:cs="Times New Roman"/>
          <w:sz w:val="28"/>
          <w:szCs w:val="28"/>
        </w:rPr>
      </w:pPr>
      <w:r w:rsidRPr="002B3C2D">
        <w:rPr>
          <w:rFonts w:ascii="Times New Roman" w:hAnsi="Times New Roman" w:cs="Times New Roman"/>
          <w:sz w:val="28"/>
          <w:szCs w:val="28"/>
        </w:rPr>
        <w:t>1</w:t>
      </w:r>
      <w:r w:rsidR="00337262" w:rsidRPr="002B3C2D">
        <w:rPr>
          <w:rFonts w:ascii="Times New Roman" w:hAnsi="Times New Roman" w:cs="Times New Roman"/>
          <w:sz w:val="28"/>
          <w:szCs w:val="28"/>
        </w:rPr>
        <w:t>2</w:t>
      </w:r>
      <w:r w:rsidR="00FF0DDE" w:rsidRPr="002B3C2D">
        <w:rPr>
          <w:rFonts w:ascii="Times New Roman" w:hAnsi="Times New Roman" w:cs="Times New Roman"/>
          <w:sz w:val="28"/>
          <w:szCs w:val="28"/>
        </w:rPr>
        <w:t>.2.10. Здавати в оренду, продавати, передавати або інакше відчужувати всі або значну част</w:t>
      </w:r>
      <w:r w:rsidR="001E05E1" w:rsidRPr="002B3C2D">
        <w:rPr>
          <w:rFonts w:ascii="Times New Roman" w:hAnsi="Times New Roman" w:cs="Times New Roman"/>
          <w:sz w:val="28"/>
          <w:szCs w:val="28"/>
        </w:rPr>
        <w:t xml:space="preserve">ину активів об’єктів </w:t>
      </w:r>
      <w:r w:rsidR="00CA13E1" w:rsidRPr="002B3C2D">
        <w:rPr>
          <w:rFonts w:ascii="Times New Roman" w:hAnsi="Times New Roman" w:cs="Times New Roman"/>
          <w:sz w:val="28"/>
          <w:szCs w:val="28"/>
        </w:rPr>
        <w:t>Субпроєкт</w:t>
      </w:r>
      <w:r w:rsidR="001E05E1" w:rsidRPr="002B3C2D">
        <w:rPr>
          <w:rFonts w:ascii="Times New Roman" w:hAnsi="Times New Roman" w:cs="Times New Roman"/>
          <w:sz w:val="28"/>
          <w:szCs w:val="28"/>
        </w:rPr>
        <w:t>у, що фінансую</w:t>
      </w:r>
      <w:r w:rsidR="00FF0DDE" w:rsidRPr="002B3C2D">
        <w:rPr>
          <w:rFonts w:ascii="Times New Roman" w:hAnsi="Times New Roman" w:cs="Times New Roman"/>
          <w:sz w:val="28"/>
          <w:szCs w:val="28"/>
        </w:rPr>
        <w:t>ться за рахунок Частини коштів Позики</w:t>
      </w:r>
      <w:r w:rsidR="00352967" w:rsidRPr="002B3C2D">
        <w:rPr>
          <w:rFonts w:ascii="Times New Roman" w:hAnsi="Times New Roman" w:cs="Times New Roman"/>
          <w:sz w:val="28"/>
          <w:szCs w:val="28"/>
        </w:rPr>
        <w:t>, якщо інше не погоджено з Мінфіном</w:t>
      </w:r>
      <w:r w:rsidR="00FF0DDE" w:rsidRPr="002B3C2D">
        <w:rPr>
          <w:rFonts w:ascii="Times New Roman" w:hAnsi="Times New Roman" w:cs="Times New Roman"/>
          <w:sz w:val="28"/>
          <w:szCs w:val="28"/>
        </w:rPr>
        <w:t>.</w:t>
      </w:r>
    </w:p>
    <w:p w14:paraId="507F0877" w14:textId="77777777" w:rsidR="004904F1" w:rsidRPr="002B3C2D" w:rsidRDefault="004904F1" w:rsidP="00980856">
      <w:pPr>
        <w:autoSpaceDE w:val="0"/>
        <w:autoSpaceDN w:val="0"/>
        <w:adjustRightInd w:val="0"/>
        <w:spacing w:after="0" w:line="320" w:lineRule="exact"/>
        <w:ind w:firstLine="567"/>
        <w:jc w:val="both"/>
        <w:rPr>
          <w:rFonts w:ascii="Times New Roman" w:eastAsia="Times New Roman" w:hAnsi="Times New Roman" w:cs="Times New Roman"/>
          <w:sz w:val="28"/>
          <w:szCs w:val="28"/>
        </w:rPr>
      </w:pPr>
    </w:p>
    <w:p w14:paraId="3474A3F5" w14:textId="77777777" w:rsidR="006457DD" w:rsidRPr="002B3C2D" w:rsidRDefault="000A4C5A" w:rsidP="00DB6593">
      <w:pPr>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w:t>
      </w:r>
      <w:r w:rsidR="00337262" w:rsidRPr="002B3C2D">
        <w:rPr>
          <w:rFonts w:ascii="Times New Roman" w:eastAsia="Times New Roman" w:hAnsi="Times New Roman" w:cs="Times New Roman"/>
          <w:b/>
          <w:sz w:val="28"/>
          <w:szCs w:val="28"/>
        </w:rPr>
        <w:t>3</w:t>
      </w:r>
      <w:r w:rsidR="00FF0DDE" w:rsidRPr="002B3C2D">
        <w:rPr>
          <w:rFonts w:ascii="Times New Roman" w:eastAsia="Times New Roman" w:hAnsi="Times New Roman" w:cs="Times New Roman"/>
          <w:b/>
          <w:sz w:val="28"/>
          <w:szCs w:val="28"/>
        </w:rPr>
        <w:t>: Відповідальність Сторін</w:t>
      </w:r>
    </w:p>
    <w:p w14:paraId="79C2C8F7" w14:textId="77777777" w:rsidR="00FF0DDE"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3</w:t>
      </w:r>
      <w:r w:rsidR="00FF0DDE" w:rsidRPr="002B3C2D">
        <w:rPr>
          <w:rFonts w:ascii="Times New Roman" w:hAnsi="Times New Roman" w:cs="Times New Roman"/>
          <w:sz w:val="28"/>
          <w:szCs w:val="28"/>
          <w:lang w:val="uk-UA" w:eastAsia="uk-UA"/>
        </w:rPr>
        <w:t>.1. За невиконання або неналежне виконання обов'язків за цією Угодою Сторони несуть відповідальність згідно із законодавством України.</w:t>
      </w:r>
    </w:p>
    <w:p w14:paraId="40A49933" w14:textId="77777777" w:rsidR="00FF0DDE" w:rsidRPr="002B3C2D" w:rsidRDefault="00337262"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13</w:t>
      </w:r>
      <w:r w:rsidR="00FF0DDE" w:rsidRPr="002B3C2D">
        <w:rPr>
          <w:rFonts w:ascii="Times New Roman" w:hAnsi="Times New Roman" w:cs="Times New Roman"/>
          <w:sz w:val="28"/>
          <w:szCs w:val="28"/>
          <w:lang w:val="uk-UA" w:eastAsia="uk-UA"/>
        </w:rPr>
        <w:t xml:space="preserve">.2. За порушення зобов’язань за цією Угодою та </w:t>
      </w:r>
      <w:r w:rsidR="00FF0DDE" w:rsidRPr="002B3C2D">
        <w:rPr>
          <w:rFonts w:ascii="Times New Roman" w:hAnsi="Times New Roman"/>
          <w:sz w:val="28"/>
          <w:lang w:val="uk-UA"/>
        </w:rPr>
        <w:t>Фінансово</w:t>
      </w:r>
      <w:r w:rsidR="00FF0DDE" w:rsidRPr="002B3C2D">
        <w:rPr>
          <w:rFonts w:ascii="Times New Roman" w:hAnsi="Times New Roman" w:cs="Times New Roman"/>
          <w:sz w:val="28"/>
          <w:szCs w:val="28"/>
          <w:lang w:val="uk-UA"/>
        </w:rPr>
        <w:t>ю</w:t>
      </w:r>
      <w:r w:rsidR="002F1004" w:rsidRPr="002B3C2D">
        <w:rPr>
          <w:rFonts w:ascii="Times New Roman" w:hAnsi="Times New Roman" w:cs="Times New Roman"/>
          <w:sz w:val="28"/>
          <w:szCs w:val="28"/>
          <w:lang w:val="uk-UA"/>
        </w:rPr>
        <w:t xml:space="preserve"> </w:t>
      </w:r>
      <w:r w:rsidR="00FF0DDE" w:rsidRPr="002B3C2D">
        <w:rPr>
          <w:rFonts w:ascii="Times New Roman" w:hAnsi="Times New Roman"/>
          <w:sz w:val="28"/>
          <w:lang w:val="uk-UA"/>
        </w:rPr>
        <w:t>угод</w:t>
      </w:r>
      <w:r w:rsidR="00FF0DDE" w:rsidRPr="002B3C2D">
        <w:rPr>
          <w:rFonts w:ascii="Times New Roman" w:hAnsi="Times New Roman" w:cs="Times New Roman"/>
          <w:sz w:val="28"/>
          <w:szCs w:val="28"/>
          <w:lang w:val="uk-UA"/>
        </w:rPr>
        <w:t>ою</w:t>
      </w:r>
      <w:r w:rsidR="002F1004" w:rsidRPr="002B3C2D">
        <w:rPr>
          <w:rFonts w:ascii="Times New Roman" w:hAnsi="Times New Roman" w:cs="Times New Roman"/>
          <w:sz w:val="28"/>
          <w:szCs w:val="28"/>
          <w:lang w:val="uk-UA"/>
        </w:rPr>
        <w:t xml:space="preserve"> </w:t>
      </w:r>
      <w:r w:rsidR="00FF0DDE" w:rsidRPr="002B3C2D">
        <w:rPr>
          <w:rFonts w:ascii="Times New Roman" w:hAnsi="Times New Roman" w:cs="Times New Roman"/>
          <w:sz w:val="28"/>
          <w:szCs w:val="28"/>
          <w:lang w:val="uk-UA" w:eastAsia="uk-UA"/>
        </w:rPr>
        <w:t xml:space="preserve">до Сторін застосовуються обмежувальні заходи, визначені </w:t>
      </w:r>
      <w:r w:rsidR="00FF0DDE" w:rsidRPr="002B3C2D">
        <w:rPr>
          <w:rFonts w:ascii="Times New Roman" w:hAnsi="Times New Roman"/>
          <w:sz w:val="28"/>
          <w:lang w:val="uk-UA"/>
        </w:rPr>
        <w:t>Фінансово</w:t>
      </w:r>
      <w:r w:rsidR="00FF0DDE" w:rsidRPr="002B3C2D">
        <w:rPr>
          <w:rFonts w:ascii="Times New Roman" w:hAnsi="Times New Roman" w:cs="Times New Roman"/>
          <w:sz w:val="28"/>
          <w:szCs w:val="28"/>
          <w:lang w:val="uk-UA"/>
        </w:rPr>
        <w:t>ю</w:t>
      </w:r>
      <w:r w:rsidR="002F1004" w:rsidRPr="002B3C2D">
        <w:rPr>
          <w:rFonts w:ascii="Times New Roman" w:hAnsi="Times New Roman" w:cs="Times New Roman"/>
          <w:sz w:val="28"/>
          <w:szCs w:val="28"/>
          <w:lang w:val="uk-UA"/>
        </w:rPr>
        <w:t xml:space="preserve"> </w:t>
      </w:r>
      <w:r w:rsidR="00FF0DDE" w:rsidRPr="002B3C2D">
        <w:rPr>
          <w:rFonts w:ascii="Times New Roman" w:hAnsi="Times New Roman"/>
          <w:sz w:val="28"/>
          <w:lang w:val="uk-UA"/>
        </w:rPr>
        <w:t>угод</w:t>
      </w:r>
      <w:r w:rsidR="00FF0DDE" w:rsidRPr="002B3C2D">
        <w:rPr>
          <w:rFonts w:ascii="Times New Roman" w:hAnsi="Times New Roman" w:cs="Times New Roman"/>
          <w:sz w:val="28"/>
          <w:szCs w:val="28"/>
          <w:lang w:val="uk-UA"/>
        </w:rPr>
        <w:t>ою</w:t>
      </w:r>
      <w:r w:rsidR="008C6BB0" w:rsidRPr="002B3C2D">
        <w:rPr>
          <w:rFonts w:ascii="Times New Roman" w:hAnsi="Times New Roman" w:cs="Times New Roman"/>
          <w:sz w:val="28"/>
          <w:szCs w:val="28"/>
          <w:lang w:val="uk-UA"/>
        </w:rPr>
        <w:t>, законодавством України</w:t>
      </w:r>
      <w:r w:rsidR="00FF0DDE" w:rsidRPr="002B3C2D">
        <w:rPr>
          <w:rFonts w:ascii="Times New Roman" w:hAnsi="Times New Roman" w:cs="Times New Roman"/>
          <w:sz w:val="28"/>
          <w:szCs w:val="28"/>
          <w:lang w:val="uk-UA" w:eastAsia="uk-UA"/>
        </w:rPr>
        <w:t>.</w:t>
      </w:r>
    </w:p>
    <w:p w14:paraId="059621E8" w14:textId="77777777" w:rsidR="00FF0DDE"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3</w:t>
      </w:r>
      <w:r w:rsidR="00FF0DDE" w:rsidRPr="002B3C2D">
        <w:rPr>
          <w:rFonts w:ascii="Times New Roman" w:hAnsi="Times New Roman" w:cs="Times New Roman"/>
          <w:sz w:val="28"/>
          <w:szCs w:val="28"/>
          <w:lang w:val="uk-UA" w:eastAsia="uk-UA"/>
        </w:rPr>
        <w:t xml:space="preserve">.3. За достовірність всієї інформації, документів та уповноважень, наданих в рамках реалізації цієї Угоди та </w:t>
      </w:r>
      <w:r w:rsidR="00FF0DDE" w:rsidRPr="002B3C2D">
        <w:rPr>
          <w:rFonts w:ascii="Times New Roman" w:hAnsi="Times New Roman" w:cs="Times New Roman"/>
          <w:sz w:val="28"/>
          <w:szCs w:val="28"/>
          <w:lang w:val="uk-UA"/>
        </w:rPr>
        <w:t>Фінансової угоди</w:t>
      </w:r>
      <w:r w:rsidR="00FF0DDE" w:rsidRPr="002B3C2D">
        <w:rPr>
          <w:rFonts w:ascii="Times New Roman" w:hAnsi="Times New Roman" w:cs="Times New Roman"/>
          <w:sz w:val="28"/>
          <w:szCs w:val="28"/>
          <w:lang w:val="uk-UA" w:eastAsia="uk-UA"/>
        </w:rPr>
        <w:t>, особисту відповідальність несуть уповноважені особи Сторін на підписання та надання такої інформації та документів.</w:t>
      </w:r>
    </w:p>
    <w:p w14:paraId="6B9F75BB" w14:textId="77777777" w:rsidR="00FF0DDE"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3</w:t>
      </w:r>
      <w:r w:rsidR="00FF0DDE" w:rsidRPr="002B3C2D">
        <w:rPr>
          <w:rFonts w:ascii="Times New Roman" w:hAnsi="Times New Roman" w:cs="Times New Roman"/>
          <w:sz w:val="28"/>
          <w:szCs w:val="28"/>
          <w:lang w:val="uk-UA" w:eastAsia="uk-UA"/>
        </w:rPr>
        <w:t xml:space="preserve">.4. </w:t>
      </w:r>
      <w:r w:rsidR="00FF0DDE" w:rsidRPr="002B3C2D">
        <w:rPr>
          <w:rFonts w:ascii="Times New Roman" w:hAnsi="Times New Roman" w:cs="Times New Roman"/>
          <w:b/>
          <w:sz w:val="28"/>
          <w:szCs w:val="28"/>
          <w:lang w:val="uk-UA" w:eastAsia="uk-UA"/>
        </w:rPr>
        <w:t xml:space="preserve">Кінцевий бенефіціар </w:t>
      </w:r>
      <w:r w:rsidR="00CC35B1" w:rsidRPr="002B3C2D">
        <w:rPr>
          <w:rFonts w:ascii="Times New Roman" w:hAnsi="Times New Roman" w:cs="Times New Roman"/>
          <w:b/>
          <w:sz w:val="28"/>
          <w:szCs w:val="28"/>
          <w:lang w:val="uk-UA" w:eastAsia="uk-UA"/>
        </w:rPr>
        <w:t xml:space="preserve">забезпечує цільове та ефективне використання </w:t>
      </w:r>
      <w:r w:rsidR="00CC35B1" w:rsidRPr="002B3C2D">
        <w:rPr>
          <w:rFonts w:ascii="Times New Roman" w:hAnsi="Times New Roman" w:cs="Times New Roman"/>
          <w:sz w:val="28"/>
          <w:szCs w:val="28"/>
          <w:lang w:val="uk-UA" w:eastAsia="uk-UA"/>
        </w:rPr>
        <w:t xml:space="preserve">Частини коштів Позики та </w:t>
      </w:r>
      <w:r w:rsidR="00FF0DDE" w:rsidRPr="002B3C2D">
        <w:rPr>
          <w:rFonts w:ascii="Times New Roman" w:hAnsi="Times New Roman" w:cs="Times New Roman"/>
          <w:b/>
          <w:sz w:val="28"/>
          <w:szCs w:val="28"/>
          <w:lang w:val="uk-UA" w:eastAsia="uk-UA"/>
        </w:rPr>
        <w:t>несе повну</w:t>
      </w:r>
      <w:r w:rsidR="00FF0DDE" w:rsidRPr="002B3C2D">
        <w:rPr>
          <w:rFonts w:ascii="Times New Roman" w:hAnsi="Times New Roman" w:cs="Times New Roman"/>
          <w:sz w:val="28"/>
          <w:szCs w:val="28"/>
          <w:lang w:val="uk-UA" w:eastAsia="uk-UA"/>
        </w:rPr>
        <w:t xml:space="preserve"> відповідальність за цільове </w:t>
      </w:r>
      <w:r w:rsidR="00CC35B1" w:rsidRPr="002B3C2D">
        <w:rPr>
          <w:rFonts w:ascii="Times New Roman" w:hAnsi="Times New Roman" w:cs="Times New Roman"/>
          <w:sz w:val="28"/>
          <w:szCs w:val="28"/>
          <w:lang w:val="uk-UA" w:eastAsia="uk-UA"/>
        </w:rPr>
        <w:t xml:space="preserve">та </w:t>
      </w:r>
      <w:r w:rsidR="00FF0DDE" w:rsidRPr="002B3C2D">
        <w:rPr>
          <w:rFonts w:ascii="Times New Roman" w:hAnsi="Times New Roman" w:cs="Times New Roman"/>
          <w:sz w:val="28"/>
          <w:szCs w:val="28"/>
          <w:lang w:val="uk-UA" w:eastAsia="uk-UA"/>
        </w:rPr>
        <w:t xml:space="preserve">ефективне використання Частини </w:t>
      </w:r>
      <w:r w:rsidR="00352967" w:rsidRPr="002B3C2D">
        <w:rPr>
          <w:rFonts w:ascii="Times New Roman" w:hAnsi="Times New Roman" w:cs="Times New Roman"/>
          <w:sz w:val="28"/>
          <w:szCs w:val="28"/>
          <w:lang w:val="uk-UA" w:eastAsia="uk-UA"/>
        </w:rPr>
        <w:t xml:space="preserve">коштів </w:t>
      </w:r>
      <w:r w:rsidR="00FF0DDE" w:rsidRPr="002B3C2D">
        <w:rPr>
          <w:rFonts w:ascii="Times New Roman" w:hAnsi="Times New Roman" w:cs="Times New Roman"/>
          <w:sz w:val="28"/>
          <w:szCs w:val="28"/>
          <w:lang w:val="uk-UA" w:eastAsia="uk-UA"/>
        </w:rPr>
        <w:t xml:space="preserve">Позики згідно із українським законодавством. </w:t>
      </w:r>
    </w:p>
    <w:p w14:paraId="5F746677" w14:textId="1758D494" w:rsidR="0065496A" w:rsidRPr="002B3C2D" w:rsidRDefault="00FF0DDE" w:rsidP="00DB659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hAnsi="Times New Roman" w:cs="Times New Roman"/>
          <w:sz w:val="28"/>
          <w:szCs w:val="28"/>
        </w:rPr>
        <w:t xml:space="preserve">У разі </w:t>
      </w:r>
      <w:r w:rsidRPr="002B3C2D">
        <w:rPr>
          <w:rFonts w:ascii="Times New Roman" w:eastAsia="Times New Roman" w:hAnsi="Times New Roman" w:cs="Times New Roman"/>
          <w:sz w:val="28"/>
          <w:szCs w:val="28"/>
        </w:rPr>
        <w:t xml:space="preserve">нецільового використання Частини </w:t>
      </w:r>
      <w:r w:rsidR="00F83C7C" w:rsidRPr="002B3C2D">
        <w:rPr>
          <w:rFonts w:ascii="Times New Roman" w:eastAsia="Times New Roman" w:hAnsi="Times New Roman" w:cs="Times New Roman"/>
          <w:sz w:val="28"/>
          <w:szCs w:val="28"/>
        </w:rPr>
        <w:t xml:space="preserve">коштів </w:t>
      </w:r>
      <w:r w:rsidRPr="002B3C2D">
        <w:rPr>
          <w:rFonts w:ascii="Times New Roman" w:eastAsia="Times New Roman" w:hAnsi="Times New Roman" w:cs="Times New Roman"/>
          <w:sz w:val="28"/>
          <w:szCs w:val="28"/>
        </w:rPr>
        <w:t>Позики, Кінцевий бенефіціар</w:t>
      </w:r>
      <w:r w:rsidR="0083661E" w:rsidRPr="002B3C2D">
        <w:rPr>
          <w:rFonts w:ascii="Times New Roman" w:eastAsia="Times New Roman" w:hAnsi="Times New Roman" w:cs="Times New Roman"/>
          <w:sz w:val="28"/>
          <w:szCs w:val="28"/>
        </w:rPr>
        <w:t xml:space="preserve"> або Власник </w:t>
      </w:r>
      <w:r w:rsidR="00556C41" w:rsidRPr="002B3C2D">
        <w:rPr>
          <w:rFonts w:ascii="Times New Roman" w:eastAsia="Times New Roman" w:hAnsi="Times New Roman" w:cs="Times New Roman"/>
          <w:sz w:val="28"/>
          <w:szCs w:val="28"/>
        </w:rPr>
        <w:t>об’єкта</w:t>
      </w:r>
      <w:r w:rsidRPr="002B3C2D">
        <w:rPr>
          <w:rFonts w:ascii="Times New Roman" w:eastAsia="Times New Roman" w:hAnsi="Times New Roman" w:cs="Times New Roman"/>
          <w:sz w:val="28"/>
          <w:szCs w:val="28"/>
        </w:rPr>
        <w:t xml:space="preserve"> </w:t>
      </w:r>
      <w:r w:rsidR="0065496A" w:rsidRPr="002B3C2D">
        <w:rPr>
          <w:rFonts w:ascii="Times New Roman" w:eastAsia="Times New Roman" w:hAnsi="Times New Roman" w:cs="Times New Roman"/>
          <w:sz w:val="28"/>
          <w:szCs w:val="28"/>
        </w:rPr>
        <w:t xml:space="preserve">зобов’язаний повернути ці кошти протягом </w:t>
      </w:r>
      <w:r w:rsidR="00BF3673" w:rsidRPr="002B3C2D">
        <w:rPr>
          <w:rFonts w:ascii="Times New Roman" w:eastAsia="Times New Roman" w:hAnsi="Times New Roman" w:cs="Times New Roman"/>
          <w:sz w:val="28"/>
          <w:szCs w:val="28"/>
        </w:rPr>
        <w:br/>
      </w:r>
      <w:r w:rsidR="0065496A" w:rsidRPr="002B3C2D">
        <w:rPr>
          <w:rFonts w:ascii="Times New Roman" w:eastAsia="Times New Roman" w:hAnsi="Times New Roman" w:cs="Times New Roman"/>
          <w:sz w:val="28"/>
          <w:szCs w:val="28"/>
        </w:rPr>
        <w:t>20</w:t>
      </w:r>
      <w:r w:rsidR="0079700B" w:rsidRPr="002B3C2D">
        <w:rPr>
          <w:rFonts w:ascii="Times New Roman" w:eastAsia="Times New Roman" w:hAnsi="Times New Roman" w:cs="Times New Roman"/>
          <w:sz w:val="28"/>
          <w:szCs w:val="28"/>
        </w:rPr>
        <w:t xml:space="preserve"> </w:t>
      </w:r>
      <w:r w:rsidR="00D0338A" w:rsidRPr="002B3C2D">
        <w:rPr>
          <w:rFonts w:ascii="Times New Roman" w:eastAsia="Times New Roman" w:hAnsi="Times New Roman" w:cs="Times New Roman"/>
          <w:sz w:val="28"/>
          <w:szCs w:val="28"/>
        </w:rPr>
        <w:t>(двадцять)</w:t>
      </w:r>
      <w:r w:rsidR="003D63D9" w:rsidRPr="002B3C2D">
        <w:rPr>
          <w:rFonts w:ascii="Times New Roman" w:eastAsia="Times New Roman" w:hAnsi="Times New Roman" w:cs="Times New Roman"/>
          <w:sz w:val="28"/>
          <w:szCs w:val="28"/>
        </w:rPr>
        <w:t xml:space="preserve"> робочих</w:t>
      </w:r>
      <w:r w:rsidR="0065496A" w:rsidRPr="002B3C2D">
        <w:rPr>
          <w:rFonts w:ascii="Times New Roman" w:eastAsia="Times New Roman" w:hAnsi="Times New Roman" w:cs="Times New Roman"/>
          <w:sz w:val="28"/>
          <w:szCs w:val="28"/>
        </w:rPr>
        <w:t xml:space="preserve"> днів після письмового повідомлення </w:t>
      </w:r>
      <w:r w:rsidR="00E5714C" w:rsidRPr="002B3C2D">
        <w:rPr>
          <w:rFonts w:ascii="Times New Roman" w:eastAsia="Times New Roman" w:hAnsi="Times New Roman" w:cs="Times New Roman"/>
          <w:sz w:val="28"/>
          <w:szCs w:val="28"/>
        </w:rPr>
        <w:t>Мінінфраструктури</w:t>
      </w:r>
      <w:r w:rsidR="0065496A" w:rsidRPr="002B3C2D">
        <w:rPr>
          <w:rFonts w:ascii="Times New Roman" w:eastAsia="Times New Roman" w:hAnsi="Times New Roman" w:cs="Times New Roman"/>
          <w:sz w:val="28"/>
          <w:szCs w:val="28"/>
        </w:rPr>
        <w:t xml:space="preserve"> про повернення коштів у визначеному </w:t>
      </w:r>
      <w:r w:rsidR="00E5714C" w:rsidRPr="002B3C2D">
        <w:rPr>
          <w:rFonts w:ascii="Times New Roman" w:eastAsia="Times New Roman" w:hAnsi="Times New Roman" w:cs="Times New Roman"/>
          <w:sz w:val="28"/>
          <w:szCs w:val="28"/>
        </w:rPr>
        <w:t>Мінінфраструктури</w:t>
      </w:r>
      <w:r w:rsidR="00845A13" w:rsidRPr="002B3C2D">
        <w:rPr>
          <w:rFonts w:ascii="Times New Roman" w:eastAsia="Times New Roman" w:hAnsi="Times New Roman" w:cs="Times New Roman"/>
          <w:sz w:val="28"/>
          <w:szCs w:val="28"/>
        </w:rPr>
        <w:t xml:space="preserve"> та/або </w:t>
      </w:r>
      <w:r w:rsidR="0065496A" w:rsidRPr="002B3C2D">
        <w:rPr>
          <w:rFonts w:ascii="Times New Roman" w:eastAsia="Times New Roman" w:hAnsi="Times New Roman" w:cs="Times New Roman"/>
          <w:sz w:val="28"/>
          <w:szCs w:val="28"/>
        </w:rPr>
        <w:t>Мінфіном розмірі та на вказаний Мінфіном рахунок.</w:t>
      </w:r>
    </w:p>
    <w:p w14:paraId="0F8BD3DA" w14:textId="77777777" w:rsidR="00FF0DDE" w:rsidRPr="002B3C2D" w:rsidRDefault="00FF0DDE" w:rsidP="00DB659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Кінцевий бенефіціар несе особисту відповідальність за дії найнятих Підрядних організації для реалізації </w:t>
      </w:r>
      <w:r w:rsidR="00CA13E1" w:rsidRPr="002B3C2D">
        <w:rPr>
          <w:rFonts w:ascii="Times New Roman" w:eastAsia="Times New Roman" w:hAnsi="Times New Roman" w:cs="Times New Roman"/>
          <w:sz w:val="28"/>
          <w:szCs w:val="28"/>
        </w:rPr>
        <w:t>Субпроєкт</w:t>
      </w:r>
      <w:r w:rsidRPr="002B3C2D">
        <w:rPr>
          <w:rFonts w:ascii="Times New Roman" w:eastAsia="Times New Roman" w:hAnsi="Times New Roman" w:cs="Times New Roman"/>
          <w:sz w:val="28"/>
          <w:szCs w:val="28"/>
        </w:rPr>
        <w:t>у.</w:t>
      </w:r>
    </w:p>
    <w:p w14:paraId="024B05E6" w14:textId="77777777" w:rsidR="00FF0DDE" w:rsidRPr="002B3C2D" w:rsidRDefault="00FF0DDE"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709"/>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 xml:space="preserve">За порушення наданих гарантій з реалізації </w:t>
      </w:r>
      <w:r w:rsidR="00CA13E1" w:rsidRPr="002B3C2D">
        <w:rPr>
          <w:rFonts w:ascii="Times New Roman" w:hAnsi="Times New Roman" w:cs="Times New Roman"/>
          <w:sz w:val="28"/>
          <w:szCs w:val="28"/>
          <w:lang w:val="uk-UA" w:eastAsia="uk-UA"/>
        </w:rPr>
        <w:t>Субпроєкт</w:t>
      </w:r>
      <w:r w:rsidRPr="002B3C2D">
        <w:rPr>
          <w:rFonts w:ascii="Times New Roman" w:hAnsi="Times New Roman" w:cs="Times New Roman"/>
          <w:sz w:val="28"/>
          <w:szCs w:val="28"/>
          <w:lang w:val="uk-UA" w:eastAsia="uk-UA"/>
        </w:rPr>
        <w:t xml:space="preserve">у, виконання всіх процедур, правил та вимог затверджених та/або схвалених ЄІБ, </w:t>
      </w:r>
      <w:r w:rsidR="004473BF" w:rsidRPr="002B3C2D">
        <w:rPr>
          <w:rFonts w:ascii="Times New Roman" w:hAnsi="Times New Roman" w:cs="Times New Roman"/>
          <w:sz w:val="28"/>
          <w:szCs w:val="28"/>
          <w:lang w:val="uk-UA"/>
        </w:rPr>
        <w:t>Мінінфраструктури</w:t>
      </w:r>
      <w:r w:rsidRPr="002B3C2D">
        <w:rPr>
          <w:rFonts w:ascii="Times New Roman" w:hAnsi="Times New Roman" w:cs="Times New Roman"/>
          <w:sz w:val="28"/>
          <w:szCs w:val="28"/>
          <w:lang w:val="uk-UA" w:eastAsia="uk-UA"/>
        </w:rPr>
        <w:t xml:space="preserve"> та Мінфіну, до Кінцевого бенефіціару застосовуються заходи, визначені </w:t>
      </w:r>
      <w:r w:rsidRPr="002B3C2D">
        <w:rPr>
          <w:rFonts w:ascii="Times New Roman" w:hAnsi="Times New Roman" w:cs="Times New Roman"/>
          <w:sz w:val="28"/>
          <w:szCs w:val="28"/>
          <w:lang w:val="uk-UA"/>
        </w:rPr>
        <w:t xml:space="preserve">Фінансовою угодою </w:t>
      </w:r>
      <w:r w:rsidRPr="002B3C2D">
        <w:rPr>
          <w:rFonts w:ascii="Times New Roman" w:hAnsi="Times New Roman" w:cs="Times New Roman"/>
          <w:sz w:val="28"/>
          <w:szCs w:val="28"/>
          <w:lang w:val="uk-UA" w:eastAsia="uk-UA"/>
        </w:rPr>
        <w:t>за порушення такого роду.</w:t>
      </w:r>
    </w:p>
    <w:p w14:paraId="132E08C5" w14:textId="77777777" w:rsidR="00FF0DDE" w:rsidRPr="002B3C2D" w:rsidRDefault="000A4C5A" w:rsidP="00DB6593">
      <w:pPr>
        <w:shd w:val="clear" w:color="auto" w:fill="FFFFFF"/>
        <w:spacing w:after="0" w:line="320" w:lineRule="exact"/>
        <w:ind w:left="4" w:right="11" w:firstLine="563"/>
        <w:jc w:val="both"/>
        <w:rPr>
          <w:rFonts w:ascii="Times New Roman" w:eastAsia="Times New Roman" w:hAnsi="Times New Roman" w:cs="Times New Roman"/>
          <w:sz w:val="28"/>
          <w:szCs w:val="28"/>
        </w:rPr>
      </w:pPr>
      <w:r w:rsidRPr="002B3C2D">
        <w:rPr>
          <w:rFonts w:ascii="Times New Roman" w:hAnsi="Times New Roman" w:cs="Times New Roman"/>
          <w:sz w:val="28"/>
          <w:szCs w:val="28"/>
        </w:rPr>
        <w:t>1</w:t>
      </w:r>
      <w:r w:rsidR="00337262" w:rsidRPr="002B3C2D">
        <w:rPr>
          <w:rFonts w:ascii="Times New Roman" w:hAnsi="Times New Roman" w:cs="Times New Roman"/>
          <w:sz w:val="28"/>
          <w:szCs w:val="28"/>
        </w:rPr>
        <w:t>3</w:t>
      </w:r>
      <w:r w:rsidR="00FF0DDE" w:rsidRPr="002B3C2D">
        <w:rPr>
          <w:rFonts w:ascii="Times New Roman" w:hAnsi="Times New Roman" w:cs="Times New Roman"/>
          <w:sz w:val="28"/>
          <w:szCs w:val="28"/>
        </w:rPr>
        <w:t xml:space="preserve">.5. </w:t>
      </w:r>
      <w:r w:rsidR="00FF0DDE" w:rsidRPr="002B3C2D">
        <w:rPr>
          <w:rFonts w:ascii="Times New Roman" w:eastAsia="Times New Roman" w:hAnsi="Times New Roman" w:cs="Times New Roman"/>
          <w:b/>
          <w:sz w:val="28"/>
          <w:szCs w:val="28"/>
        </w:rPr>
        <w:t>Кінцевий бенефіціар відповідає</w:t>
      </w:r>
      <w:r w:rsidR="00FF0DDE" w:rsidRPr="002B3C2D">
        <w:rPr>
          <w:rFonts w:ascii="Times New Roman" w:eastAsia="Times New Roman" w:hAnsi="Times New Roman" w:cs="Times New Roman"/>
          <w:sz w:val="28"/>
          <w:szCs w:val="28"/>
        </w:rPr>
        <w:t xml:space="preserve"> за використання матеріально-технічних ресурсів, необхідних для виконання робіт (послуг, закупівлі товарів) забезпечених відповідними технічними паспортами чи сертифікатами, організацію попередніх випробувань, наявність всіх сертифікатів, паспортів, протоколів перевірок та випробувань для подальшої передачі їх експлуатуючій організації відповідно до чинного законодавства.</w:t>
      </w:r>
    </w:p>
    <w:p w14:paraId="68133A98" w14:textId="77777777" w:rsidR="00FF0DDE" w:rsidRPr="002B3C2D" w:rsidRDefault="000A4C5A"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hAnsi="Times New Roman" w:cs="Times New Roman"/>
          <w:sz w:val="28"/>
          <w:szCs w:val="28"/>
        </w:rPr>
        <w:lastRenderedPageBreak/>
        <w:t>1</w:t>
      </w:r>
      <w:r w:rsidR="00337262" w:rsidRPr="002B3C2D">
        <w:rPr>
          <w:rFonts w:ascii="Times New Roman" w:hAnsi="Times New Roman" w:cs="Times New Roman"/>
          <w:sz w:val="28"/>
          <w:szCs w:val="28"/>
        </w:rPr>
        <w:t>3</w:t>
      </w:r>
      <w:r w:rsidR="00FF0DDE" w:rsidRPr="002B3C2D">
        <w:rPr>
          <w:rFonts w:ascii="Times New Roman" w:hAnsi="Times New Roman" w:cs="Times New Roman"/>
          <w:sz w:val="28"/>
          <w:szCs w:val="28"/>
        </w:rPr>
        <w:t xml:space="preserve">.6. </w:t>
      </w:r>
      <w:r w:rsidR="00FF0DDE" w:rsidRPr="002B3C2D">
        <w:rPr>
          <w:rFonts w:ascii="Times New Roman" w:eastAsia="Times New Roman" w:hAnsi="Times New Roman" w:cs="Times New Roman"/>
          <w:sz w:val="28"/>
          <w:szCs w:val="28"/>
          <w:lang w:eastAsia="ru-RU"/>
        </w:rPr>
        <w:t xml:space="preserve">За умови отримання від ЄІБ повідомлення та/або без такого повідомлення про невиконання Кінцевим бенефіціаром будь-якого зобов’язання, покладеного на нього в обмін на будь-яку Частину </w:t>
      </w:r>
      <w:r w:rsidR="00F83C7C" w:rsidRPr="002B3C2D">
        <w:rPr>
          <w:rFonts w:ascii="Times New Roman" w:eastAsia="Times New Roman" w:hAnsi="Times New Roman" w:cs="Times New Roman"/>
          <w:sz w:val="28"/>
          <w:szCs w:val="28"/>
          <w:lang w:eastAsia="ru-RU"/>
        </w:rPr>
        <w:t xml:space="preserve">коштів </w:t>
      </w:r>
      <w:r w:rsidR="00FF0DDE" w:rsidRPr="002B3C2D">
        <w:rPr>
          <w:rFonts w:ascii="Times New Roman" w:eastAsia="Times New Roman" w:hAnsi="Times New Roman" w:cs="Times New Roman"/>
          <w:sz w:val="28"/>
          <w:szCs w:val="28"/>
          <w:lang w:eastAsia="ru-RU"/>
        </w:rPr>
        <w:t xml:space="preserve">Позики, надану йому, </w:t>
      </w:r>
      <w:r w:rsidR="004473BF"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lang w:eastAsia="ru-RU"/>
        </w:rPr>
        <w:t xml:space="preserve"> і Мінфін можуть застосувати до Кінцевого бенефіціара</w:t>
      </w:r>
      <w:r w:rsidR="007C419A" w:rsidRPr="002B3C2D">
        <w:rPr>
          <w:rFonts w:ascii="Times New Roman" w:eastAsia="Times New Roman" w:hAnsi="Times New Roman" w:cs="Times New Roman"/>
          <w:sz w:val="28"/>
          <w:szCs w:val="28"/>
          <w:lang w:eastAsia="ru-RU"/>
        </w:rPr>
        <w:t xml:space="preserve"> </w:t>
      </w:r>
      <w:r w:rsidR="00FF0DDE" w:rsidRPr="002B3C2D">
        <w:rPr>
          <w:rFonts w:ascii="Times New Roman" w:eastAsia="Times New Roman" w:hAnsi="Times New Roman" w:cs="Times New Roman"/>
          <w:sz w:val="28"/>
          <w:szCs w:val="28"/>
          <w:lang w:eastAsia="ru-RU"/>
        </w:rPr>
        <w:t>один із наведених нижче варіантів:</w:t>
      </w:r>
    </w:p>
    <w:p w14:paraId="44BBBF92" w14:textId="77777777" w:rsidR="00FF0DDE" w:rsidRPr="002B3C2D" w:rsidRDefault="00FF0DDE"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(a) перерозподілити кошти відповідної Частини </w:t>
      </w:r>
      <w:r w:rsidR="00F83C7C" w:rsidRPr="002B3C2D">
        <w:rPr>
          <w:rFonts w:ascii="Times New Roman" w:eastAsia="Times New Roman" w:hAnsi="Times New Roman" w:cs="Times New Roman"/>
          <w:sz w:val="28"/>
          <w:szCs w:val="28"/>
          <w:lang w:eastAsia="ru-RU"/>
        </w:rPr>
        <w:t xml:space="preserve">коштів </w:t>
      </w:r>
      <w:r w:rsidRPr="002B3C2D">
        <w:rPr>
          <w:rFonts w:ascii="Times New Roman" w:eastAsia="Times New Roman" w:hAnsi="Times New Roman" w:cs="Times New Roman"/>
          <w:sz w:val="28"/>
          <w:szCs w:val="28"/>
          <w:lang w:eastAsia="ru-RU"/>
        </w:rPr>
        <w:t xml:space="preserve">Позики на інший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 xml:space="preserve">, </w:t>
      </w:r>
    </w:p>
    <w:p w14:paraId="71B12285" w14:textId="77777777" w:rsidR="00352967" w:rsidRPr="002B3C2D" w:rsidRDefault="00352967"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(б</w:t>
      </w:r>
      <w:r w:rsidR="00FF0DDE" w:rsidRPr="002B3C2D">
        <w:rPr>
          <w:rFonts w:ascii="Times New Roman" w:eastAsia="Times New Roman" w:hAnsi="Times New Roman" w:cs="Times New Roman"/>
          <w:sz w:val="28"/>
          <w:szCs w:val="28"/>
          <w:lang w:eastAsia="ru-RU"/>
        </w:rPr>
        <w:t>) приз</w:t>
      </w:r>
      <w:r w:rsidR="002F1004" w:rsidRPr="002B3C2D">
        <w:rPr>
          <w:rFonts w:ascii="Times New Roman" w:eastAsia="Times New Roman" w:hAnsi="Times New Roman" w:cs="Times New Roman"/>
          <w:sz w:val="28"/>
          <w:szCs w:val="28"/>
          <w:lang w:eastAsia="ru-RU"/>
        </w:rPr>
        <w:t xml:space="preserve">упинити фінансування </w:t>
      </w:r>
      <w:r w:rsidR="00CA13E1" w:rsidRPr="002B3C2D">
        <w:rPr>
          <w:rFonts w:ascii="Times New Roman" w:eastAsia="Times New Roman" w:hAnsi="Times New Roman" w:cs="Times New Roman"/>
          <w:sz w:val="28"/>
          <w:szCs w:val="28"/>
          <w:lang w:eastAsia="ru-RU"/>
        </w:rPr>
        <w:t>Субпроєкт</w:t>
      </w:r>
      <w:r w:rsidR="002F1004" w:rsidRPr="002B3C2D">
        <w:rPr>
          <w:rFonts w:ascii="Times New Roman" w:eastAsia="Times New Roman" w:hAnsi="Times New Roman" w:cs="Times New Roman"/>
          <w:sz w:val="28"/>
          <w:szCs w:val="28"/>
          <w:lang w:eastAsia="ru-RU"/>
        </w:rPr>
        <w:t>у</w:t>
      </w:r>
    </w:p>
    <w:p w14:paraId="33864A65" w14:textId="77777777" w:rsidR="0063061D" w:rsidRPr="002B3C2D" w:rsidRDefault="00352967"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або</w:t>
      </w:r>
    </w:p>
    <w:p w14:paraId="41E0C4C1" w14:textId="45DFDEA6" w:rsidR="004904F1" w:rsidRPr="002B3C2D" w:rsidRDefault="00352967"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(в) припинити фінансування </w:t>
      </w:r>
      <w:r w:rsidR="00CA13E1" w:rsidRPr="002B3C2D">
        <w:rPr>
          <w:rFonts w:ascii="Times New Roman" w:eastAsia="Times New Roman" w:hAnsi="Times New Roman" w:cs="Times New Roman"/>
          <w:sz w:val="28"/>
          <w:szCs w:val="28"/>
          <w:lang w:eastAsia="ru-RU"/>
        </w:rPr>
        <w:t>Субпроєкт</w:t>
      </w:r>
      <w:r w:rsidRPr="002B3C2D">
        <w:rPr>
          <w:rFonts w:ascii="Times New Roman" w:eastAsia="Times New Roman" w:hAnsi="Times New Roman" w:cs="Times New Roman"/>
          <w:sz w:val="28"/>
          <w:szCs w:val="28"/>
          <w:lang w:eastAsia="ru-RU"/>
        </w:rPr>
        <w:t>у</w:t>
      </w:r>
      <w:r w:rsidR="00D0338A" w:rsidRPr="002B3C2D">
        <w:rPr>
          <w:rFonts w:ascii="Times New Roman" w:eastAsia="Times New Roman" w:hAnsi="Times New Roman" w:cs="Times New Roman"/>
          <w:sz w:val="28"/>
          <w:szCs w:val="28"/>
          <w:lang w:eastAsia="ru-RU"/>
        </w:rPr>
        <w:t>,</w:t>
      </w:r>
    </w:p>
    <w:p w14:paraId="66E90590" w14:textId="77777777" w:rsidR="0083661E" w:rsidRPr="002B3C2D" w:rsidRDefault="0083661E"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 xml:space="preserve">(г) вимагати повернення </w:t>
      </w:r>
      <w:r w:rsidR="00F83C7C" w:rsidRPr="002B3C2D">
        <w:rPr>
          <w:rFonts w:ascii="Times New Roman" w:eastAsia="Times New Roman" w:hAnsi="Times New Roman" w:cs="Times New Roman"/>
          <w:sz w:val="28"/>
          <w:szCs w:val="28"/>
          <w:lang w:eastAsia="ru-RU"/>
        </w:rPr>
        <w:t xml:space="preserve">Частини </w:t>
      </w:r>
      <w:r w:rsidRPr="002B3C2D">
        <w:rPr>
          <w:rFonts w:ascii="Times New Roman" w:eastAsia="Times New Roman" w:hAnsi="Times New Roman" w:cs="Times New Roman"/>
          <w:sz w:val="28"/>
          <w:szCs w:val="28"/>
          <w:lang w:eastAsia="ru-RU"/>
        </w:rPr>
        <w:t>коштів</w:t>
      </w:r>
      <w:r w:rsidR="00F83C7C" w:rsidRPr="002B3C2D">
        <w:rPr>
          <w:rFonts w:ascii="Times New Roman" w:eastAsia="Times New Roman" w:hAnsi="Times New Roman" w:cs="Times New Roman"/>
          <w:sz w:val="28"/>
          <w:szCs w:val="28"/>
          <w:lang w:eastAsia="ru-RU"/>
        </w:rPr>
        <w:t xml:space="preserve"> Позики.</w:t>
      </w:r>
    </w:p>
    <w:p w14:paraId="14876345" w14:textId="386D5894" w:rsidR="0065496A" w:rsidRPr="002B3C2D" w:rsidRDefault="0065496A" w:rsidP="00DB6593">
      <w:pPr>
        <w:spacing w:after="0" w:line="320" w:lineRule="exact"/>
        <w:ind w:firstLine="567"/>
        <w:jc w:val="both"/>
        <w:textAlignment w:val="baseline"/>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13.7.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бенефі</w:t>
      </w:r>
      <w:r w:rsidR="00A06EA2" w:rsidRPr="002B3C2D">
        <w:rPr>
          <w:rFonts w:ascii="Times New Roman" w:eastAsia="Times New Roman" w:hAnsi="Times New Roman" w:cs="Times New Roman"/>
          <w:sz w:val="28"/>
          <w:szCs w:val="28"/>
          <w:lang w:eastAsia="ru-RU"/>
        </w:rPr>
        <w:t>ці</w:t>
      </w:r>
      <w:r w:rsidRPr="002B3C2D">
        <w:rPr>
          <w:rFonts w:ascii="Times New Roman" w:eastAsia="Times New Roman" w:hAnsi="Times New Roman" w:cs="Times New Roman"/>
          <w:sz w:val="28"/>
          <w:szCs w:val="28"/>
          <w:lang w:eastAsia="ru-RU"/>
        </w:rPr>
        <w:t>ар повертає Частину коштів Позики протягом 20</w:t>
      </w:r>
      <w:r w:rsidR="00D0338A" w:rsidRPr="002B3C2D">
        <w:rPr>
          <w:rFonts w:ascii="Times New Roman" w:eastAsia="Times New Roman" w:hAnsi="Times New Roman" w:cs="Times New Roman"/>
          <w:sz w:val="28"/>
          <w:szCs w:val="28"/>
          <w:lang w:eastAsia="ru-RU"/>
        </w:rPr>
        <w:t xml:space="preserve"> (двадцяти)</w:t>
      </w:r>
      <w:r w:rsidR="003D63D9" w:rsidRPr="002B3C2D">
        <w:rPr>
          <w:rFonts w:ascii="Times New Roman" w:eastAsia="Times New Roman" w:hAnsi="Times New Roman" w:cs="Times New Roman"/>
          <w:sz w:val="28"/>
          <w:szCs w:val="28"/>
          <w:lang w:eastAsia="ru-RU"/>
        </w:rPr>
        <w:t xml:space="preserve"> робочих</w:t>
      </w:r>
      <w:r w:rsidRPr="002B3C2D">
        <w:rPr>
          <w:rFonts w:ascii="Times New Roman" w:eastAsia="Times New Roman" w:hAnsi="Times New Roman" w:cs="Times New Roman"/>
          <w:sz w:val="28"/>
          <w:szCs w:val="28"/>
          <w:lang w:eastAsia="ru-RU"/>
        </w:rPr>
        <w:t xml:space="preserve"> днів після письмового повідомлення </w:t>
      </w:r>
      <w:r w:rsidR="004473BF" w:rsidRPr="002B3C2D">
        <w:rPr>
          <w:rFonts w:ascii="Times New Roman" w:eastAsia="Times New Roman" w:hAnsi="Times New Roman" w:cs="Times New Roman"/>
          <w:sz w:val="28"/>
          <w:szCs w:val="28"/>
        </w:rPr>
        <w:t>Мінінфраструктури</w:t>
      </w:r>
      <w:r w:rsidRPr="002B3C2D">
        <w:rPr>
          <w:rFonts w:ascii="Times New Roman" w:eastAsia="Times New Roman" w:hAnsi="Times New Roman" w:cs="Times New Roman"/>
          <w:sz w:val="28"/>
          <w:szCs w:val="28"/>
          <w:lang w:eastAsia="ru-RU"/>
        </w:rPr>
        <w:t xml:space="preserve"> про повернення коштів у визначеному </w:t>
      </w:r>
      <w:r w:rsidR="004473BF" w:rsidRPr="002B3C2D">
        <w:rPr>
          <w:rFonts w:ascii="Times New Roman" w:eastAsia="Times New Roman" w:hAnsi="Times New Roman" w:cs="Times New Roman"/>
          <w:sz w:val="28"/>
          <w:szCs w:val="28"/>
        </w:rPr>
        <w:t>Мінінфраструктури</w:t>
      </w:r>
      <w:r w:rsidR="00FB7255" w:rsidRPr="002B3C2D">
        <w:rPr>
          <w:rFonts w:ascii="Times New Roman" w:eastAsia="Times New Roman" w:hAnsi="Times New Roman" w:cs="Times New Roman"/>
          <w:sz w:val="28"/>
          <w:szCs w:val="28"/>
          <w:lang w:eastAsia="ru-RU"/>
        </w:rPr>
        <w:t xml:space="preserve"> та/або </w:t>
      </w:r>
      <w:r w:rsidRPr="002B3C2D">
        <w:rPr>
          <w:rFonts w:ascii="Times New Roman" w:eastAsia="Times New Roman" w:hAnsi="Times New Roman" w:cs="Times New Roman"/>
          <w:sz w:val="28"/>
          <w:szCs w:val="28"/>
          <w:lang w:eastAsia="ru-RU"/>
        </w:rPr>
        <w:t>Мінфіном розмірі та на вказаний Мінфіном рахунок.</w:t>
      </w:r>
    </w:p>
    <w:p w14:paraId="28F80E82" w14:textId="77777777" w:rsidR="005D3A83" w:rsidRPr="002B3C2D" w:rsidRDefault="005D3A83" w:rsidP="00DB659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2B3C2D">
        <w:rPr>
          <w:rFonts w:ascii="Times New Roman" w:eastAsia="Times New Roman" w:hAnsi="Times New Roman" w:cs="Times New Roman"/>
          <w:sz w:val="28"/>
          <w:szCs w:val="28"/>
          <w:lang w:eastAsia="ru-RU"/>
        </w:rPr>
        <w:t xml:space="preserve">13.8. </w:t>
      </w:r>
      <w:r w:rsidRPr="002B3C2D">
        <w:rPr>
          <w:rFonts w:ascii="Times New Roman" w:eastAsia="Times New Roman" w:hAnsi="Times New Roman" w:cs="Times New Roman"/>
          <w:sz w:val="28"/>
          <w:szCs w:val="28"/>
          <w:bdr w:val="none" w:sz="0" w:space="0" w:color="auto" w:frame="1"/>
          <w:lang w:eastAsia="ru-RU" w:bidi="he-IL"/>
        </w:rPr>
        <w:t xml:space="preserve">У разі невиконання Кінцевим бенефіціаром зобов’язання щодо укладання договору про закупівлю робіт </w:t>
      </w:r>
      <w:r w:rsidRPr="002B3C2D">
        <w:rPr>
          <w:rFonts w:ascii="Times New Roman" w:eastAsia="Times New Roman" w:hAnsi="Times New Roman" w:cs="Times New Roman"/>
          <w:sz w:val="28"/>
          <w:szCs w:val="28"/>
          <w:lang w:eastAsia="ru-RU"/>
        </w:rPr>
        <w:t xml:space="preserve">для реалізації Субпроєкту протягом одного року з моменту </w:t>
      </w:r>
      <w:r w:rsidRPr="002B3C2D">
        <w:rPr>
          <w:rFonts w:ascii="Times New Roman" w:hAnsi="Times New Roman" w:cs="Times New Roman"/>
          <w:sz w:val="28"/>
          <w:szCs w:val="28"/>
        </w:rPr>
        <w:t>виділення коштів для фінансування Субпроєкту</w:t>
      </w:r>
      <w:r w:rsidRPr="002B3C2D">
        <w:rPr>
          <w:rFonts w:ascii="Times New Roman" w:eastAsia="Times New Roman" w:hAnsi="Times New Roman" w:cs="Times New Roman"/>
          <w:sz w:val="28"/>
          <w:szCs w:val="28"/>
          <w:lang w:eastAsia="ru-RU"/>
        </w:rPr>
        <w:t xml:space="preserve">, такий Субпроєкт </w:t>
      </w:r>
      <w:r w:rsidR="004473BF" w:rsidRPr="002B3C2D">
        <w:rPr>
          <w:rFonts w:ascii="Times New Roman" w:eastAsia="Times New Roman" w:hAnsi="Times New Roman" w:cs="Times New Roman"/>
          <w:sz w:val="28"/>
          <w:szCs w:val="28"/>
        </w:rPr>
        <w:t>Мінінфраструктури</w:t>
      </w:r>
      <w:r w:rsidR="003C6AF6" w:rsidRPr="002B3C2D">
        <w:rPr>
          <w:rFonts w:ascii="Times New Roman" w:eastAsia="Times New Roman" w:hAnsi="Times New Roman" w:cs="Times New Roman"/>
          <w:sz w:val="28"/>
          <w:szCs w:val="28"/>
          <w:lang w:eastAsia="ru-RU"/>
        </w:rPr>
        <w:t xml:space="preserve"> може бути виключено з реалізації в рамках Програми з відновлення України</w:t>
      </w:r>
      <w:r w:rsidRPr="002B3C2D">
        <w:rPr>
          <w:rFonts w:ascii="Times New Roman" w:eastAsia="Times New Roman" w:hAnsi="Times New Roman" w:cs="Times New Roman"/>
          <w:sz w:val="28"/>
          <w:szCs w:val="28"/>
          <w:lang w:eastAsia="ru-RU"/>
        </w:rPr>
        <w:t>.</w:t>
      </w:r>
    </w:p>
    <w:p w14:paraId="4F514CCB" w14:textId="77777777" w:rsidR="005D3A83" w:rsidRPr="002B3C2D" w:rsidRDefault="005D3A83" w:rsidP="00DB6593">
      <w:pPr>
        <w:spacing w:after="0" w:line="320" w:lineRule="exact"/>
        <w:ind w:firstLine="567"/>
        <w:jc w:val="both"/>
        <w:textAlignment w:val="baseline"/>
        <w:rPr>
          <w:rFonts w:ascii="Times New Roman" w:eastAsia="Times New Roman" w:hAnsi="Times New Roman" w:cs="Times New Roman"/>
          <w:sz w:val="28"/>
          <w:szCs w:val="28"/>
          <w:lang w:eastAsia="ru-RU"/>
        </w:rPr>
      </w:pPr>
    </w:p>
    <w:p w14:paraId="7CFBF118" w14:textId="77777777" w:rsidR="006457DD" w:rsidRPr="002B3C2D" w:rsidRDefault="000A4C5A" w:rsidP="00DB6593">
      <w:pPr>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w:t>
      </w:r>
      <w:r w:rsidR="00337262" w:rsidRPr="002B3C2D">
        <w:rPr>
          <w:rFonts w:ascii="Times New Roman" w:eastAsia="Times New Roman" w:hAnsi="Times New Roman" w:cs="Times New Roman"/>
          <w:b/>
          <w:sz w:val="28"/>
          <w:szCs w:val="28"/>
        </w:rPr>
        <w:t>4</w:t>
      </w:r>
      <w:r w:rsidR="00FF0DDE" w:rsidRPr="002B3C2D">
        <w:rPr>
          <w:rFonts w:ascii="Times New Roman" w:eastAsia="Times New Roman" w:hAnsi="Times New Roman" w:cs="Times New Roman"/>
          <w:b/>
          <w:sz w:val="28"/>
          <w:szCs w:val="28"/>
        </w:rPr>
        <w:t>: Форс-мажорні обставини</w:t>
      </w:r>
    </w:p>
    <w:p w14:paraId="685D0E64" w14:textId="77777777" w:rsidR="00FF0DDE" w:rsidRPr="002B3C2D" w:rsidRDefault="000A4C5A" w:rsidP="00DB659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4</w:t>
      </w:r>
      <w:r w:rsidR="00FF0DDE" w:rsidRPr="002B3C2D">
        <w:rPr>
          <w:rFonts w:ascii="Times New Roman" w:eastAsia="Times New Roman" w:hAnsi="Times New Roman" w:cs="Times New Roman"/>
          <w:sz w:val="28"/>
          <w:szCs w:val="28"/>
        </w:rPr>
        <w:t>.1. Сторони звільняються від відповідальності за невиконання або неналежне виконання зобов'язань за цією Угодою у разі виникнення обставин непереборної сили, які не існували під час укладання цієї Угоди та виникли поза волею Сторін (обставини непереборної сили визначені Законом України «Про торгово-промислові палати в Україні»).</w:t>
      </w:r>
    </w:p>
    <w:p w14:paraId="54FE0917" w14:textId="4104D223" w:rsidR="00FF0DDE" w:rsidRPr="002B3C2D" w:rsidRDefault="000A4C5A" w:rsidP="00DB6593">
      <w:pPr>
        <w:widowControl w:val="0"/>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4</w:t>
      </w:r>
      <w:r w:rsidR="00FF0DDE" w:rsidRPr="002B3C2D">
        <w:rPr>
          <w:rFonts w:ascii="Times New Roman" w:eastAsia="Times New Roman" w:hAnsi="Times New Roman" w:cs="Times New Roman"/>
          <w:sz w:val="28"/>
          <w:szCs w:val="28"/>
        </w:rPr>
        <w:t xml:space="preserve">.2. Сторона, що не може виконувати зобов'язання за цією Угодою внаслідок дії обставин непереборної сили, повинна не пізніше ніж протягом </w:t>
      </w:r>
      <w:r w:rsidR="00592FC9" w:rsidRPr="002B3C2D">
        <w:rPr>
          <w:rFonts w:ascii="Times New Roman" w:eastAsia="Times New Roman" w:hAnsi="Times New Roman" w:cs="Times New Roman"/>
          <w:sz w:val="28"/>
          <w:szCs w:val="28"/>
        </w:rPr>
        <w:br/>
        <w:t>5</w:t>
      </w:r>
      <w:r w:rsidR="0079700B" w:rsidRPr="002B3C2D">
        <w:rPr>
          <w:rFonts w:ascii="Times New Roman" w:eastAsia="Times New Roman" w:hAnsi="Times New Roman" w:cs="Times New Roman"/>
          <w:sz w:val="28"/>
          <w:szCs w:val="28"/>
        </w:rPr>
        <w:t xml:space="preserve"> </w:t>
      </w:r>
      <w:r w:rsidR="00592FC9" w:rsidRPr="002B3C2D">
        <w:rPr>
          <w:rFonts w:ascii="Times New Roman" w:eastAsia="Times New Roman" w:hAnsi="Times New Roman" w:cs="Times New Roman"/>
          <w:sz w:val="28"/>
          <w:szCs w:val="28"/>
        </w:rPr>
        <w:t>(</w:t>
      </w:r>
      <w:r w:rsidR="00FF0DDE" w:rsidRPr="002B3C2D">
        <w:rPr>
          <w:rFonts w:ascii="Times New Roman" w:eastAsia="Times New Roman" w:hAnsi="Times New Roman" w:cs="Times New Roman"/>
          <w:sz w:val="28"/>
          <w:szCs w:val="28"/>
        </w:rPr>
        <w:t>п’яти</w:t>
      </w:r>
      <w:r w:rsidR="00592FC9" w:rsidRPr="002B3C2D">
        <w:rPr>
          <w:rFonts w:ascii="Times New Roman" w:eastAsia="Times New Roman" w:hAnsi="Times New Roman" w:cs="Times New Roman"/>
          <w:sz w:val="28"/>
          <w:szCs w:val="28"/>
        </w:rPr>
        <w:t>)</w:t>
      </w:r>
      <w:r w:rsidR="00FF0DDE" w:rsidRPr="002B3C2D">
        <w:rPr>
          <w:rFonts w:ascii="Times New Roman" w:eastAsia="Times New Roman" w:hAnsi="Times New Roman" w:cs="Times New Roman"/>
          <w:sz w:val="28"/>
          <w:szCs w:val="28"/>
        </w:rPr>
        <w:t xml:space="preserve"> </w:t>
      </w:r>
      <w:r w:rsidR="001C3E76" w:rsidRPr="002B3C2D">
        <w:rPr>
          <w:rFonts w:ascii="Times New Roman" w:eastAsia="Times New Roman" w:hAnsi="Times New Roman" w:cs="Times New Roman"/>
          <w:sz w:val="28"/>
          <w:szCs w:val="28"/>
        </w:rPr>
        <w:t xml:space="preserve">робочих </w:t>
      </w:r>
      <w:r w:rsidR="00FF0DDE" w:rsidRPr="002B3C2D">
        <w:rPr>
          <w:rFonts w:ascii="Times New Roman" w:eastAsia="Times New Roman" w:hAnsi="Times New Roman" w:cs="Times New Roman"/>
          <w:sz w:val="28"/>
          <w:szCs w:val="28"/>
        </w:rPr>
        <w:t>днів з моменту їх виникнення повідомити про це іншу Сторону у письмовій формі (факсом, електронною поштою, рекомендованим листом із позначкою адресата про отримання такого повідомлення).</w:t>
      </w:r>
    </w:p>
    <w:p w14:paraId="30AF8D60" w14:textId="77777777" w:rsidR="00FF0DDE" w:rsidRPr="002B3C2D" w:rsidRDefault="000A4C5A" w:rsidP="00DB6593">
      <w:pPr>
        <w:shd w:val="clear" w:color="auto" w:fill="FFFFFF"/>
        <w:spacing w:after="0" w:line="320" w:lineRule="exact"/>
        <w:ind w:right="7"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4</w:t>
      </w:r>
      <w:r w:rsidR="00FF0DDE" w:rsidRPr="002B3C2D">
        <w:rPr>
          <w:rFonts w:ascii="Times New Roman" w:eastAsia="Times New Roman" w:hAnsi="Times New Roman" w:cs="Times New Roman"/>
          <w:sz w:val="28"/>
          <w:szCs w:val="28"/>
        </w:rPr>
        <w:t>.3. Доказом виникнення обставин непереборної сили та строку їх дії є відповідний документ</w:t>
      </w:r>
      <w:r w:rsidR="00057AF9" w:rsidRPr="002B3C2D">
        <w:rPr>
          <w:rFonts w:ascii="Times New Roman" w:eastAsia="Times New Roman" w:hAnsi="Times New Roman" w:cs="Times New Roman"/>
          <w:sz w:val="28"/>
          <w:szCs w:val="28"/>
        </w:rPr>
        <w:t xml:space="preserve"> визначений законодавством України</w:t>
      </w:r>
      <w:r w:rsidR="00FF0DDE" w:rsidRPr="002B3C2D">
        <w:rPr>
          <w:rFonts w:ascii="Times New Roman" w:eastAsia="Times New Roman" w:hAnsi="Times New Roman" w:cs="Times New Roman"/>
          <w:sz w:val="28"/>
          <w:szCs w:val="28"/>
        </w:rPr>
        <w:t>, який видається Торгово-промисловою палатою України</w:t>
      </w:r>
      <w:r w:rsidR="008C6BB0" w:rsidRPr="002B3C2D">
        <w:rPr>
          <w:rFonts w:ascii="Times New Roman" w:eastAsia="Times New Roman" w:hAnsi="Times New Roman" w:cs="Times New Roman"/>
          <w:sz w:val="28"/>
          <w:szCs w:val="28"/>
        </w:rPr>
        <w:t xml:space="preserve"> окремо для кожного Субпроєкту</w:t>
      </w:r>
      <w:r w:rsidR="00FF0DDE" w:rsidRPr="002B3C2D">
        <w:rPr>
          <w:rFonts w:ascii="Times New Roman" w:eastAsia="Times New Roman" w:hAnsi="Times New Roman" w:cs="Times New Roman"/>
          <w:sz w:val="28"/>
          <w:szCs w:val="28"/>
        </w:rPr>
        <w:t>.</w:t>
      </w:r>
    </w:p>
    <w:p w14:paraId="59CF636E" w14:textId="77777777" w:rsidR="00FF0DDE" w:rsidRPr="002B3C2D" w:rsidRDefault="000A4C5A" w:rsidP="00DB6593">
      <w:pPr>
        <w:shd w:val="clear" w:color="auto" w:fill="FFFFFF"/>
        <w:spacing w:after="0" w:line="320" w:lineRule="exact"/>
        <w:ind w:right="7"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4</w:t>
      </w:r>
      <w:r w:rsidR="00FF0DDE" w:rsidRPr="002B3C2D">
        <w:rPr>
          <w:rFonts w:ascii="Times New Roman" w:eastAsia="Times New Roman" w:hAnsi="Times New Roman" w:cs="Times New Roman"/>
          <w:sz w:val="28"/>
          <w:szCs w:val="28"/>
        </w:rPr>
        <w:t xml:space="preserve">.4. Сторона, яка постраждала внаслідок дії обставин непереборної сили, має право на продовження строку виконання своїх зобов’язань на строк дії обставин непереборної сили (шляхом укладання додаткової угоди про продовження терміну виконання зобов’язань). </w:t>
      </w:r>
      <w:r w:rsidR="00FF0DDE" w:rsidRPr="002B3C2D">
        <w:rPr>
          <w:rFonts w:ascii="Times New Roman" w:eastAsia="Times New Roman" w:hAnsi="Times New Roman" w:cs="Times New Roman"/>
          <w:b/>
          <w:sz w:val="28"/>
          <w:szCs w:val="28"/>
        </w:rPr>
        <w:t xml:space="preserve">Ця умова виконується за погодженням ЄІБ щодо строків реалізації </w:t>
      </w:r>
      <w:r w:rsidR="00CA13E1" w:rsidRPr="002B3C2D">
        <w:rPr>
          <w:rFonts w:ascii="Times New Roman" w:eastAsia="Times New Roman" w:hAnsi="Times New Roman" w:cs="Times New Roman"/>
          <w:b/>
          <w:sz w:val="28"/>
          <w:szCs w:val="28"/>
        </w:rPr>
        <w:t>Субпроєкт</w:t>
      </w:r>
      <w:r w:rsidR="00FF0DDE" w:rsidRPr="002B3C2D">
        <w:rPr>
          <w:rFonts w:ascii="Times New Roman" w:eastAsia="Times New Roman" w:hAnsi="Times New Roman" w:cs="Times New Roman"/>
          <w:b/>
          <w:sz w:val="28"/>
          <w:szCs w:val="28"/>
        </w:rPr>
        <w:t>у</w:t>
      </w:r>
      <w:r w:rsidR="00FF0DDE" w:rsidRPr="002B3C2D">
        <w:rPr>
          <w:rFonts w:ascii="Times New Roman" w:eastAsia="Times New Roman" w:hAnsi="Times New Roman" w:cs="Times New Roman"/>
          <w:sz w:val="28"/>
          <w:szCs w:val="28"/>
        </w:rPr>
        <w:t xml:space="preserve">. </w:t>
      </w:r>
    </w:p>
    <w:p w14:paraId="04265EB6" w14:textId="77777777" w:rsidR="00FF0DDE" w:rsidRPr="002B3C2D" w:rsidRDefault="000A4C5A" w:rsidP="00DB6593">
      <w:pPr>
        <w:shd w:val="clear" w:color="auto" w:fill="FFFFFF"/>
        <w:spacing w:after="0" w:line="320" w:lineRule="exact"/>
        <w:ind w:left="4" w:right="7" w:firstLine="563"/>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4</w:t>
      </w:r>
      <w:r w:rsidR="00FF0DDE" w:rsidRPr="002B3C2D">
        <w:rPr>
          <w:rFonts w:ascii="Times New Roman" w:eastAsia="Times New Roman" w:hAnsi="Times New Roman" w:cs="Times New Roman"/>
          <w:sz w:val="28"/>
          <w:szCs w:val="28"/>
        </w:rPr>
        <w:t xml:space="preserve">.5. У разі настання дії обставини непереборної сили (в залежності від її складності, строків тривання та наслідків, які вона спричинила) після 30-ти </w:t>
      </w:r>
      <w:r w:rsidR="00D60CDE" w:rsidRPr="002B3C2D">
        <w:rPr>
          <w:rFonts w:ascii="Times New Roman" w:eastAsia="Times New Roman" w:hAnsi="Times New Roman" w:cs="Times New Roman"/>
          <w:sz w:val="28"/>
          <w:szCs w:val="28"/>
        </w:rPr>
        <w:t xml:space="preserve">календарних </w:t>
      </w:r>
      <w:r w:rsidR="00FF0DDE" w:rsidRPr="002B3C2D">
        <w:rPr>
          <w:rFonts w:ascii="Times New Roman" w:eastAsia="Times New Roman" w:hAnsi="Times New Roman" w:cs="Times New Roman"/>
          <w:sz w:val="28"/>
          <w:szCs w:val="28"/>
        </w:rPr>
        <w:t xml:space="preserve">днів дії обставини непереборної сили Сторони вирішують питання </w:t>
      </w:r>
      <w:r w:rsidR="00FF0DDE" w:rsidRPr="002B3C2D">
        <w:rPr>
          <w:rFonts w:ascii="Times New Roman" w:eastAsia="Times New Roman" w:hAnsi="Times New Roman" w:cs="Times New Roman"/>
          <w:sz w:val="28"/>
          <w:szCs w:val="28"/>
        </w:rPr>
        <w:lastRenderedPageBreak/>
        <w:t xml:space="preserve">доцільності та можливості реалізації </w:t>
      </w:r>
      <w:r w:rsidR="00CA13E1" w:rsidRPr="002B3C2D">
        <w:rPr>
          <w:rFonts w:ascii="Times New Roman" w:eastAsia="Times New Roman" w:hAnsi="Times New Roman" w:cs="Times New Roman"/>
          <w:sz w:val="28"/>
          <w:szCs w:val="28"/>
        </w:rPr>
        <w:t>Субпроєкт</w:t>
      </w:r>
      <w:r w:rsidR="00FF0DDE" w:rsidRPr="002B3C2D">
        <w:rPr>
          <w:rFonts w:ascii="Times New Roman" w:eastAsia="Times New Roman" w:hAnsi="Times New Roman" w:cs="Times New Roman"/>
          <w:sz w:val="28"/>
          <w:szCs w:val="28"/>
        </w:rPr>
        <w:t>у та цієї Угоди. Про що приймають відповідне рішення та повідомляють ЄІБ.</w:t>
      </w:r>
    </w:p>
    <w:p w14:paraId="4F0C273C" w14:textId="77777777" w:rsidR="0063061D" w:rsidRPr="002B3C2D" w:rsidRDefault="0063061D" w:rsidP="00DB6593">
      <w:pPr>
        <w:shd w:val="clear" w:color="auto" w:fill="FFFFFF"/>
        <w:spacing w:after="0" w:line="320" w:lineRule="exact"/>
        <w:ind w:left="4" w:right="7" w:firstLine="709"/>
        <w:jc w:val="both"/>
        <w:rPr>
          <w:rFonts w:ascii="Times New Roman" w:eastAsia="Times New Roman" w:hAnsi="Times New Roman" w:cs="Times New Roman"/>
          <w:sz w:val="28"/>
          <w:szCs w:val="28"/>
        </w:rPr>
      </w:pPr>
    </w:p>
    <w:p w14:paraId="204A0EB4" w14:textId="77777777" w:rsidR="006457DD" w:rsidRPr="002B3C2D" w:rsidRDefault="000A4C5A" w:rsidP="00DB6593">
      <w:pPr>
        <w:spacing w:after="0" w:line="320" w:lineRule="exact"/>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w:t>
      </w:r>
      <w:r w:rsidR="00337262" w:rsidRPr="002B3C2D">
        <w:rPr>
          <w:rFonts w:ascii="Times New Roman" w:eastAsia="Times New Roman" w:hAnsi="Times New Roman" w:cs="Times New Roman"/>
          <w:b/>
          <w:sz w:val="28"/>
          <w:szCs w:val="28"/>
        </w:rPr>
        <w:t>5</w:t>
      </w:r>
      <w:r w:rsidR="00FF0DDE" w:rsidRPr="002B3C2D">
        <w:rPr>
          <w:rFonts w:ascii="Times New Roman" w:eastAsia="Times New Roman" w:hAnsi="Times New Roman" w:cs="Times New Roman"/>
          <w:b/>
          <w:sz w:val="28"/>
          <w:szCs w:val="28"/>
        </w:rPr>
        <w:t>: Вирішення спорів</w:t>
      </w:r>
    </w:p>
    <w:p w14:paraId="5422C410" w14:textId="70FE5C55" w:rsidR="00FF0DDE" w:rsidRPr="002B3C2D" w:rsidRDefault="000A4C5A" w:rsidP="00DB6593">
      <w:pPr>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5</w:t>
      </w:r>
      <w:r w:rsidR="00FF0DDE" w:rsidRPr="002B3C2D">
        <w:rPr>
          <w:rFonts w:ascii="Times New Roman" w:eastAsia="Times New Roman" w:hAnsi="Times New Roman" w:cs="Times New Roman"/>
          <w:sz w:val="28"/>
          <w:szCs w:val="28"/>
        </w:rPr>
        <w:t>.1</w:t>
      </w:r>
      <w:r w:rsidR="00D0338A" w:rsidRPr="002B3C2D">
        <w:rPr>
          <w:rFonts w:ascii="Times New Roman" w:eastAsia="Times New Roman" w:hAnsi="Times New Roman" w:cs="Times New Roman"/>
          <w:sz w:val="28"/>
          <w:szCs w:val="28"/>
        </w:rPr>
        <w:t>.</w:t>
      </w:r>
      <w:r w:rsidR="00FF0DDE" w:rsidRPr="002B3C2D">
        <w:rPr>
          <w:rFonts w:ascii="Times New Roman" w:eastAsia="Times New Roman" w:hAnsi="Times New Roman" w:cs="Times New Roman"/>
          <w:sz w:val="28"/>
          <w:szCs w:val="28"/>
        </w:rPr>
        <w:t xml:space="preserve"> Сторони цієї Угоди вживають всіх можливих заходів для мирного урегулювання будь-яких спорів чи розбіжностей між ними, що виникають з приводу реалізації цієї Угоди.</w:t>
      </w:r>
    </w:p>
    <w:p w14:paraId="54C88E40" w14:textId="69291DFD" w:rsidR="007177CE" w:rsidRPr="002B3C2D" w:rsidRDefault="000A4C5A" w:rsidP="00DB6593">
      <w:pPr>
        <w:tabs>
          <w:tab w:val="left" w:pos="1218"/>
        </w:tabs>
        <w:spacing w:after="0" w:line="320" w:lineRule="exact"/>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1</w:t>
      </w:r>
      <w:r w:rsidR="00337262" w:rsidRPr="002B3C2D">
        <w:rPr>
          <w:rFonts w:ascii="Times New Roman" w:eastAsia="Times New Roman" w:hAnsi="Times New Roman" w:cs="Times New Roman"/>
          <w:sz w:val="28"/>
          <w:szCs w:val="28"/>
        </w:rPr>
        <w:t>5</w:t>
      </w:r>
      <w:r w:rsidR="00FF0DDE" w:rsidRPr="002B3C2D">
        <w:rPr>
          <w:rFonts w:ascii="Times New Roman" w:eastAsia="Times New Roman" w:hAnsi="Times New Roman" w:cs="Times New Roman"/>
          <w:sz w:val="28"/>
          <w:szCs w:val="28"/>
        </w:rPr>
        <w:t>.2</w:t>
      </w:r>
      <w:r w:rsidR="00D0338A" w:rsidRPr="002B3C2D">
        <w:rPr>
          <w:rFonts w:ascii="Times New Roman" w:eastAsia="Times New Roman" w:hAnsi="Times New Roman" w:cs="Times New Roman"/>
          <w:sz w:val="28"/>
          <w:szCs w:val="28"/>
        </w:rPr>
        <w:t>.</w:t>
      </w:r>
      <w:r w:rsidR="00FF0DDE" w:rsidRPr="002B3C2D">
        <w:rPr>
          <w:rFonts w:ascii="Times New Roman" w:eastAsia="Times New Roman" w:hAnsi="Times New Roman" w:cs="Times New Roman"/>
          <w:sz w:val="28"/>
          <w:szCs w:val="28"/>
        </w:rPr>
        <w:t xml:space="preserve"> Якщо будь-який спір не може бути врегульований за згодою Сторін, він врег</w:t>
      </w:r>
      <w:r w:rsidR="007177CE" w:rsidRPr="002B3C2D">
        <w:rPr>
          <w:rFonts w:ascii="Times New Roman" w:eastAsia="Times New Roman" w:hAnsi="Times New Roman" w:cs="Times New Roman"/>
          <w:sz w:val="28"/>
          <w:szCs w:val="28"/>
        </w:rPr>
        <w:t>ульовується у судовому порядку.</w:t>
      </w:r>
    </w:p>
    <w:p w14:paraId="2D06116E" w14:textId="77777777" w:rsidR="0063061D" w:rsidRPr="002B3C2D" w:rsidRDefault="0063061D" w:rsidP="00DB6593">
      <w:pPr>
        <w:tabs>
          <w:tab w:val="left" w:pos="1218"/>
        </w:tabs>
        <w:spacing w:after="0" w:line="320" w:lineRule="exact"/>
        <w:ind w:firstLine="567"/>
        <w:jc w:val="both"/>
        <w:rPr>
          <w:rFonts w:ascii="Times New Roman" w:eastAsia="Times New Roman" w:hAnsi="Times New Roman" w:cs="Times New Roman"/>
          <w:sz w:val="28"/>
          <w:szCs w:val="28"/>
        </w:rPr>
      </w:pPr>
    </w:p>
    <w:p w14:paraId="5CD77D2E" w14:textId="77777777" w:rsidR="006457DD" w:rsidRPr="002B3C2D" w:rsidRDefault="000A4C5A" w:rsidP="00DB6593">
      <w:pPr>
        <w:shd w:val="clear" w:color="auto" w:fill="FFFFFF"/>
        <w:autoSpaceDE w:val="0"/>
        <w:autoSpaceDN w:val="0"/>
        <w:adjustRightInd w:val="0"/>
        <w:spacing w:after="0" w:line="320" w:lineRule="exact"/>
        <w:ind w:firstLine="567"/>
        <w:jc w:val="center"/>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Стаття 1</w:t>
      </w:r>
      <w:r w:rsidR="00337262" w:rsidRPr="002B3C2D">
        <w:rPr>
          <w:rFonts w:ascii="Times New Roman" w:eastAsia="Times New Roman" w:hAnsi="Times New Roman" w:cs="Times New Roman"/>
          <w:b/>
          <w:sz w:val="28"/>
          <w:szCs w:val="28"/>
        </w:rPr>
        <w:t>6</w:t>
      </w:r>
      <w:r w:rsidR="00FF0DDE" w:rsidRPr="002B3C2D">
        <w:rPr>
          <w:rFonts w:ascii="Times New Roman" w:eastAsia="Times New Roman" w:hAnsi="Times New Roman" w:cs="Times New Roman"/>
          <w:b/>
          <w:sz w:val="28"/>
          <w:szCs w:val="28"/>
        </w:rPr>
        <w:t>: Внесення змін та/або доповнень до Угоди</w:t>
      </w:r>
    </w:p>
    <w:p w14:paraId="69706F84" w14:textId="77777777" w:rsidR="00D57227" w:rsidRPr="002B3C2D" w:rsidRDefault="00D57227" w:rsidP="00D57227">
      <w:pPr>
        <w:shd w:val="clear" w:color="auto" w:fill="FFFFFF"/>
        <w:autoSpaceDE w:val="0"/>
        <w:autoSpaceDN w:val="0"/>
        <w:adjustRightInd w:val="0"/>
        <w:spacing w:after="0" w:line="320" w:lineRule="exact"/>
        <w:ind w:firstLine="567"/>
        <w:jc w:val="center"/>
        <w:rPr>
          <w:rFonts w:ascii="Times New Roman" w:eastAsia="Times New Roman" w:hAnsi="Times New Roman" w:cs="Times New Roman"/>
          <w:b/>
          <w:sz w:val="28"/>
          <w:szCs w:val="28"/>
        </w:rPr>
      </w:pPr>
    </w:p>
    <w:p w14:paraId="51EA2DD8" w14:textId="77777777" w:rsidR="00FF0DDE"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6</w:t>
      </w:r>
      <w:r w:rsidR="00FF0DDE" w:rsidRPr="002B3C2D">
        <w:rPr>
          <w:rFonts w:ascii="Times New Roman" w:hAnsi="Times New Roman" w:cs="Times New Roman"/>
          <w:sz w:val="28"/>
          <w:szCs w:val="28"/>
          <w:lang w:val="uk-UA" w:eastAsia="uk-UA"/>
        </w:rPr>
        <w:t>.1. Внесення до цієї Угоди будь-яких доповнень та/або змін</w:t>
      </w:r>
      <w:r w:rsidR="002F1004" w:rsidRPr="002B3C2D">
        <w:rPr>
          <w:rFonts w:ascii="Times New Roman" w:hAnsi="Times New Roman" w:cs="Times New Roman"/>
          <w:sz w:val="28"/>
          <w:szCs w:val="28"/>
          <w:lang w:val="uk-UA" w:eastAsia="uk-UA"/>
        </w:rPr>
        <w:t xml:space="preserve"> </w:t>
      </w:r>
      <w:r w:rsidR="00FF0DDE" w:rsidRPr="002B3C2D">
        <w:rPr>
          <w:rFonts w:ascii="Times New Roman" w:hAnsi="Times New Roman" w:cs="Times New Roman"/>
          <w:sz w:val="28"/>
          <w:szCs w:val="28"/>
          <w:lang w:val="uk-UA" w:eastAsia="uk-UA"/>
        </w:rPr>
        <w:t>буде взаємно погоджуватися шляхом належного підписання Сторонами додаткової угоди.</w:t>
      </w:r>
    </w:p>
    <w:p w14:paraId="1FED9309" w14:textId="77777777" w:rsidR="00FF0DDE" w:rsidRPr="002B3C2D" w:rsidRDefault="000A4C5A" w:rsidP="00DB6593">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1</w:t>
      </w:r>
      <w:r w:rsidR="00337262" w:rsidRPr="002B3C2D">
        <w:rPr>
          <w:rFonts w:ascii="Times New Roman" w:eastAsia="Times New Roman" w:hAnsi="Times New Roman" w:cs="Times New Roman"/>
          <w:sz w:val="28"/>
          <w:szCs w:val="28"/>
          <w:lang w:eastAsia="ru-RU"/>
        </w:rPr>
        <w:t>6</w:t>
      </w:r>
      <w:r w:rsidR="00FF0DDE" w:rsidRPr="002B3C2D">
        <w:rPr>
          <w:rFonts w:ascii="Times New Roman" w:eastAsia="Times New Roman" w:hAnsi="Times New Roman" w:cs="Times New Roman"/>
          <w:sz w:val="28"/>
          <w:szCs w:val="28"/>
          <w:lang w:eastAsia="ru-RU"/>
        </w:rPr>
        <w:t xml:space="preserve">.2. </w:t>
      </w:r>
      <w:r w:rsidR="00FF0DDE" w:rsidRPr="002B3C2D">
        <w:rPr>
          <w:rFonts w:ascii="Times New Roman" w:hAnsi="Times New Roman" w:cs="Times New Roman"/>
          <w:sz w:val="28"/>
          <w:szCs w:val="28"/>
        </w:rPr>
        <w:t xml:space="preserve">Внесення змін/доповнень до цієї Угоди у зв’язку із ініціативою ЄІБ, змінами процедур ЄІБ, Фінансової угоди чи українського законодавства забезпечується Мінфіном, </w:t>
      </w:r>
      <w:r w:rsidR="004473BF" w:rsidRPr="002B3C2D">
        <w:rPr>
          <w:rFonts w:ascii="Times New Roman" w:eastAsia="Times New Roman" w:hAnsi="Times New Roman" w:cs="Times New Roman"/>
          <w:sz w:val="28"/>
          <w:szCs w:val="28"/>
        </w:rPr>
        <w:t>Мінінфраструктури</w:t>
      </w:r>
      <w:r w:rsidR="00FF0DDE" w:rsidRPr="002B3C2D">
        <w:rPr>
          <w:rFonts w:ascii="Times New Roman" w:hAnsi="Times New Roman" w:cs="Times New Roman"/>
          <w:sz w:val="28"/>
          <w:szCs w:val="28"/>
        </w:rPr>
        <w:t xml:space="preserve"> (відповідно до повноважень) та відбувається шляхом негайного підписання додаткової угоди (без попередніх обговорень).</w:t>
      </w:r>
    </w:p>
    <w:p w14:paraId="782E7265" w14:textId="77777777" w:rsidR="00FF0DDE" w:rsidRPr="002B3C2D" w:rsidRDefault="000A4C5A" w:rsidP="00DB6593">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1</w:t>
      </w:r>
      <w:r w:rsidR="00337262" w:rsidRPr="002B3C2D">
        <w:rPr>
          <w:rFonts w:ascii="Times New Roman" w:eastAsia="Times New Roman" w:hAnsi="Times New Roman" w:cs="Times New Roman"/>
          <w:sz w:val="28"/>
          <w:szCs w:val="28"/>
          <w:lang w:eastAsia="ru-RU"/>
        </w:rPr>
        <w:t>6</w:t>
      </w:r>
      <w:r w:rsidR="00FF0DDE" w:rsidRPr="002B3C2D">
        <w:rPr>
          <w:rFonts w:ascii="Times New Roman" w:eastAsia="Times New Roman" w:hAnsi="Times New Roman" w:cs="Times New Roman"/>
          <w:sz w:val="28"/>
          <w:szCs w:val="28"/>
          <w:lang w:eastAsia="ru-RU"/>
        </w:rPr>
        <w:t xml:space="preserve">.3. У разі порушення Кінцевим бенефіціаром своїх зобов'язань, передбачених цією Угодою, і якщо таке порушення ставить під загрозу виконання Мінфіном, </w:t>
      </w:r>
      <w:r w:rsidR="004473BF"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lang w:eastAsia="ru-RU"/>
        </w:rPr>
        <w:t xml:space="preserve"> своїх зобов’язань за Фінансовою угодою, Мінфін, </w:t>
      </w:r>
      <w:r w:rsidR="004473BF" w:rsidRPr="002B3C2D">
        <w:rPr>
          <w:rFonts w:ascii="Times New Roman" w:eastAsia="Times New Roman" w:hAnsi="Times New Roman" w:cs="Times New Roman"/>
          <w:sz w:val="28"/>
          <w:szCs w:val="28"/>
        </w:rPr>
        <w:t>Мінінфраструктури</w:t>
      </w:r>
      <w:r w:rsidR="00FF0DDE" w:rsidRPr="002B3C2D">
        <w:rPr>
          <w:rFonts w:ascii="Times New Roman" w:eastAsia="Times New Roman" w:hAnsi="Times New Roman" w:cs="Times New Roman"/>
          <w:sz w:val="28"/>
          <w:szCs w:val="28"/>
          <w:lang w:eastAsia="ru-RU"/>
        </w:rPr>
        <w:t xml:space="preserve"> мають право в односторонньому порядку розірвати цю Угоду, </w:t>
      </w:r>
      <w:r w:rsidR="0065496A" w:rsidRPr="002B3C2D">
        <w:rPr>
          <w:rFonts w:ascii="Times New Roman" w:eastAsia="Times New Roman" w:hAnsi="Times New Roman" w:cs="Times New Roman"/>
          <w:sz w:val="28"/>
          <w:szCs w:val="28"/>
          <w:lang w:eastAsia="ru-RU"/>
        </w:rPr>
        <w:t>шляхом направлення письмового повідомлення</w:t>
      </w:r>
      <w:r w:rsidR="00FF0DDE" w:rsidRPr="002B3C2D">
        <w:rPr>
          <w:rFonts w:ascii="Times New Roman" w:eastAsia="Times New Roman" w:hAnsi="Times New Roman" w:cs="Times New Roman"/>
          <w:sz w:val="28"/>
          <w:szCs w:val="28"/>
          <w:lang w:eastAsia="ru-RU"/>
        </w:rPr>
        <w:t xml:space="preserve"> про це Кінцевого</w:t>
      </w:r>
      <w:r w:rsidR="00E01BF5" w:rsidRPr="002B3C2D">
        <w:rPr>
          <w:rFonts w:ascii="Times New Roman" w:eastAsia="Times New Roman" w:hAnsi="Times New Roman" w:cs="Times New Roman"/>
          <w:sz w:val="28"/>
          <w:szCs w:val="28"/>
          <w:lang w:eastAsia="ru-RU"/>
        </w:rPr>
        <w:t xml:space="preserve"> </w:t>
      </w:r>
      <w:r w:rsidR="00FF0DDE" w:rsidRPr="002B3C2D">
        <w:rPr>
          <w:rFonts w:ascii="Times New Roman" w:eastAsia="Times New Roman" w:hAnsi="Times New Roman" w:cs="Times New Roman"/>
          <w:sz w:val="28"/>
          <w:szCs w:val="28"/>
          <w:lang w:eastAsia="ru-RU"/>
        </w:rPr>
        <w:t xml:space="preserve">бенефіціара </w:t>
      </w:r>
      <w:r w:rsidR="00830B2F" w:rsidRPr="002B3C2D">
        <w:rPr>
          <w:rFonts w:ascii="Times New Roman" w:eastAsia="Times New Roman" w:hAnsi="Times New Roman" w:cs="Times New Roman"/>
          <w:sz w:val="28"/>
          <w:szCs w:val="28"/>
          <w:lang w:eastAsia="ru-RU"/>
        </w:rPr>
        <w:t xml:space="preserve">(Розпорядника субвенції) </w:t>
      </w:r>
      <w:r w:rsidR="00FF0DDE" w:rsidRPr="002B3C2D">
        <w:rPr>
          <w:rFonts w:ascii="Times New Roman" w:eastAsia="Times New Roman" w:hAnsi="Times New Roman" w:cs="Times New Roman"/>
          <w:sz w:val="28"/>
          <w:szCs w:val="28"/>
          <w:lang w:eastAsia="ru-RU"/>
        </w:rPr>
        <w:t>у 20-денний строк до дати розірвання. Про одностороннє розірвання одночасно повідомляється ЄІБ</w:t>
      </w:r>
      <w:r w:rsidR="00B50BCF" w:rsidRPr="002B3C2D">
        <w:rPr>
          <w:rFonts w:ascii="Times New Roman" w:eastAsia="Times New Roman" w:hAnsi="Times New Roman" w:cs="Times New Roman"/>
          <w:sz w:val="28"/>
          <w:szCs w:val="28"/>
          <w:lang w:eastAsia="ru-RU"/>
        </w:rPr>
        <w:t>.</w:t>
      </w:r>
    </w:p>
    <w:p w14:paraId="28E77A63" w14:textId="77777777" w:rsidR="00B50BCF" w:rsidRPr="002B3C2D" w:rsidRDefault="00B50BCF" w:rsidP="00DB6593">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p>
    <w:p w14:paraId="534EFECE" w14:textId="77777777" w:rsidR="006457DD"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center"/>
        <w:rPr>
          <w:rFonts w:ascii="Times New Roman" w:hAnsi="Times New Roman" w:cs="Times New Roman"/>
          <w:b/>
          <w:sz w:val="28"/>
          <w:szCs w:val="28"/>
          <w:lang w:val="uk-UA" w:eastAsia="uk-UA"/>
        </w:rPr>
      </w:pPr>
      <w:r w:rsidRPr="002B3C2D">
        <w:rPr>
          <w:rFonts w:ascii="Times New Roman" w:hAnsi="Times New Roman" w:cs="Times New Roman"/>
          <w:b/>
          <w:sz w:val="28"/>
          <w:szCs w:val="28"/>
          <w:lang w:val="uk-UA" w:eastAsia="uk-UA"/>
        </w:rPr>
        <w:t>Стаття 1</w:t>
      </w:r>
      <w:r w:rsidR="00337262" w:rsidRPr="002B3C2D">
        <w:rPr>
          <w:rFonts w:ascii="Times New Roman" w:hAnsi="Times New Roman" w:cs="Times New Roman"/>
          <w:b/>
          <w:sz w:val="28"/>
          <w:szCs w:val="28"/>
          <w:lang w:val="uk-UA" w:eastAsia="uk-UA"/>
        </w:rPr>
        <w:t>7</w:t>
      </w:r>
      <w:r w:rsidR="00FF0DDE" w:rsidRPr="002B3C2D">
        <w:rPr>
          <w:rFonts w:ascii="Times New Roman" w:hAnsi="Times New Roman" w:cs="Times New Roman"/>
          <w:b/>
          <w:sz w:val="28"/>
          <w:szCs w:val="28"/>
          <w:lang w:val="uk-UA" w:eastAsia="uk-UA"/>
        </w:rPr>
        <w:t>: Строк дії Угоди</w:t>
      </w:r>
    </w:p>
    <w:p w14:paraId="1972F76B" w14:textId="77777777" w:rsidR="00D57227" w:rsidRPr="002B3C2D" w:rsidRDefault="00D57227" w:rsidP="00D5722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center"/>
        <w:rPr>
          <w:rFonts w:ascii="Times New Roman" w:hAnsi="Times New Roman" w:cs="Times New Roman"/>
          <w:b/>
          <w:sz w:val="28"/>
          <w:szCs w:val="28"/>
          <w:lang w:val="uk-UA" w:eastAsia="uk-UA"/>
        </w:rPr>
      </w:pPr>
    </w:p>
    <w:p w14:paraId="189212AF" w14:textId="77777777" w:rsidR="00FF0DDE"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7</w:t>
      </w:r>
      <w:r w:rsidR="00FF0DDE" w:rsidRPr="002B3C2D">
        <w:rPr>
          <w:rFonts w:ascii="Times New Roman" w:hAnsi="Times New Roman" w:cs="Times New Roman"/>
          <w:sz w:val="28"/>
          <w:szCs w:val="28"/>
          <w:lang w:val="uk-UA" w:eastAsia="uk-UA"/>
        </w:rPr>
        <w:t xml:space="preserve">.1. Ця угода набирає чинності </w:t>
      </w:r>
      <w:r w:rsidR="00B206A3" w:rsidRPr="002B3C2D">
        <w:rPr>
          <w:rFonts w:ascii="Times New Roman" w:hAnsi="Times New Roman" w:cs="Times New Roman"/>
          <w:sz w:val="28"/>
          <w:szCs w:val="28"/>
          <w:lang w:val="uk-UA" w:eastAsia="uk-UA"/>
        </w:rPr>
        <w:t>з моменту</w:t>
      </w:r>
      <w:r w:rsidR="00FF0DDE" w:rsidRPr="002B3C2D">
        <w:rPr>
          <w:rFonts w:ascii="Times New Roman" w:hAnsi="Times New Roman" w:cs="Times New Roman"/>
          <w:sz w:val="28"/>
          <w:szCs w:val="28"/>
          <w:lang w:val="uk-UA" w:eastAsia="uk-UA"/>
        </w:rPr>
        <w:t xml:space="preserve"> її підписання </w:t>
      </w:r>
      <w:r w:rsidR="00B206A3" w:rsidRPr="002B3C2D">
        <w:rPr>
          <w:rFonts w:ascii="Times New Roman" w:hAnsi="Times New Roman" w:cs="Times New Roman"/>
          <w:sz w:val="28"/>
          <w:szCs w:val="28"/>
          <w:lang w:val="uk-UA" w:eastAsia="uk-UA"/>
        </w:rPr>
        <w:t xml:space="preserve">усіма </w:t>
      </w:r>
      <w:r w:rsidR="00FF0DDE" w:rsidRPr="002B3C2D">
        <w:rPr>
          <w:rFonts w:ascii="Times New Roman" w:hAnsi="Times New Roman" w:cs="Times New Roman"/>
          <w:sz w:val="28"/>
          <w:szCs w:val="28"/>
          <w:lang w:val="uk-UA" w:eastAsia="uk-UA"/>
        </w:rPr>
        <w:t>уповноваженими представниками Сторін</w:t>
      </w:r>
      <w:r w:rsidR="00813E02" w:rsidRPr="002B3C2D">
        <w:rPr>
          <w:rFonts w:ascii="Times New Roman" w:eastAsiaTheme="minorEastAsia" w:hAnsi="Times New Roman" w:cs="Times New Roman"/>
          <w:sz w:val="28"/>
          <w:szCs w:val="28"/>
          <w:lang w:val="uk-UA" w:eastAsia="uk-UA"/>
        </w:rPr>
        <w:t xml:space="preserve"> </w:t>
      </w:r>
      <w:r w:rsidR="00813E02" w:rsidRPr="002B3C2D">
        <w:rPr>
          <w:rFonts w:ascii="Times New Roman" w:hAnsi="Times New Roman" w:cs="Times New Roman"/>
          <w:sz w:val="28"/>
          <w:szCs w:val="28"/>
          <w:lang w:val="uk-UA" w:eastAsia="uk-UA"/>
        </w:rPr>
        <w:t xml:space="preserve">та діє до повного виконання Сторонами своїх зобов’язань.  </w:t>
      </w:r>
    </w:p>
    <w:p w14:paraId="36E381FE" w14:textId="77777777" w:rsidR="0063061D" w:rsidRPr="002B3C2D" w:rsidRDefault="000A4C5A" w:rsidP="00DB659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2B3C2D">
        <w:rPr>
          <w:rFonts w:ascii="Times New Roman" w:hAnsi="Times New Roman" w:cs="Times New Roman"/>
          <w:sz w:val="28"/>
          <w:szCs w:val="28"/>
          <w:lang w:val="uk-UA" w:eastAsia="uk-UA"/>
        </w:rPr>
        <w:t>1</w:t>
      </w:r>
      <w:r w:rsidR="00337262" w:rsidRPr="002B3C2D">
        <w:rPr>
          <w:rFonts w:ascii="Times New Roman" w:hAnsi="Times New Roman" w:cs="Times New Roman"/>
          <w:sz w:val="28"/>
          <w:szCs w:val="28"/>
          <w:lang w:val="uk-UA" w:eastAsia="uk-UA"/>
        </w:rPr>
        <w:t>7</w:t>
      </w:r>
      <w:r w:rsidR="00FF0DDE" w:rsidRPr="002B3C2D">
        <w:rPr>
          <w:rFonts w:ascii="Times New Roman" w:hAnsi="Times New Roman" w:cs="Times New Roman"/>
          <w:sz w:val="28"/>
          <w:szCs w:val="28"/>
          <w:lang w:val="uk-UA" w:eastAsia="uk-UA"/>
        </w:rPr>
        <w:t>.2. Угода припиняє свою дію з дня,</w:t>
      </w:r>
      <w:r w:rsidR="00FC7908" w:rsidRPr="002B3C2D">
        <w:rPr>
          <w:rFonts w:ascii="Times New Roman" w:hAnsi="Times New Roman" w:cs="Times New Roman"/>
          <w:sz w:val="28"/>
          <w:szCs w:val="28"/>
          <w:lang w:val="uk-UA" w:eastAsia="uk-UA"/>
        </w:rPr>
        <w:t xml:space="preserve"> </w:t>
      </w:r>
      <w:r w:rsidR="00FF0DDE" w:rsidRPr="002B3C2D">
        <w:rPr>
          <w:rFonts w:ascii="Times New Roman" w:hAnsi="Times New Roman" w:cs="Times New Roman"/>
          <w:sz w:val="28"/>
          <w:szCs w:val="28"/>
          <w:lang w:val="uk-UA" w:eastAsia="uk-UA"/>
        </w:rPr>
        <w:t>наступного за днем, в якому Сторонами було виконано всі зобов'язання, передбачені Угодою.</w:t>
      </w:r>
    </w:p>
    <w:p w14:paraId="50FEAC83" w14:textId="77777777" w:rsidR="004904F1" w:rsidRPr="002B3C2D" w:rsidRDefault="004904F1" w:rsidP="00DB6593">
      <w:pPr>
        <w:shd w:val="clear" w:color="auto" w:fill="FFFFFF"/>
        <w:autoSpaceDE w:val="0"/>
        <w:autoSpaceDN w:val="0"/>
        <w:adjustRightInd w:val="0"/>
        <w:spacing w:after="0" w:line="320" w:lineRule="exact"/>
        <w:rPr>
          <w:rFonts w:ascii="Times New Roman" w:hAnsi="Times New Roman"/>
          <w:b/>
          <w:sz w:val="28"/>
        </w:rPr>
      </w:pPr>
    </w:p>
    <w:p w14:paraId="5CC98F2F" w14:textId="77777777" w:rsidR="00FF0DDE" w:rsidRPr="002B3C2D" w:rsidRDefault="00337262" w:rsidP="00DB6593">
      <w:pPr>
        <w:shd w:val="clear" w:color="auto" w:fill="FFFFFF"/>
        <w:autoSpaceDE w:val="0"/>
        <w:autoSpaceDN w:val="0"/>
        <w:adjustRightInd w:val="0"/>
        <w:spacing w:after="0" w:line="320" w:lineRule="exact"/>
        <w:jc w:val="center"/>
        <w:rPr>
          <w:rFonts w:ascii="Times New Roman" w:eastAsia="Times New Roman" w:hAnsi="Times New Roman" w:cs="Times New Roman"/>
          <w:b/>
          <w:sz w:val="28"/>
          <w:szCs w:val="28"/>
          <w:lang w:eastAsia="ru-RU"/>
        </w:rPr>
      </w:pPr>
      <w:r w:rsidRPr="002B3C2D">
        <w:rPr>
          <w:rFonts w:ascii="Times New Roman" w:eastAsia="Times New Roman" w:hAnsi="Times New Roman" w:cs="Times New Roman"/>
          <w:b/>
          <w:sz w:val="28"/>
          <w:szCs w:val="28"/>
          <w:lang w:eastAsia="ru-RU"/>
        </w:rPr>
        <w:t>Стаття 18</w:t>
      </w:r>
      <w:r w:rsidR="00FF0DDE" w:rsidRPr="002B3C2D">
        <w:rPr>
          <w:rFonts w:ascii="Times New Roman" w:eastAsia="Times New Roman" w:hAnsi="Times New Roman" w:cs="Times New Roman"/>
          <w:b/>
          <w:sz w:val="28"/>
          <w:szCs w:val="28"/>
          <w:lang w:eastAsia="ru-RU"/>
        </w:rPr>
        <w:t>: Примірники Угоди</w:t>
      </w:r>
    </w:p>
    <w:p w14:paraId="6A8A7CE4" w14:textId="77777777" w:rsidR="00D57227" w:rsidRPr="002B3C2D" w:rsidRDefault="00D57227" w:rsidP="00D57227">
      <w:pPr>
        <w:shd w:val="clear" w:color="auto" w:fill="FFFFFF"/>
        <w:autoSpaceDE w:val="0"/>
        <w:autoSpaceDN w:val="0"/>
        <w:adjustRightInd w:val="0"/>
        <w:spacing w:after="0" w:line="320" w:lineRule="exact"/>
        <w:jc w:val="center"/>
        <w:rPr>
          <w:rFonts w:ascii="Times New Roman" w:eastAsia="Times New Roman" w:hAnsi="Times New Roman" w:cs="Times New Roman"/>
          <w:b/>
          <w:sz w:val="28"/>
          <w:szCs w:val="28"/>
          <w:lang w:eastAsia="ru-RU"/>
        </w:rPr>
      </w:pPr>
    </w:p>
    <w:p w14:paraId="3B86E061" w14:textId="1AF1D3F2" w:rsidR="0063061D" w:rsidRPr="002B3C2D" w:rsidRDefault="00337262" w:rsidP="00F7329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3C2D">
        <w:rPr>
          <w:rFonts w:ascii="Times New Roman" w:eastAsia="Times New Roman" w:hAnsi="Times New Roman" w:cs="Times New Roman"/>
          <w:sz w:val="28"/>
          <w:szCs w:val="28"/>
          <w:lang w:eastAsia="ru-RU"/>
        </w:rPr>
        <w:t>18</w:t>
      </w:r>
      <w:r w:rsidR="00FF0DDE" w:rsidRPr="002B3C2D">
        <w:rPr>
          <w:rFonts w:ascii="Times New Roman" w:eastAsia="Times New Roman" w:hAnsi="Times New Roman" w:cs="Times New Roman"/>
          <w:sz w:val="28"/>
          <w:szCs w:val="28"/>
          <w:lang w:eastAsia="ru-RU"/>
        </w:rPr>
        <w:t xml:space="preserve">.1. Угоду складено на </w:t>
      </w:r>
      <w:r w:rsidR="00AF3214" w:rsidRPr="002B3C2D">
        <w:rPr>
          <w:rFonts w:ascii="Times New Roman" w:eastAsia="Times New Roman" w:hAnsi="Times New Roman" w:cs="Times New Roman"/>
          <w:sz w:val="28"/>
          <w:szCs w:val="28"/>
          <w:lang w:eastAsia="ru-RU"/>
        </w:rPr>
        <w:t>34</w:t>
      </w:r>
      <w:r w:rsidR="00FF0DDE" w:rsidRPr="002B3C2D">
        <w:rPr>
          <w:rFonts w:ascii="Times New Roman" w:eastAsia="Times New Roman" w:hAnsi="Times New Roman" w:cs="Times New Roman"/>
          <w:sz w:val="28"/>
          <w:szCs w:val="28"/>
          <w:lang w:eastAsia="ru-RU"/>
        </w:rPr>
        <w:t xml:space="preserve"> сторін</w:t>
      </w:r>
      <w:r w:rsidR="00B206A3" w:rsidRPr="002B3C2D">
        <w:rPr>
          <w:rFonts w:ascii="Times New Roman" w:eastAsia="Times New Roman" w:hAnsi="Times New Roman" w:cs="Times New Roman"/>
          <w:sz w:val="28"/>
          <w:szCs w:val="28"/>
          <w:lang w:eastAsia="ru-RU"/>
        </w:rPr>
        <w:t>ках</w:t>
      </w:r>
      <w:r w:rsidR="00FF0DDE" w:rsidRPr="002B3C2D">
        <w:rPr>
          <w:rFonts w:ascii="Times New Roman" w:eastAsia="Times New Roman" w:hAnsi="Times New Roman" w:cs="Times New Roman"/>
          <w:sz w:val="28"/>
          <w:szCs w:val="28"/>
          <w:lang w:eastAsia="ru-RU"/>
        </w:rPr>
        <w:t xml:space="preserve"> у</w:t>
      </w:r>
      <w:r w:rsidR="0035434E" w:rsidRPr="002B3C2D">
        <w:rPr>
          <w:rFonts w:ascii="Times New Roman" w:eastAsia="Times New Roman" w:hAnsi="Times New Roman" w:cs="Times New Roman"/>
          <w:sz w:val="28"/>
          <w:szCs w:val="28"/>
          <w:lang w:eastAsia="ru-RU"/>
        </w:rPr>
        <w:t xml:space="preserve"> чотирьох </w:t>
      </w:r>
      <w:r w:rsidR="00FF0DDE" w:rsidRPr="002B3C2D">
        <w:rPr>
          <w:rFonts w:ascii="Times New Roman" w:eastAsia="Times New Roman" w:hAnsi="Times New Roman" w:cs="Times New Roman"/>
          <w:sz w:val="28"/>
          <w:szCs w:val="28"/>
          <w:lang w:eastAsia="ru-RU"/>
        </w:rPr>
        <w:t>оригінальних примірниках українською мовою, які мають однакову юридичну силу, по одному для кожної зі Сторін.</w:t>
      </w:r>
    </w:p>
    <w:p w14:paraId="405ACF11" w14:textId="77777777" w:rsidR="002D0FFA" w:rsidRPr="002B3C2D" w:rsidRDefault="002D0FFA" w:rsidP="00B50BC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6C6933E" w14:textId="77777777" w:rsidR="006457DD" w:rsidRPr="002B3C2D" w:rsidRDefault="00337262" w:rsidP="006457DD">
      <w:pPr>
        <w:spacing w:after="120" w:line="240" w:lineRule="auto"/>
        <w:jc w:val="center"/>
        <w:rPr>
          <w:rFonts w:ascii="Times New Roman" w:eastAsia="Times New Roman" w:hAnsi="Times New Roman" w:cs="Times New Roman"/>
          <w:sz w:val="28"/>
          <w:szCs w:val="28"/>
        </w:rPr>
      </w:pPr>
      <w:r w:rsidRPr="002B3C2D">
        <w:rPr>
          <w:rFonts w:ascii="Times New Roman" w:eastAsia="Times New Roman" w:hAnsi="Times New Roman" w:cs="Times New Roman"/>
          <w:b/>
          <w:sz w:val="28"/>
          <w:szCs w:val="28"/>
        </w:rPr>
        <w:t>Стаття 19</w:t>
      </w:r>
      <w:r w:rsidR="00FF0DDE" w:rsidRPr="002B3C2D">
        <w:rPr>
          <w:rFonts w:ascii="Times New Roman" w:eastAsia="Times New Roman" w:hAnsi="Times New Roman" w:cs="Times New Roman"/>
          <w:b/>
          <w:sz w:val="28"/>
          <w:szCs w:val="28"/>
        </w:rPr>
        <w:t>: Форма повідомлень та інших документів</w:t>
      </w:r>
    </w:p>
    <w:p w14:paraId="3B0BAA15" w14:textId="77777777" w:rsidR="007177CE" w:rsidRPr="002B3C2D" w:rsidRDefault="00337262" w:rsidP="00F7329D">
      <w:pPr>
        <w:spacing w:after="0" w:line="240" w:lineRule="auto"/>
        <w:ind w:firstLine="567"/>
        <w:jc w:val="both"/>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19.1. </w:t>
      </w:r>
      <w:r w:rsidR="00FF0DDE" w:rsidRPr="002B3C2D">
        <w:rPr>
          <w:rFonts w:ascii="Times New Roman" w:eastAsia="Times New Roman" w:hAnsi="Times New Roman" w:cs="Times New Roman"/>
          <w:sz w:val="28"/>
          <w:szCs w:val="28"/>
        </w:rPr>
        <w:t xml:space="preserve">Всі повідомлення, запити та погодження Сторін, що здійснюються або надаються за цією угодою, здійснюються або надаються письмово. Таке повідомлення (запит) вважається відповідно наданим чи зробленим за умови, коли воно доставлене кур’єром, поштою, телеграфом, телексним чи </w:t>
      </w:r>
      <w:r w:rsidR="00FF0DDE" w:rsidRPr="002B3C2D">
        <w:rPr>
          <w:rFonts w:ascii="Times New Roman" w:eastAsia="Times New Roman" w:hAnsi="Times New Roman" w:cs="Times New Roman"/>
          <w:sz w:val="28"/>
          <w:szCs w:val="28"/>
        </w:rPr>
        <w:lastRenderedPageBreak/>
        <w:t xml:space="preserve">факсимільним зв’язком Стороні Угоди, якій воно повинно бути передано чи зроблено за вказаною нижче адресою чи будь-якою іншою адресою, яку Сторона </w:t>
      </w:r>
      <w:r w:rsidR="00C85DE7" w:rsidRPr="002B3C2D">
        <w:rPr>
          <w:rFonts w:ascii="Times New Roman" w:eastAsia="Times New Roman" w:hAnsi="Times New Roman" w:cs="Times New Roman"/>
          <w:sz w:val="28"/>
          <w:szCs w:val="28"/>
        </w:rPr>
        <w:t xml:space="preserve">зазначить </w:t>
      </w:r>
      <w:r w:rsidR="00FF0DDE" w:rsidRPr="002B3C2D">
        <w:rPr>
          <w:rFonts w:ascii="Times New Roman" w:eastAsia="Times New Roman" w:hAnsi="Times New Roman" w:cs="Times New Roman"/>
          <w:sz w:val="28"/>
          <w:szCs w:val="28"/>
        </w:rPr>
        <w:t xml:space="preserve"> письмово іншій Стороні до здійснення такого повідомлення.</w:t>
      </w:r>
    </w:p>
    <w:p w14:paraId="4988CB82" w14:textId="77777777" w:rsidR="00CF1B59" w:rsidRPr="002B3C2D" w:rsidRDefault="00CF1B59" w:rsidP="007177CE">
      <w:pPr>
        <w:spacing w:after="0" w:line="240" w:lineRule="auto"/>
        <w:jc w:val="center"/>
        <w:outlineLvl w:val="0"/>
        <w:rPr>
          <w:rFonts w:ascii="Times New Roman" w:eastAsia="Times New Roman" w:hAnsi="Times New Roman" w:cs="Times New Roman"/>
          <w:b/>
          <w:sz w:val="30"/>
          <w:szCs w:val="30"/>
        </w:rPr>
      </w:pPr>
    </w:p>
    <w:p w14:paraId="1FF418F0" w14:textId="77777777" w:rsidR="00835103" w:rsidRPr="002B3C2D" w:rsidRDefault="00337262" w:rsidP="006457DD">
      <w:pPr>
        <w:spacing w:after="120" w:line="240" w:lineRule="auto"/>
        <w:jc w:val="center"/>
        <w:outlineLvl w:val="0"/>
        <w:rPr>
          <w:rFonts w:ascii="Times New Roman" w:eastAsia="Times New Roman" w:hAnsi="Times New Roman" w:cs="Times New Roman"/>
          <w:b/>
          <w:sz w:val="30"/>
          <w:szCs w:val="30"/>
        </w:rPr>
      </w:pPr>
      <w:r w:rsidRPr="002B3C2D">
        <w:rPr>
          <w:rFonts w:ascii="Times New Roman" w:eastAsia="Times New Roman" w:hAnsi="Times New Roman" w:cs="Times New Roman"/>
          <w:b/>
          <w:sz w:val="30"/>
          <w:szCs w:val="30"/>
        </w:rPr>
        <w:t>Стаття 20</w:t>
      </w:r>
      <w:r w:rsidR="009B5060" w:rsidRPr="002B3C2D">
        <w:rPr>
          <w:rFonts w:ascii="Times New Roman" w:eastAsia="Times New Roman" w:hAnsi="Times New Roman" w:cs="Times New Roman"/>
          <w:b/>
          <w:sz w:val="30"/>
          <w:szCs w:val="30"/>
        </w:rPr>
        <w:t>:</w:t>
      </w:r>
      <w:r w:rsidR="00835103" w:rsidRPr="002B3C2D">
        <w:rPr>
          <w:rFonts w:ascii="Times New Roman" w:eastAsia="Times New Roman" w:hAnsi="Times New Roman" w:cs="Times New Roman"/>
          <w:b/>
          <w:sz w:val="30"/>
          <w:szCs w:val="30"/>
        </w:rPr>
        <w:t xml:space="preserve"> Адреси та реквізити Сторін</w:t>
      </w:r>
    </w:p>
    <w:p w14:paraId="726D7970" w14:textId="77777777" w:rsidR="00835103" w:rsidRPr="002B3C2D" w:rsidRDefault="00444633" w:rsidP="00F7329D">
      <w:pPr>
        <w:spacing w:after="0" w:line="240" w:lineRule="auto"/>
        <w:jc w:val="both"/>
        <w:outlineLvl w:val="0"/>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Мінфін</w:t>
      </w:r>
      <w:r w:rsidR="00835103" w:rsidRPr="002B3C2D">
        <w:rPr>
          <w:rFonts w:ascii="Times New Roman" w:eastAsia="Times New Roman" w:hAnsi="Times New Roman" w:cs="Times New Roman"/>
          <w:b/>
          <w:sz w:val="28"/>
          <w:szCs w:val="28"/>
        </w:rPr>
        <w:t>:</w:t>
      </w:r>
    </w:p>
    <w:p w14:paraId="6CD8BE1D" w14:textId="77777777" w:rsidR="00F7329D" w:rsidRPr="002B3C2D" w:rsidRDefault="00F7329D" w:rsidP="00F7329D">
      <w:pPr>
        <w:spacing w:after="0" w:line="240" w:lineRule="auto"/>
        <w:ind w:right="-1"/>
        <w:jc w:val="both"/>
        <w:rPr>
          <w:rFonts w:ascii="Times New Roman" w:hAnsi="Times New Roman" w:cs="Times New Roman"/>
          <w:sz w:val="28"/>
          <w:szCs w:val="28"/>
        </w:rPr>
      </w:pPr>
      <w:r w:rsidRPr="002B3C2D">
        <w:rPr>
          <w:rFonts w:ascii="Times New Roman" w:hAnsi="Times New Roman" w:cs="Times New Roman"/>
          <w:sz w:val="28"/>
          <w:szCs w:val="28"/>
        </w:rPr>
        <w:t>Міністерство фінансів України</w:t>
      </w:r>
    </w:p>
    <w:p w14:paraId="52024543" w14:textId="77777777" w:rsidR="00F7329D" w:rsidRPr="002B3C2D" w:rsidRDefault="00F7329D" w:rsidP="00F7329D">
      <w:pPr>
        <w:spacing w:after="0" w:line="240" w:lineRule="auto"/>
        <w:ind w:right="-1"/>
        <w:jc w:val="both"/>
        <w:rPr>
          <w:rFonts w:ascii="Times New Roman" w:hAnsi="Times New Roman" w:cs="Times New Roman"/>
          <w:sz w:val="28"/>
          <w:szCs w:val="28"/>
        </w:rPr>
      </w:pPr>
      <w:r w:rsidRPr="002B3C2D">
        <w:rPr>
          <w:rFonts w:ascii="Times New Roman" w:hAnsi="Times New Roman" w:cs="Times New Roman"/>
          <w:sz w:val="28"/>
          <w:szCs w:val="28"/>
        </w:rPr>
        <w:t xml:space="preserve">Адреса та індекс: Україна, </w:t>
      </w:r>
      <w:smartTag w:uri="urn:schemas-microsoft-com:office:smarttags" w:element="metricconverter">
        <w:smartTagPr>
          <w:attr w:name="ProductID" w:val="01008, м"/>
        </w:smartTagPr>
        <w:r w:rsidRPr="002B3C2D">
          <w:rPr>
            <w:rFonts w:ascii="Times New Roman" w:hAnsi="Times New Roman" w:cs="Times New Roman"/>
            <w:sz w:val="28"/>
            <w:szCs w:val="28"/>
          </w:rPr>
          <w:t>01008, м</w:t>
        </w:r>
      </w:smartTag>
      <w:r w:rsidRPr="002B3C2D">
        <w:rPr>
          <w:rFonts w:ascii="Times New Roman" w:hAnsi="Times New Roman" w:cs="Times New Roman"/>
          <w:sz w:val="28"/>
          <w:szCs w:val="28"/>
        </w:rPr>
        <w:t>. Київ, вул. Грушевського, 12/2.</w:t>
      </w:r>
    </w:p>
    <w:p w14:paraId="3C27F661" w14:textId="77777777" w:rsidR="00F7329D" w:rsidRPr="002B3C2D" w:rsidRDefault="00F7329D" w:rsidP="00F7329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2B3C2D">
        <w:rPr>
          <w:rFonts w:ascii="Times New Roman" w:hAnsi="Times New Roman" w:cs="Times New Roman"/>
          <w:sz w:val="28"/>
          <w:szCs w:val="28"/>
        </w:rPr>
        <w:t xml:space="preserve">Телефон </w:t>
      </w:r>
      <w:r w:rsidR="009848E7" w:rsidRPr="002B3C2D">
        <w:rPr>
          <w:rFonts w:ascii="Times New Roman" w:hAnsi="Times New Roman" w:cs="Times New Roman"/>
          <w:sz w:val="28"/>
          <w:szCs w:val="28"/>
        </w:rPr>
        <w:t>206-59-47</w:t>
      </w:r>
      <w:r w:rsidRPr="002B3C2D">
        <w:rPr>
          <w:rFonts w:ascii="Times New Roman" w:hAnsi="Times New Roman" w:cs="Times New Roman"/>
          <w:sz w:val="28"/>
          <w:szCs w:val="28"/>
        </w:rPr>
        <w:t xml:space="preserve">, факс </w:t>
      </w:r>
      <w:r w:rsidR="009848E7" w:rsidRPr="002B3C2D">
        <w:rPr>
          <w:rFonts w:ascii="Times New Roman" w:hAnsi="Times New Roman" w:cs="Times New Roman"/>
          <w:sz w:val="28"/>
          <w:szCs w:val="28"/>
        </w:rPr>
        <w:t>425-90-26</w:t>
      </w:r>
    </w:p>
    <w:p w14:paraId="6423B550" w14:textId="77777777" w:rsidR="00F7329D" w:rsidRPr="002B3C2D" w:rsidRDefault="00F7329D" w:rsidP="00F7329D">
      <w:pPr>
        <w:spacing w:after="0" w:line="240" w:lineRule="auto"/>
        <w:jc w:val="both"/>
        <w:outlineLvl w:val="0"/>
        <w:rPr>
          <w:rFonts w:ascii="Times New Roman" w:hAnsi="Times New Roman" w:cs="Times New Roman"/>
          <w:sz w:val="28"/>
          <w:szCs w:val="28"/>
        </w:rPr>
      </w:pPr>
      <w:r w:rsidRPr="002B3C2D">
        <w:rPr>
          <w:rFonts w:ascii="Times New Roman" w:hAnsi="Times New Roman" w:cs="Times New Roman"/>
          <w:sz w:val="28"/>
          <w:szCs w:val="28"/>
        </w:rPr>
        <w:t xml:space="preserve">E-mail: </w:t>
      </w:r>
      <w:r w:rsidR="002058C4" w:rsidRPr="002B3C2D">
        <w:rPr>
          <w:rFonts w:ascii="Times New Roman" w:hAnsi="Times New Roman" w:cs="Times New Roman"/>
          <w:sz w:val="28"/>
          <w:szCs w:val="28"/>
        </w:rPr>
        <w:t>infomf@minfin.gov.ua</w:t>
      </w:r>
    </w:p>
    <w:p w14:paraId="48EFA23E" w14:textId="77777777" w:rsidR="00607C0F" w:rsidRPr="002B3C2D" w:rsidRDefault="00607C0F" w:rsidP="00F7329D">
      <w:pPr>
        <w:spacing w:after="0" w:line="240" w:lineRule="auto"/>
        <w:jc w:val="both"/>
        <w:outlineLvl w:val="0"/>
        <w:rPr>
          <w:rFonts w:ascii="Times New Roman" w:eastAsia="Times New Roman" w:hAnsi="Times New Roman" w:cs="Times New Roman"/>
          <w:sz w:val="28"/>
          <w:szCs w:val="28"/>
        </w:rPr>
      </w:pPr>
    </w:p>
    <w:p w14:paraId="2C2FF8BF" w14:textId="77777777" w:rsidR="001A7EE4" w:rsidRPr="002B3C2D" w:rsidRDefault="001A7EE4" w:rsidP="001A7EE4">
      <w:pPr>
        <w:spacing w:after="0" w:line="240" w:lineRule="auto"/>
        <w:jc w:val="both"/>
        <w:outlineLvl w:val="0"/>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Мінінфраструктури:</w:t>
      </w:r>
    </w:p>
    <w:p w14:paraId="47667128" w14:textId="77777777" w:rsidR="001A7EE4" w:rsidRPr="002B3C2D" w:rsidRDefault="001A7EE4" w:rsidP="001A7EE4">
      <w:pPr>
        <w:shd w:val="clear" w:color="auto" w:fill="FFFFFF"/>
        <w:spacing w:after="0" w:line="240" w:lineRule="auto"/>
        <w:jc w:val="both"/>
        <w:outlineLvl w:val="0"/>
        <w:rPr>
          <w:rFonts w:ascii="Times New Roman" w:hAnsi="Times New Roman" w:cs="Times New Roman"/>
          <w:sz w:val="28"/>
          <w:szCs w:val="28"/>
        </w:rPr>
      </w:pPr>
      <w:r w:rsidRPr="002B3C2D">
        <w:rPr>
          <w:rFonts w:ascii="Times New Roman" w:hAnsi="Times New Roman" w:cs="Times New Roman"/>
          <w:sz w:val="28"/>
          <w:szCs w:val="28"/>
        </w:rPr>
        <w:t>Міністерство розвитку громад</w:t>
      </w:r>
      <w:r w:rsidRPr="002B3C2D">
        <w:rPr>
          <w:rFonts w:ascii="Times New Roman" w:hAnsi="Times New Roman"/>
          <w:sz w:val="28"/>
        </w:rPr>
        <w:t xml:space="preserve">, </w:t>
      </w:r>
      <w:r w:rsidRPr="002B3C2D">
        <w:rPr>
          <w:rFonts w:ascii="Times New Roman" w:hAnsi="Times New Roman" w:cs="Times New Roman"/>
          <w:sz w:val="28"/>
          <w:szCs w:val="28"/>
        </w:rPr>
        <w:t>територій</w:t>
      </w:r>
      <w:r w:rsidRPr="002B3C2D">
        <w:rPr>
          <w:rFonts w:ascii="Times New Roman" w:hAnsi="Times New Roman"/>
          <w:sz w:val="28"/>
        </w:rPr>
        <w:t xml:space="preserve"> та інфраструктури</w:t>
      </w:r>
      <w:r w:rsidRPr="002B3C2D">
        <w:rPr>
          <w:rFonts w:ascii="Times New Roman" w:hAnsi="Times New Roman" w:cs="Times New Roman"/>
          <w:sz w:val="28"/>
          <w:szCs w:val="28"/>
        </w:rPr>
        <w:t xml:space="preserve"> України</w:t>
      </w:r>
    </w:p>
    <w:p w14:paraId="400FE718" w14:textId="55EBEA2D" w:rsidR="001A7EE4" w:rsidRPr="002B3C2D" w:rsidRDefault="001A7EE4" w:rsidP="001A7EE4">
      <w:pPr>
        <w:shd w:val="clear" w:color="auto" w:fill="FFFFFF"/>
        <w:spacing w:after="0" w:line="240" w:lineRule="auto"/>
        <w:jc w:val="both"/>
        <w:outlineLvl w:val="0"/>
        <w:rPr>
          <w:rFonts w:ascii="Times New Roman" w:hAnsi="Times New Roman" w:cs="Times New Roman"/>
          <w:sz w:val="28"/>
          <w:szCs w:val="28"/>
        </w:rPr>
      </w:pPr>
      <w:r w:rsidRPr="002B3C2D">
        <w:rPr>
          <w:rFonts w:ascii="Times New Roman" w:hAnsi="Times New Roman" w:cs="Times New Roman"/>
          <w:sz w:val="28"/>
          <w:szCs w:val="28"/>
        </w:rPr>
        <w:t>Адреса та індекс: Україна, 01</w:t>
      </w:r>
      <w:r w:rsidRPr="002B3C2D">
        <w:rPr>
          <w:rFonts w:ascii="Times New Roman" w:hAnsi="Times New Roman"/>
          <w:sz w:val="28"/>
        </w:rPr>
        <w:t>135</w:t>
      </w:r>
      <w:r w:rsidRPr="002B3C2D">
        <w:rPr>
          <w:rFonts w:ascii="Times New Roman" w:hAnsi="Times New Roman" w:cs="Times New Roman"/>
          <w:sz w:val="28"/>
          <w:szCs w:val="28"/>
        </w:rPr>
        <w:t xml:space="preserve">, м. Київ, </w:t>
      </w:r>
      <w:r w:rsidRPr="002B3C2D">
        <w:rPr>
          <w:rFonts w:ascii="Times New Roman" w:hAnsi="Times New Roman"/>
          <w:sz w:val="28"/>
        </w:rPr>
        <w:t xml:space="preserve">пр-т. </w:t>
      </w:r>
      <w:r w:rsidR="004477FA" w:rsidRPr="002B3C2D">
        <w:rPr>
          <w:rFonts w:ascii="Times New Roman" w:hAnsi="Times New Roman" w:cs="Times New Roman"/>
          <w:sz w:val="28"/>
          <w:szCs w:val="28"/>
        </w:rPr>
        <w:t>Берестейський</w:t>
      </w:r>
      <w:r w:rsidRPr="002B3C2D">
        <w:rPr>
          <w:rFonts w:ascii="Times New Roman" w:hAnsi="Times New Roman" w:cs="Times New Roman"/>
          <w:sz w:val="28"/>
          <w:szCs w:val="28"/>
        </w:rPr>
        <w:t xml:space="preserve">, </w:t>
      </w:r>
      <w:r w:rsidRPr="002B3C2D">
        <w:rPr>
          <w:rFonts w:ascii="Times New Roman" w:hAnsi="Times New Roman"/>
          <w:sz w:val="28"/>
        </w:rPr>
        <w:t>14</w:t>
      </w:r>
      <w:r w:rsidRPr="002B3C2D">
        <w:rPr>
          <w:rFonts w:ascii="Times New Roman" w:hAnsi="Times New Roman" w:cs="Times New Roman"/>
          <w:sz w:val="28"/>
          <w:szCs w:val="28"/>
        </w:rPr>
        <w:t>.</w:t>
      </w:r>
    </w:p>
    <w:p w14:paraId="3D215C36" w14:textId="77777777" w:rsidR="001A7EE4" w:rsidRPr="002B3C2D" w:rsidRDefault="001A7EE4" w:rsidP="001A7EE4">
      <w:pPr>
        <w:shd w:val="clear" w:color="auto" w:fill="FFFFFF"/>
        <w:spacing w:after="0" w:line="240" w:lineRule="auto"/>
        <w:jc w:val="both"/>
        <w:outlineLvl w:val="0"/>
        <w:rPr>
          <w:rFonts w:ascii="Times New Roman" w:hAnsi="Times New Roman"/>
          <w:sz w:val="28"/>
        </w:rPr>
      </w:pPr>
      <w:r w:rsidRPr="002B3C2D">
        <w:rPr>
          <w:rFonts w:ascii="Times New Roman" w:hAnsi="Times New Roman" w:cs="Times New Roman"/>
          <w:sz w:val="28"/>
          <w:szCs w:val="28"/>
        </w:rPr>
        <w:t xml:space="preserve">Телефон </w:t>
      </w:r>
      <w:r w:rsidRPr="002B3C2D">
        <w:rPr>
          <w:rFonts w:ascii="Times New Roman" w:hAnsi="Times New Roman"/>
          <w:sz w:val="28"/>
        </w:rPr>
        <w:t>351-49-54</w:t>
      </w:r>
      <w:r w:rsidRPr="002B3C2D">
        <w:rPr>
          <w:rFonts w:ascii="Times New Roman" w:hAnsi="Times New Roman" w:cs="Times New Roman"/>
          <w:sz w:val="28"/>
          <w:szCs w:val="28"/>
        </w:rPr>
        <w:t xml:space="preserve">, </w:t>
      </w:r>
      <w:r w:rsidRPr="002B3C2D">
        <w:rPr>
          <w:rFonts w:ascii="Times New Roman" w:hAnsi="Times New Roman"/>
          <w:sz w:val="28"/>
        </w:rPr>
        <w:t>351-40-35</w:t>
      </w:r>
      <w:r w:rsidRPr="002B3C2D">
        <w:rPr>
          <w:rFonts w:ascii="Times New Roman" w:hAnsi="Times New Roman" w:cs="Times New Roman"/>
          <w:sz w:val="28"/>
          <w:szCs w:val="28"/>
        </w:rPr>
        <w:t xml:space="preserve">, факс </w:t>
      </w:r>
      <w:r w:rsidRPr="002B3C2D">
        <w:rPr>
          <w:rFonts w:ascii="Times New Roman" w:hAnsi="Times New Roman"/>
          <w:sz w:val="28"/>
        </w:rPr>
        <w:t>351-48-45</w:t>
      </w:r>
    </w:p>
    <w:p w14:paraId="43DB4AF3" w14:textId="77777777" w:rsidR="001A7EE4" w:rsidRPr="002B3C2D" w:rsidRDefault="001A7EE4" w:rsidP="001A7EE4">
      <w:pPr>
        <w:shd w:val="clear" w:color="auto" w:fill="FFFFFF"/>
        <w:spacing w:after="0" w:line="240" w:lineRule="auto"/>
        <w:jc w:val="both"/>
        <w:outlineLvl w:val="0"/>
        <w:rPr>
          <w:rFonts w:ascii="Times New Roman" w:hAnsi="Times New Roman" w:cs="Times New Roman"/>
          <w:sz w:val="28"/>
          <w:szCs w:val="28"/>
        </w:rPr>
      </w:pPr>
      <w:r w:rsidRPr="002B3C2D">
        <w:rPr>
          <w:rFonts w:ascii="Times New Roman" w:hAnsi="Times New Roman" w:cs="Times New Roman"/>
          <w:sz w:val="28"/>
          <w:szCs w:val="28"/>
        </w:rPr>
        <w:t>E-mail: miu@mtu.gov.ua</w:t>
      </w:r>
      <w:r w:rsidRPr="002B3C2D" w:rsidDel="003E317A">
        <w:rPr>
          <w:rFonts w:ascii="Times New Roman" w:hAnsi="Times New Roman" w:cs="Times New Roman"/>
          <w:sz w:val="28"/>
          <w:szCs w:val="28"/>
        </w:rPr>
        <w:t xml:space="preserve"> </w:t>
      </w:r>
    </w:p>
    <w:p w14:paraId="4ED7231E" w14:textId="77777777" w:rsidR="00607C0F" w:rsidRPr="002B3C2D" w:rsidRDefault="00607C0F" w:rsidP="00710AF3">
      <w:pPr>
        <w:spacing w:after="0" w:line="240" w:lineRule="auto"/>
        <w:jc w:val="both"/>
        <w:outlineLvl w:val="0"/>
        <w:rPr>
          <w:rFonts w:ascii="Times New Roman" w:eastAsia="Times New Roman" w:hAnsi="Times New Roman" w:cs="Times New Roman"/>
          <w:sz w:val="28"/>
          <w:szCs w:val="28"/>
          <w:rPrChange w:id="214" w:author="Admin" w:date="2023-12-01T10:45:00Z">
            <w:rPr>
              <w:rFonts w:ascii="Times New Roman" w:eastAsia="Times New Roman" w:hAnsi="Times New Roman" w:cs="Times New Roman"/>
              <w:color w:val="FFFF00"/>
              <w:sz w:val="28"/>
              <w:szCs w:val="28"/>
            </w:rPr>
          </w:rPrChange>
        </w:rPr>
      </w:pPr>
    </w:p>
    <w:p w14:paraId="2E6B23BF" w14:textId="568393F7" w:rsidR="00B71E04" w:rsidRPr="002B3C2D" w:rsidRDefault="00B71E04" w:rsidP="00710AF3">
      <w:pPr>
        <w:spacing w:after="0" w:line="240" w:lineRule="auto"/>
        <w:jc w:val="both"/>
        <w:outlineLvl w:val="0"/>
        <w:rPr>
          <w:rFonts w:ascii="Times New Roman" w:eastAsia="Times New Roman" w:hAnsi="Times New Roman" w:cs="Times New Roman"/>
          <w:b/>
          <w:sz w:val="28"/>
          <w:szCs w:val="28"/>
          <w:rPrChange w:id="215" w:author="Admin" w:date="2023-12-01T10:45:00Z">
            <w:rPr>
              <w:rFonts w:ascii="Times New Roman" w:eastAsia="Times New Roman" w:hAnsi="Times New Roman" w:cs="Times New Roman"/>
              <w:b/>
              <w:color w:val="000000" w:themeColor="text1"/>
              <w:sz w:val="28"/>
              <w:szCs w:val="28"/>
            </w:rPr>
          </w:rPrChange>
        </w:rPr>
      </w:pPr>
      <w:r w:rsidRPr="002B3C2D">
        <w:rPr>
          <w:rFonts w:ascii="Times New Roman" w:eastAsia="Times New Roman" w:hAnsi="Times New Roman" w:cs="Times New Roman"/>
          <w:b/>
          <w:sz w:val="28"/>
          <w:szCs w:val="28"/>
          <w:rPrChange w:id="216" w:author="Admin" w:date="2023-12-01T10:45:00Z">
            <w:rPr>
              <w:rFonts w:ascii="Times New Roman" w:eastAsia="Times New Roman" w:hAnsi="Times New Roman" w:cs="Times New Roman"/>
              <w:b/>
              <w:color w:val="000000" w:themeColor="text1"/>
              <w:sz w:val="28"/>
              <w:szCs w:val="28"/>
            </w:rPr>
          </w:rPrChange>
        </w:rPr>
        <w:t>Власник об'єкт</w:t>
      </w:r>
      <w:r w:rsidR="001E0F1D" w:rsidRPr="002B3C2D">
        <w:rPr>
          <w:rFonts w:ascii="Times New Roman" w:eastAsia="Times New Roman" w:hAnsi="Times New Roman" w:cs="Times New Roman"/>
          <w:b/>
          <w:sz w:val="28"/>
          <w:szCs w:val="28"/>
          <w:rPrChange w:id="217" w:author="Admin" w:date="2023-12-01T10:45:00Z">
            <w:rPr>
              <w:rFonts w:ascii="Times New Roman" w:eastAsia="Times New Roman" w:hAnsi="Times New Roman" w:cs="Times New Roman"/>
              <w:b/>
              <w:color w:val="000000" w:themeColor="text1"/>
              <w:sz w:val="28"/>
              <w:szCs w:val="28"/>
            </w:rPr>
          </w:rPrChange>
        </w:rPr>
        <w:t>а</w:t>
      </w:r>
      <w:r w:rsidRPr="002B3C2D">
        <w:rPr>
          <w:rFonts w:ascii="Times New Roman" w:eastAsia="Times New Roman" w:hAnsi="Times New Roman" w:cs="Times New Roman"/>
          <w:b/>
          <w:sz w:val="28"/>
          <w:szCs w:val="28"/>
          <w:rPrChange w:id="218" w:author="Admin" w:date="2023-12-01T10:45:00Z">
            <w:rPr>
              <w:rFonts w:ascii="Times New Roman" w:eastAsia="Times New Roman" w:hAnsi="Times New Roman" w:cs="Times New Roman"/>
              <w:b/>
              <w:color w:val="000000" w:themeColor="text1"/>
              <w:sz w:val="28"/>
              <w:szCs w:val="28"/>
            </w:rPr>
          </w:rPrChange>
        </w:rPr>
        <w:t xml:space="preserve">: </w:t>
      </w:r>
    </w:p>
    <w:p w14:paraId="5F4714CD" w14:textId="77777777" w:rsidR="004A78CF" w:rsidRPr="002B3C2D" w:rsidRDefault="004A78CF" w:rsidP="00DE2C32">
      <w:pPr>
        <w:spacing w:after="0" w:line="240" w:lineRule="auto"/>
        <w:jc w:val="both"/>
        <w:outlineLvl w:val="0"/>
        <w:rPr>
          <w:rFonts w:ascii="Times New Roman" w:eastAsia="Times New Roman" w:hAnsi="Times New Roman" w:cs="Times New Roman"/>
          <w:sz w:val="28"/>
          <w:szCs w:val="28"/>
          <w:rPrChange w:id="219" w:author="Admin" w:date="2023-12-01T10:45:00Z">
            <w:rPr>
              <w:rFonts w:ascii="Times New Roman" w:eastAsia="Times New Roman" w:hAnsi="Times New Roman" w:cs="Times New Roman"/>
              <w:color w:val="000000" w:themeColor="text1"/>
              <w:sz w:val="28"/>
              <w:szCs w:val="28"/>
            </w:rPr>
          </w:rPrChange>
        </w:rPr>
      </w:pPr>
      <w:r w:rsidRPr="002B3C2D">
        <w:rPr>
          <w:rFonts w:ascii="Times New Roman" w:eastAsia="Times New Roman" w:hAnsi="Times New Roman" w:cs="Times New Roman"/>
          <w:sz w:val="28"/>
          <w:szCs w:val="28"/>
          <w:rPrChange w:id="220" w:author="Admin" w:date="2023-12-01T10:45:00Z">
            <w:rPr>
              <w:rFonts w:ascii="Times New Roman" w:eastAsia="Times New Roman" w:hAnsi="Times New Roman" w:cs="Times New Roman"/>
              <w:color w:val="000000" w:themeColor="text1"/>
              <w:sz w:val="28"/>
              <w:szCs w:val="28"/>
            </w:rPr>
          </w:rPrChange>
        </w:rPr>
        <w:t xml:space="preserve">Макарівська селищна рада </w:t>
      </w:r>
    </w:p>
    <w:p w14:paraId="44F5E213" w14:textId="77777777" w:rsidR="004A78CF" w:rsidRPr="002B3C2D" w:rsidRDefault="004A78CF" w:rsidP="004A78CF">
      <w:pPr>
        <w:spacing w:after="0" w:line="240" w:lineRule="auto"/>
        <w:rPr>
          <w:rFonts w:ascii="Times New Roman" w:hAnsi="Times New Roman" w:cs="Times New Roman"/>
          <w:sz w:val="28"/>
          <w:szCs w:val="28"/>
          <w:rPrChange w:id="221" w:author="Admin" w:date="2023-12-01T10:45:00Z">
            <w:rPr>
              <w:rFonts w:ascii="Times New Roman" w:hAnsi="Times New Roman" w:cs="Times New Roman"/>
              <w:color w:val="000000" w:themeColor="text1"/>
              <w:sz w:val="28"/>
              <w:szCs w:val="28"/>
            </w:rPr>
          </w:rPrChange>
        </w:rPr>
      </w:pPr>
      <w:r w:rsidRPr="002B3C2D">
        <w:rPr>
          <w:rFonts w:ascii="Times New Roman" w:hAnsi="Times New Roman" w:cs="Times New Roman"/>
          <w:sz w:val="28"/>
          <w:szCs w:val="28"/>
          <w:rPrChange w:id="222" w:author="Admin" w:date="2023-12-01T10:45:00Z">
            <w:rPr>
              <w:rFonts w:ascii="Times New Roman" w:hAnsi="Times New Roman" w:cs="Times New Roman"/>
              <w:color w:val="000000" w:themeColor="text1"/>
              <w:sz w:val="28"/>
              <w:szCs w:val="28"/>
            </w:rPr>
          </w:rPrChange>
        </w:rPr>
        <w:t>Адреса та індекс: Україна, 08001, Бучанський р-н, смт Макарів, вул. Димитрія Ростовського, 30.</w:t>
      </w:r>
    </w:p>
    <w:p w14:paraId="27EED86F" w14:textId="77777777" w:rsidR="004A78CF" w:rsidRPr="002B3C2D" w:rsidRDefault="004A78CF" w:rsidP="004A78CF">
      <w:pPr>
        <w:spacing w:after="0" w:line="240" w:lineRule="auto"/>
        <w:rPr>
          <w:rFonts w:ascii="Times New Roman" w:hAnsi="Times New Roman" w:cs="Times New Roman"/>
          <w:sz w:val="28"/>
          <w:szCs w:val="28"/>
          <w:rPrChange w:id="223" w:author="Admin" w:date="2023-12-01T10:45:00Z">
            <w:rPr>
              <w:rFonts w:ascii="Times New Roman" w:hAnsi="Times New Roman" w:cs="Times New Roman"/>
              <w:color w:val="000000" w:themeColor="text1"/>
              <w:sz w:val="28"/>
              <w:szCs w:val="28"/>
            </w:rPr>
          </w:rPrChange>
        </w:rPr>
      </w:pPr>
      <w:r w:rsidRPr="002B3C2D">
        <w:rPr>
          <w:rFonts w:ascii="Times New Roman" w:hAnsi="Times New Roman" w:cs="Times New Roman"/>
          <w:sz w:val="28"/>
          <w:szCs w:val="28"/>
          <w:rPrChange w:id="224" w:author="Admin" w:date="2023-12-01T10:45:00Z">
            <w:rPr>
              <w:rFonts w:ascii="Times New Roman" w:hAnsi="Times New Roman" w:cs="Times New Roman"/>
              <w:color w:val="000000" w:themeColor="text1"/>
              <w:sz w:val="28"/>
              <w:szCs w:val="28"/>
            </w:rPr>
          </w:rPrChange>
        </w:rPr>
        <w:t>Тел. 0443337869</w:t>
      </w:r>
    </w:p>
    <w:p w14:paraId="10F1D286" w14:textId="7A5FE6A9" w:rsidR="004A78CF" w:rsidRPr="002B3C2D" w:rsidRDefault="004A78CF" w:rsidP="004A78CF">
      <w:pPr>
        <w:spacing w:after="0" w:line="240" w:lineRule="auto"/>
        <w:rPr>
          <w:rFonts w:ascii="Times New Roman" w:hAnsi="Times New Roman" w:cs="Times New Roman"/>
          <w:sz w:val="28"/>
          <w:szCs w:val="28"/>
          <w:rPrChange w:id="225" w:author="Admin" w:date="2023-12-01T10:45:00Z">
            <w:rPr>
              <w:rFonts w:ascii="Times New Roman" w:hAnsi="Times New Roman" w:cs="Times New Roman"/>
              <w:color w:val="000000" w:themeColor="text1"/>
              <w:sz w:val="28"/>
              <w:szCs w:val="28"/>
            </w:rPr>
          </w:rPrChange>
        </w:rPr>
      </w:pPr>
      <w:r w:rsidRPr="002B3C2D">
        <w:rPr>
          <w:rFonts w:ascii="Times New Roman" w:hAnsi="Times New Roman" w:cs="Times New Roman"/>
          <w:sz w:val="28"/>
          <w:szCs w:val="28"/>
          <w:rPrChange w:id="226" w:author="Admin" w:date="2023-12-01T10:45:00Z">
            <w:rPr>
              <w:rFonts w:ascii="Times New Roman" w:hAnsi="Times New Roman" w:cs="Times New Roman"/>
              <w:color w:val="000000" w:themeColor="text1"/>
              <w:sz w:val="28"/>
              <w:szCs w:val="28"/>
            </w:rPr>
          </w:rPrChange>
        </w:rPr>
        <w:t xml:space="preserve">E-mail: </w:t>
      </w:r>
      <w:r w:rsidR="00DE2C32" w:rsidRPr="002B3C2D">
        <w:rPr>
          <w:rFonts w:ascii="Times New Roman" w:hAnsi="Times New Roman" w:cs="Times New Roman"/>
          <w:sz w:val="28"/>
          <w:szCs w:val="28"/>
          <w:rPrChange w:id="227" w:author="Admin" w:date="2023-12-01T10:45:00Z">
            <w:rPr>
              <w:rFonts w:ascii="Times New Roman" w:hAnsi="Times New Roman" w:cs="Times New Roman"/>
              <w:color w:val="000000" w:themeColor="text1"/>
              <w:sz w:val="28"/>
              <w:szCs w:val="28"/>
            </w:rPr>
          </w:rPrChange>
        </w:rPr>
        <w:t>info@makariv-rada.gov.ua</w:t>
      </w:r>
      <w:r w:rsidRPr="002B3C2D">
        <w:rPr>
          <w:rFonts w:ascii="Times New Roman" w:hAnsi="Times New Roman" w:cs="Times New Roman"/>
          <w:sz w:val="28"/>
          <w:szCs w:val="28"/>
          <w:rPrChange w:id="228" w:author="Admin" w:date="2023-12-01T10:45:00Z">
            <w:rPr>
              <w:rFonts w:ascii="Times New Roman" w:hAnsi="Times New Roman" w:cs="Times New Roman"/>
              <w:color w:val="000000" w:themeColor="text1"/>
              <w:sz w:val="28"/>
              <w:szCs w:val="28"/>
            </w:rPr>
          </w:rPrChange>
        </w:rPr>
        <w:t>, www.makariv-rada.gov.ua</w:t>
      </w:r>
    </w:p>
    <w:p w14:paraId="28261B00" w14:textId="77777777" w:rsidR="00607C0F" w:rsidRPr="002B3C2D" w:rsidRDefault="00607C0F" w:rsidP="000A4C5A">
      <w:pPr>
        <w:spacing w:after="0" w:line="240" w:lineRule="auto"/>
        <w:rPr>
          <w:rFonts w:ascii="Times New Roman" w:eastAsia="Times New Roman" w:hAnsi="Times New Roman" w:cs="Times New Roman"/>
          <w:sz w:val="28"/>
          <w:szCs w:val="28"/>
          <w:rPrChange w:id="229" w:author="Admin" w:date="2023-12-01T10:45:00Z">
            <w:rPr>
              <w:rFonts w:ascii="Times New Roman" w:eastAsia="Times New Roman" w:hAnsi="Times New Roman" w:cs="Times New Roman"/>
              <w:color w:val="000000" w:themeColor="text1"/>
              <w:sz w:val="28"/>
              <w:szCs w:val="28"/>
            </w:rPr>
          </w:rPrChange>
        </w:rPr>
      </w:pPr>
    </w:p>
    <w:p w14:paraId="58E68AF1" w14:textId="77777777" w:rsidR="00832702" w:rsidRPr="002B3C2D" w:rsidRDefault="00832702" w:rsidP="004E3C25">
      <w:pPr>
        <w:spacing w:after="120" w:line="240" w:lineRule="auto"/>
        <w:jc w:val="both"/>
        <w:outlineLvl w:val="0"/>
        <w:rPr>
          <w:rFonts w:ascii="Times New Roman" w:eastAsia="Times New Roman" w:hAnsi="Times New Roman" w:cs="Times New Roman"/>
          <w:b/>
          <w:sz w:val="28"/>
          <w:szCs w:val="28"/>
          <w:rPrChange w:id="230" w:author="Admin" w:date="2023-12-01T10:45:00Z">
            <w:rPr>
              <w:rFonts w:ascii="Times New Roman" w:eastAsia="Times New Roman" w:hAnsi="Times New Roman" w:cs="Times New Roman"/>
              <w:b/>
              <w:color w:val="000000" w:themeColor="text1"/>
              <w:sz w:val="28"/>
              <w:szCs w:val="28"/>
            </w:rPr>
          </w:rPrChange>
        </w:rPr>
      </w:pPr>
      <w:r w:rsidRPr="002B3C2D">
        <w:rPr>
          <w:rFonts w:ascii="Times New Roman" w:eastAsia="Times New Roman" w:hAnsi="Times New Roman" w:cs="Times New Roman"/>
          <w:b/>
          <w:sz w:val="28"/>
          <w:szCs w:val="28"/>
          <w:rPrChange w:id="231" w:author="Admin" w:date="2023-12-01T10:45:00Z">
            <w:rPr>
              <w:rFonts w:ascii="Times New Roman" w:eastAsia="Times New Roman" w:hAnsi="Times New Roman" w:cs="Times New Roman"/>
              <w:b/>
              <w:color w:val="000000" w:themeColor="text1"/>
              <w:sz w:val="28"/>
              <w:szCs w:val="28"/>
            </w:rPr>
          </w:rPrChange>
        </w:rPr>
        <w:t>Кінцевий бенефіціар (</w:t>
      </w:r>
      <w:r w:rsidR="00DD448D" w:rsidRPr="002B3C2D">
        <w:rPr>
          <w:rFonts w:ascii="Times New Roman" w:eastAsia="Times New Roman" w:hAnsi="Times New Roman" w:cs="Times New Roman"/>
          <w:b/>
          <w:sz w:val="28"/>
          <w:szCs w:val="28"/>
          <w:rPrChange w:id="232" w:author="Admin" w:date="2023-12-01T10:45:00Z">
            <w:rPr>
              <w:rFonts w:ascii="Times New Roman" w:eastAsia="Times New Roman" w:hAnsi="Times New Roman" w:cs="Times New Roman"/>
              <w:b/>
              <w:color w:val="000000" w:themeColor="text1"/>
              <w:sz w:val="28"/>
              <w:szCs w:val="28"/>
            </w:rPr>
          </w:rPrChange>
        </w:rPr>
        <w:t>Розпорядник</w:t>
      </w:r>
      <w:r w:rsidRPr="002B3C2D">
        <w:rPr>
          <w:rFonts w:ascii="Times New Roman" w:eastAsia="Times New Roman" w:hAnsi="Times New Roman" w:cs="Times New Roman"/>
          <w:b/>
          <w:sz w:val="28"/>
          <w:szCs w:val="28"/>
          <w:rPrChange w:id="233" w:author="Admin" w:date="2023-12-01T10:45:00Z">
            <w:rPr>
              <w:rFonts w:ascii="Times New Roman" w:eastAsia="Times New Roman" w:hAnsi="Times New Roman" w:cs="Times New Roman"/>
              <w:b/>
              <w:color w:val="000000" w:themeColor="text1"/>
              <w:sz w:val="28"/>
              <w:szCs w:val="28"/>
            </w:rPr>
          </w:rPrChange>
        </w:rPr>
        <w:t xml:space="preserve"> субвенції):</w:t>
      </w:r>
    </w:p>
    <w:p w14:paraId="1F6D2561" w14:textId="4A5CB385" w:rsidR="00D5537D" w:rsidRPr="002B3C2D" w:rsidRDefault="00442B5C" w:rsidP="00D5537D">
      <w:pPr>
        <w:spacing w:after="0" w:line="240" w:lineRule="auto"/>
        <w:rPr>
          <w:rFonts w:ascii="Times New Roman" w:eastAsia="Times New Roman" w:hAnsi="Times New Roman" w:cs="Times New Roman"/>
          <w:sz w:val="28"/>
          <w:szCs w:val="28"/>
          <w:rPrChange w:id="234" w:author="Admin" w:date="2023-12-01T10:45:00Z">
            <w:rPr>
              <w:rFonts w:ascii="Times New Roman" w:eastAsia="Times New Roman" w:hAnsi="Times New Roman" w:cs="Times New Roman"/>
              <w:color w:val="000000" w:themeColor="text1"/>
              <w:sz w:val="28"/>
              <w:szCs w:val="28"/>
            </w:rPr>
          </w:rPrChange>
        </w:rPr>
      </w:pPr>
      <w:r w:rsidRPr="002B3C2D">
        <w:rPr>
          <w:rFonts w:ascii="Times New Roman" w:eastAsia="Times New Roman" w:hAnsi="Times New Roman" w:cs="Times New Roman"/>
          <w:sz w:val="28"/>
          <w:szCs w:val="28"/>
          <w:rPrChange w:id="235" w:author="Admin" w:date="2023-12-01T10:45:00Z">
            <w:rPr>
              <w:rFonts w:ascii="Times New Roman" w:eastAsia="Times New Roman" w:hAnsi="Times New Roman" w:cs="Times New Roman"/>
              <w:color w:val="000000" w:themeColor="text1"/>
              <w:sz w:val="28"/>
              <w:szCs w:val="28"/>
            </w:rPr>
          </w:rPrChange>
        </w:rPr>
        <w:t xml:space="preserve">Відділ освіти, молоді, фізичної культури і спорту </w:t>
      </w:r>
      <w:r w:rsidR="00E511A0" w:rsidRPr="002B3C2D">
        <w:rPr>
          <w:rFonts w:ascii="Times New Roman" w:eastAsia="Times New Roman" w:hAnsi="Times New Roman" w:cs="Times New Roman"/>
          <w:sz w:val="28"/>
          <w:szCs w:val="28"/>
          <w:rPrChange w:id="236" w:author="Admin" w:date="2023-12-01T10:45:00Z">
            <w:rPr>
              <w:rFonts w:ascii="Times New Roman" w:eastAsia="Times New Roman" w:hAnsi="Times New Roman" w:cs="Times New Roman"/>
              <w:color w:val="000000" w:themeColor="text1"/>
              <w:sz w:val="28"/>
              <w:szCs w:val="28"/>
            </w:rPr>
          </w:rPrChange>
        </w:rPr>
        <w:t xml:space="preserve">Макарівської селищної ради, </w:t>
      </w:r>
    </w:p>
    <w:p w14:paraId="393FCE4F" w14:textId="77777777" w:rsidR="00E511A0" w:rsidRPr="002B3C2D" w:rsidRDefault="00E511A0" w:rsidP="00D5537D">
      <w:pPr>
        <w:spacing w:after="0" w:line="240" w:lineRule="auto"/>
        <w:rPr>
          <w:rFonts w:ascii="Times New Roman" w:eastAsia="Times New Roman" w:hAnsi="Times New Roman" w:cs="Times New Roman"/>
          <w:sz w:val="28"/>
          <w:szCs w:val="28"/>
          <w:rPrChange w:id="237" w:author="Admin" w:date="2023-12-01T10:45:00Z">
            <w:rPr>
              <w:rFonts w:ascii="Times New Roman" w:eastAsia="Times New Roman" w:hAnsi="Times New Roman" w:cs="Times New Roman"/>
              <w:color w:val="000000" w:themeColor="text1"/>
              <w:sz w:val="28"/>
              <w:szCs w:val="28"/>
            </w:rPr>
          </w:rPrChange>
        </w:rPr>
      </w:pPr>
      <w:r w:rsidRPr="002B3C2D">
        <w:rPr>
          <w:rFonts w:ascii="Times New Roman" w:eastAsia="Times New Roman" w:hAnsi="Times New Roman" w:cs="Times New Roman"/>
          <w:sz w:val="28"/>
          <w:szCs w:val="28"/>
          <w:rPrChange w:id="238" w:author="Admin" w:date="2023-12-01T10:45:00Z">
            <w:rPr>
              <w:rFonts w:ascii="Times New Roman" w:eastAsia="Times New Roman" w:hAnsi="Times New Roman" w:cs="Times New Roman"/>
              <w:color w:val="000000" w:themeColor="text1"/>
              <w:sz w:val="28"/>
              <w:szCs w:val="28"/>
            </w:rPr>
          </w:rPrChange>
        </w:rPr>
        <w:t>Адреса та індекс: Україна, 08001, Київська область, Бучанський район, смт. Макарів, вул. Освіти, 15.</w:t>
      </w:r>
    </w:p>
    <w:p w14:paraId="5FDA7EE5" w14:textId="77777777" w:rsidR="001E42BE" w:rsidRPr="002B3C2D" w:rsidRDefault="001E42BE" w:rsidP="00D5537D">
      <w:pPr>
        <w:spacing w:after="0" w:line="240" w:lineRule="auto"/>
        <w:rPr>
          <w:rFonts w:ascii="Times New Roman" w:eastAsia="Times New Roman" w:hAnsi="Times New Roman" w:cs="Times New Roman"/>
          <w:sz w:val="28"/>
          <w:szCs w:val="28"/>
          <w:rPrChange w:id="239" w:author="Admin" w:date="2023-12-01T10:45:00Z">
            <w:rPr>
              <w:rFonts w:ascii="Times New Roman" w:eastAsia="Times New Roman" w:hAnsi="Times New Roman" w:cs="Times New Roman"/>
              <w:color w:val="000000" w:themeColor="text1"/>
              <w:sz w:val="28"/>
              <w:szCs w:val="28"/>
            </w:rPr>
          </w:rPrChange>
        </w:rPr>
      </w:pPr>
      <w:r w:rsidRPr="002B3C2D">
        <w:rPr>
          <w:rFonts w:ascii="Times New Roman" w:eastAsia="Times New Roman" w:hAnsi="Times New Roman" w:cs="Times New Roman"/>
          <w:sz w:val="28"/>
          <w:szCs w:val="28"/>
          <w:rPrChange w:id="240" w:author="Admin" w:date="2023-12-01T10:45:00Z">
            <w:rPr>
              <w:rFonts w:ascii="Times New Roman" w:eastAsia="Times New Roman" w:hAnsi="Times New Roman" w:cs="Times New Roman"/>
              <w:color w:val="000000" w:themeColor="text1"/>
              <w:sz w:val="28"/>
              <w:szCs w:val="28"/>
            </w:rPr>
          </w:rPrChange>
        </w:rPr>
        <w:t>Тел. 0457851548</w:t>
      </w:r>
    </w:p>
    <w:p w14:paraId="5C42FAFF" w14:textId="3875878F" w:rsidR="004E3C25" w:rsidRPr="002B3C2D" w:rsidRDefault="00425E8F" w:rsidP="00367FD1">
      <w:pPr>
        <w:spacing w:line="240" w:lineRule="atLeast"/>
        <w:rPr>
          <w:rFonts w:ascii="Times New Roman" w:hAnsi="Times New Roman" w:cs="Times New Roman"/>
          <w:sz w:val="28"/>
          <w:szCs w:val="28"/>
          <w:lang w:eastAsia="ru-RU"/>
          <w:rPrChange w:id="241" w:author="Admin" w:date="2023-12-01T10:45:00Z">
            <w:rPr>
              <w:rFonts w:ascii="Times New Roman" w:hAnsi="Times New Roman" w:cs="Times New Roman"/>
              <w:color w:val="000000" w:themeColor="text1"/>
              <w:sz w:val="28"/>
              <w:szCs w:val="28"/>
              <w:lang w:eastAsia="ru-RU"/>
            </w:rPr>
          </w:rPrChange>
        </w:rPr>
      </w:pPr>
      <w:r w:rsidRPr="002B3C2D">
        <w:rPr>
          <w:rFonts w:ascii="Times New Roman" w:eastAsia="Times New Roman" w:hAnsi="Times New Roman" w:cs="Times New Roman"/>
          <w:sz w:val="28"/>
          <w:szCs w:val="28"/>
          <w:rPrChange w:id="242" w:author="Admin" w:date="2023-12-01T10:45:00Z">
            <w:rPr>
              <w:rFonts w:ascii="Times New Roman" w:eastAsia="Times New Roman" w:hAnsi="Times New Roman" w:cs="Times New Roman"/>
              <w:color w:val="000000" w:themeColor="text1"/>
              <w:sz w:val="28"/>
              <w:szCs w:val="28"/>
            </w:rPr>
          </w:rPrChange>
        </w:rPr>
        <w:t>Е</w:t>
      </w:r>
      <w:r w:rsidR="001E42BE" w:rsidRPr="002B3C2D">
        <w:rPr>
          <w:rFonts w:ascii="Times New Roman" w:eastAsia="Times New Roman" w:hAnsi="Times New Roman" w:cs="Times New Roman"/>
          <w:sz w:val="28"/>
          <w:szCs w:val="28"/>
          <w:rPrChange w:id="243" w:author="Admin" w:date="2023-12-01T10:45:00Z">
            <w:rPr>
              <w:rFonts w:ascii="Times New Roman" w:eastAsia="Times New Roman" w:hAnsi="Times New Roman" w:cs="Times New Roman"/>
              <w:color w:val="000000" w:themeColor="text1"/>
              <w:sz w:val="28"/>
              <w:szCs w:val="28"/>
            </w:rPr>
          </w:rPrChange>
        </w:rPr>
        <w:t>-mail:</w:t>
      </w:r>
      <w:r w:rsidRPr="002B3C2D">
        <w:rPr>
          <w:rFonts w:ascii="Times New Roman" w:hAnsi="Times New Roman" w:cs="Times New Roman"/>
          <w:sz w:val="28"/>
          <w:szCs w:val="28"/>
          <w:lang w:eastAsia="ru-RU"/>
          <w:rPrChange w:id="244" w:author="Admin" w:date="2023-12-01T10:45:00Z">
            <w:rPr>
              <w:rFonts w:ascii="Times New Roman" w:hAnsi="Times New Roman" w:cs="Times New Roman"/>
              <w:color w:val="000000" w:themeColor="text1"/>
              <w:sz w:val="28"/>
              <w:szCs w:val="28"/>
              <w:lang w:eastAsia="ru-RU"/>
            </w:rPr>
          </w:rPrChange>
        </w:rPr>
        <w:t xml:space="preserve"> </w:t>
      </w:r>
      <w:r w:rsidR="00367FD1" w:rsidRPr="002B3C2D">
        <w:rPr>
          <w:rFonts w:ascii="Times New Roman" w:hAnsi="Times New Roman" w:cs="Times New Roman"/>
          <w:sz w:val="28"/>
          <w:szCs w:val="28"/>
          <w:lang w:eastAsia="ru-RU"/>
          <w:rPrChange w:id="245" w:author="Admin" w:date="2023-12-01T10:45:00Z">
            <w:rPr>
              <w:rFonts w:ascii="Times New Roman" w:hAnsi="Times New Roman" w:cs="Times New Roman"/>
              <w:color w:val="000000" w:themeColor="text1"/>
              <w:sz w:val="28"/>
              <w:szCs w:val="28"/>
              <w:lang w:eastAsia="ru-RU"/>
            </w:rPr>
          </w:rPrChange>
        </w:rPr>
        <w:t>osvita@makariv-rada.gov.ua</w:t>
      </w:r>
    </w:p>
    <w:p w14:paraId="79E3B79C" w14:textId="70041593" w:rsidR="001A779A" w:rsidRPr="002B3C2D" w:rsidRDefault="001A779A" w:rsidP="00DB6593">
      <w:pPr>
        <w:spacing w:after="0" w:line="240" w:lineRule="auto"/>
        <w:rPr>
          <w:rFonts w:ascii="Times New Roman" w:hAnsi="Times New Roman" w:cs="Times New Roman"/>
          <w:sz w:val="28"/>
          <w:szCs w:val="28"/>
          <w:lang w:eastAsia="ru-RU"/>
        </w:rPr>
      </w:pPr>
    </w:p>
    <w:p w14:paraId="3007DBBA" w14:textId="77777777" w:rsidR="00181516" w:rsidRPr="002B3C2D" w:rsidRDefault="00181516" w:rsidP="00710AF3">
      <w:pPr>
        <w:spacing w:after="0" w:line="240" w:lineRule="auto"/>
        <w:jc w:val="center"/>
        <w:outlineLvl w:val="0"/>
        <w:rPr>
          <w:rFonts w:ascii="Times New Roman" w:eastAsia="Times New Roman" w:hAnsi="Times New Roman" w:cs="Times New Roman"/>
          <w:b/>
          <w:sz w:val="28"/>
          <w:szCs w:val="28"/>
        </w:rPr>
      </w:pPr>
    </w:p>
    <w:p w14:paraId="38853262" w14:textId="77777777" w:rsidR="0043092E" w:rsidRPr="002B3C2D" w:rsidRDefault="0043092E" w:rsidP="00710AF3">
      <w:pPr>
        <w:spacing w:after="0" w:line="240" w:lineRule="auto"/>
        <w:jc w:val="center"/>
        <w:outlineLvl w:val="0"/>
        <w:rPr>
          <w:rFonts w:ascii="Times New Roman" w:eastAsia="Times New Roman" w:hAnsi="Times New Roman" w:cs="Times New Roman"/>
          <w:b/>
          <w:sz w:val="28"/>
          <w:szCs w:val="28"/>
        </w:rPr>
      </w:pPr>
      <w:r w:rsidRPr="002B3C2D">
        <w:rPr>
          <w:rFonts w:ascii="Times New Roman" w:eastAsia="Times New Roman" w:hAnsi="Times New Roman" w:cs="Times New Roman"/>
          <w:b/>
          <w:sz w:val="28"/>
          <w:szCs w:val="28"/>
        </w:rPr>
        <w:t xml:space="preserve">Стаття </w:t>
      </w:r>
      <w:r w:rsidR="000A4C5A" w:rsidRPr="002B3C2D">
        <w:rPr>
          <w:rFonts w:ascii="Times New Roman" w:eastAsia="Times New Roman" w:hAnsi="Times New Roman" w:cs="Times New Roman"/>
          <w:b/>
          <w:sz w:val="28"/>
          <w:szCs w:val="28"/>
        </w:rPr>
        <w:t>2</w:t>
      </w:r>
      <w:r w:rsidR="00337262" w:rsidRPr="002B3C2D">
        <w:rPr>
          <w:rFonts w:ascii="Times New Roman" w:eastAsia="Times New Roman" w:hAnsi="Times New Roman" w:cs="Times New Roman"/>
          <w:b/>
          <w:sz w:val="28"/>
          <w:szCs w:val="28"/>
        </w:rPr>
        <w:t>1</w:t>
      </w:r>
      <w:r w:rsidR="009B5060" w:rsidRPr="002B3C2D">
        <w:rPr>
          <w:rFonts w:ascii="Times New Roman" w:eastAsia="Times New Roman" w:hAnsi="Times New Roman" w:cs="Times New Roman"/>
          <w:b/>
          <w:sz w:val="28"/>
          <w:szCs w:val="28"/>
        </w:rPr>
        <w:t>:</w:t>
      </w:r>
      <w:r w:rsidR="0056109F" w:rsidRPr="002B3C2D">
        <w:rPr>
          <w:rFonts w:ascii="Times New Roman" w:eastAsia="Times New Roman" w:hAnsi="Times New Roman" w:cs="Times New Roman"/>
          <w:b/>
          <w:sz w:val="28"/>
          <w:szCs w:val="28"/>
        </w:rPr>
        <w:t xml:space="preserve"> </w:t>
      </w:r>
      <w:r w:rsidR="009B5060" w:rsidRPr="002B3C2D">
        <w:rPr>
          <w:rFonts w:ascii="Times New Roman" w:eastAsia="Times New Roman" w:hAnsi="Times New Roman" w:cs="Times New Roman"/>
          <w:b/>
          <w:sz w:val="28"/>
          <w:szCs w:val="28"/>
        </w:rPr>
        <w:t xml:space="preserve">Зміни відомостей, зазначених у статті </w:t>
      </w:r>
      <w:r w:rsidR="00337262" w:rsidRPr="002B3C2D">
        <w:rPr>
          <w:rFonts w:ascii="Times New Roman" w:eastAsia="Times New Roman" w:hAnsi="Times New Roman" w:cs="Times New Roman"/>
          <w:b/>
          <w:sz w:val="28"/>
          <w:szCs w:val="28"/>
        </w:rPr>
        <w:t>20</w:t>
      </w:r>
      <w:r w:rsidR="005D3A83" w:rsidRPr="002B3C2D">
        <w:rPr>
          <w:rFonts w:ascii="Times New Roman" w:eastAsia="Times New Roman" w:hAnsi="Times New Roman" w:cs="Times New Roman"/>
          <w:b/>
          <w:sz w:val="28"/>
          <w:szCs w:val="28"/>
        </w:rPr>
        <w:t xml:space="preserve"> </w:t>
      </w:r>
      <w:r w:rsidR="009B5060" w:rsidRPr="002B3C2D">
        <w:rPr>
          <w:rFonts w:ascii="Times New Roman" w:eastAsia="Times New Roman" w:hAnsi="Times New Roman" w:cs="Times New Roman"/>
          <w:b/>
          <w:sz w:val="28"/>
          <w:szCs w:val="28"/>
        </w:rPr>
        <w:t>Угоди</w:t>
      </w:r>
    </w:p>
    <w:p w14:paraId="68EA9BD6" w14:textId="77777777" w:rsidR="00067831" w:rsidRPr="002B3C2D" w:rsidRDefault="00067831" w:rsidP="00710AF3">
      <w:pPr>
        <w:spacing w:after="0" w:line="240" w:lineRule="auto"/>
        <w:jc w:val="center"/>
        <w:outlineLvl w:val="0"/>
        <w:rPr>
          <w:rFonts w:ascii="Times New Roman" w:eastAsia="Times New Roman" w:hAnsi="Times New Roman" w:cs="Times New Roman"/>
          <w:b/>
          <w:sz w:val="28"/>
          <w:szCs w:val="28"/>
        </w:rPr>
      </w:pPr>
    </w:p>
    <w:p w14:paraId="0B695077" w14:textId="77777777" w:rsidR="00CC5164" w:rsidRPr="002B3C2D" w:rsidRDefault="000A4C5A" w:rsidP="00B50BCF">
      <w:pPr>
        <w:spacing w:after="0" w:line="240" w:lineRule="auto"/>
        <w:ind w:firstLine="567"/>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2</w:t>
      </w:r>
      <w:r w:rsidR="00337262" w:rsidRPr="002B3C2D">
        <w:rPr>
          <w:rFonts w:ascii="Times New Roman" w:eastAsia="Times New Roman" w:hAnsi="Times New Roman" w:cs="Times New Roman"/>
          <w:sz w:val="28"/>
          <w:szCs w:val="28"/>
        </w:rPr>
        <w:t>1</w:t>
      </w:r>
      <w:r w:rsidR="009B5060" w:rsidRPr="002B3C2D">
        <w:rPr>
          <w:rFonts w:ascii="Times New Roman" w:eastAsia="Times New Roman" w:hAnsi="Times New Roman" w:cs="Times New Roman"/>
          <w:sz w:val="28"/>
          <w:szCs w:val="28"/>
        </w:rPr>
        <w:t xml:space="preserve">.1. </w:t>
      </w:r>
      <w:r w:rsidR="0043092E" w:rsidRPr="002B3C2D">
        <w:rPr>
          <w:rFonts w:ascii="Times New Roman" w:eastAsia="Times New Roman" w:hAnsi="Times New Roman" w:cs="Times New Roman"/>
          <w:sz w:val="28"/>
          <w:szCs w:val="28"/>
        </w:rPr>
        <w:t xml:space="preserve">Сторони зобов’язуються негайно письмово повідомити одна одну у випадках зміни відомостей, вказаних у </w:t>
      </w:r>
      <w:r w:rsidR="009B5060" w:rsidRPr="002B3C2D">
        <w:rPr>
          <w:rFonts w:ascii="Times New Roman" w:eastAsia="Times New Roman" w:hAnsi="Times New Roman" w:cs="Times New Roman"/>
          <w:sz w:val="28"/>
          <w:szCs w:val="28"/>
        </w:rPr>
        <w:t xml:space="preserve">статті </w:t>
      </w:r>
      <w:r w:rsidR="002D0FFA" w:rsidRPr="002B3C2D">
        <w:rPr>
          <w:rFonts w:ascii="Times New Roman" w:eastAsia="Times New Roman" w:hAnsi="Times New Roman" w:cs="Times New Roman"/>
          <w:sz w:val="28"/>
          <w:szCs w:val="28"/>
        </w:rPr>
        <w:t>2</w:t>
      </w:r>
      <w:r w:rsidR="00337262" w:rsidRPr="002B3C2D">
        <w:rPr>
          <w:rFonts w:ascii="Times New Roman" w:eastAsia="Times New Roman" w:hAnsi="Times New Roman" w:cs="Times New Roman"/>
          <w:sz w:val="28"/>
          <w:szCs w:val="28"/>
        </w:rPr>
        <w:t>0</w:t>
      </w:r>
      <w:r w:rsidR="009B5060" w:rsidRPr="002B3C2D">
        <w:rPr>
          <w:rFonts w:ascii="Times New Roman" w:eastAsia="Times New Roman" w:hAnsi="Times New Roman" w:cs="Times New Roman"/>
          <w:sz w:val="28"/>
          <w:szCs w:val="28"/>
        </w:rPr>
        <w:t xml:space="preserve"> цієї Угоди</w:t>
      </w:r>
      <w:r w:rsidR="00337262" w:rsidRPr="002B3C2D">
        <w:rPr>
          <w:rFonts w:ascii="Times New Roman" w:eastAsia="Times New Roman" w:hAnsi="Times New Roman" w:cs="Times New Roman"/>
          <w:sz w:val="28"/>
          <w:szCs w:val="28"/>
        </w:rPr>
        <w:t>, в тому числі, але не виключно, у випадках: реорганізації сторони (поділ, виділ, злиття, ліквідація), зміни назви, зміни керівника, зміни органу управління, правонаступництва за законом чи за рішенням.</w:t>
      </w:r>
    </w:p>
    <w:p w14:paraId="62409209" w14:textId="77777777" w:rsidR="00CC5164" w:rsidRPr="002B3C2D" w:rsidRDefault="00CC5164" w:rsidP="00710AF3">
      <w:pPr>
        <w:spacing w:after="0" w:line="240" w:lineRule="auto"/>
        <w:jc w:val="both"/>
        <w:outlineLvl w:val="0"/>
        <w:rPr>
          <w:rFonts w:ascii="Times New Roman" w:eastAsia="Times New Roman" w:hAnsi="Times New Roman" w:cs="Times New Roman"/>
          <w:b/>
          <w:sz w:val="28"/>
          <w:szCs w:val="28"/>
        </w:rPr>
      </w:pPr>
    </w:p>
    <w:p w14:paraId="622F54EF" w14:textId="77777777" w:rsidR="00EB4012" w:rsidRPr="002B3C2D" w:rsidRDefault="00EB4012" w:rsidP="00EB4012">
      <w:pPr>
        <w:spacing w:after="0" w:line="240" w:lineRule="auto"/>
        <w:jc w:val="both"/>
        <w:rPr>
          <w:rFonts w:ascii="Times New Roman" w:hAnsi="Times New Roman" w:cs="Times New Roman"/>
          <w:b/>
          <w:sz w:val="28"/>
        </w:rPr>
      </w:pPr>
      <w:r w:rsidRPr="002B3C2D">
        <w:rPr>
          <w:rFonts w:ascii="Times New Roman" w:hAnsi="Times New Roman" w:cs="Times New Roman"/>
          <w:b/>
          <w:sz w:val="28"/>
        </w:rPr>
        <w:t>НА ПОСВІДЧЕННЯ  ЦЬОГО СТОРОНИ,</w:t>
      </w:r>
    </w:p>
    <w:p w14:paraId="4CDA43B8" w14:textId="77777777" w:rsidR="00EB4012" w:rsidRPr="002B3C2D" w:rsidRDefault="00EB4012" w:rsidP="00EB4012">
      <w:pPr>
        <w:spacing w:after="0" w:line="240" w:lineRule="auto"/>
        <w:jc w:val="both"/>
        <w:rPr>
          <w:rFonts w:ascii="Times New Roman" w:hAnsi="Times New Roman" w:cs="Times New Roman"/>
          <w:b/>
          <w:sz w:val="28"/>
        </w:rPr>
      </w:pPr>
      <w:r w:rsidRPr="002B3C2D">
        <w:rPr>
          <w:rFonts w:ascii="Times New Roman" w:hAnsi="Times New Roman" w:cs="Times New Roman"/>
          <w:b/>
          <w:sz w:val="28"/>
        </w:rPr>
        <w:t>діючи через своїх належним чином уповноважених представників уклали цю угоду__________________20</w:t>
      </w:r>
      <w:r w:rsidR="00830B2F" w:rsidRPr="002B3C2D">
        <w:rPr>
          <w:rFonts w:ascii="Times New Roman" w:hAnsi="Times New Roman" w:cs="Times New Roman"/>
          <w:b/>
          <w:sz w:val="28"/>
        </w:rPr>
        <w:t>__</w:t>
      </w:r>
      <w:r w:rsidRPr="002B3C2D">
        <w:rPr>
          <w:rFonts w:ascii="Times New Roman" w:hAnsi="Times New Roman" w:cs="Times New Roman"/>
          <w:b/>
          <w:sz w:val="28"/>
        </w:rPr>
        <w:t xml:space="preserve"> року.</w:t>
      </w:r>
    </w:p>
    <w:p w14:paraId="6C64BD16" w14:textId="77777777" w:rsidR="00EB4012" w:rsidRPr="002B3C2D" w:rsidRDefault="00EB4012" w:rsidP="00EB4012">
      <w:pPr>
        <w:spacing w:after="0" w:line="240" w:lineRule="auto"/>
        <w:jc w:val="both"/>
        <w:rPr>
          <w:rFonts w:ascii="Times New Roman" w:hAnsi="Times New Roman" w:cs="Times New Roman"/>
          <w:b/>
          <w:sz w:val="28"/>
        </w:rPr>
      </w:pPr>
    </w:p>
    <w:p w14:paraId="6FB6EDA0" w14:textId="77777777" w:rsidR="007305F1" w:rsidRPr="002B3C2D" w:rsidRDefault="007305F1" w:rsidP="007305F1">
      <w:pPr>
        <w:spacing w:after="0" w:line="240" w:lineRule="auto"/>
        <w:jc w:val="both"/>
        <w:rPr>
          <w:rFonts w:ascii="Times New Roman" w:hAnsi="Times New Roman" w:cs="Times New Roman"/>
          <w:b/>
          <w:sz w:val="28"/>
        </w:rPr>
      </w:pPr>
      <w:r w:rsidRPr="002B3C2D">
        <w:rPr>
          <w:rFonts w:ascii="Times New Roman" w:hAnsi="Times New Roman" w:cs="Times New Roman"/>
          <w:b/>
          <w:sz w:val="28"/>
        </w:rPr>
        <w:lastRenderedPageBreak/>
        <w:t>МІНІСТЕРСТВО ФІНАНСІВ УКРАЇНИ</w:t>
      </w:r>
    </w:p>
    <w:p w14:paraId="57C6FE0C" w14:textId="77777777" w:rsidR="007305F1" w:rsidRPr="002B3C2D" w:rsidRDefault="007305F1" w:rsidP="007305F1">
      <w:pPr>
        <w:spacing w:after="0" w:line="240" w:lineRule="auto"/>
        <w:rPr>
          <w:rFonts w:ascii="Times New Roman" w:hAnsi="Times New Roman" w:cs="Times New Roman"/>
          <w:sz w:val="28"/>
        </w:rPr>
      </w:pPr>
      <w:r w:rsidRPr="002B3C2D">
        <w:rPr>
          <w:rFonts w:ascii="Times New Roman" w:hAnsi="Times New Roman" w:cs="Times New Roman"/>
          <w:sz w:val="28"/>
        </w:rPr>
        <w:t>Повноважний представник</w:t>
      </w:r>
    </w:p>
    <w:p w14:paraId="2BFF7508" w14:textId="77777777" w:rsidR="00DE2C32" w:rsidRPr="002B3C2D" w:rsidRDefault="007305F1" w:rsidP="007305F1">
      <w:pPr>
        <w:spacing w:after="0" w:line="240" w:lineRule="auto"/>
        <w:jc w:val="both"/>
        <w:rPr>
          <w:ins w:id="246" w:author="Тараканова Юлія Ігорівна" w:date="2023-11-30T14:54:00Z"/>
          <w:rFonts w:ascii="Times New Roman" w:hAnsi="Times New Roman" w:cs="Times New Roman"/>
          <w:b/>
          <w:sz w:val="28"/>
        </w:rPr>
      </w:pPr>
      <w:r w:rsidRPr="002B3C2D">
        <w:rPr>
          <w:rFonts w:ascii="Times New Roman" w:hAnsi="Times New Roman" w:cs="Times New Roman"/>
          <w:b/>
          <w:sz w:val="28"/>
        </w:rPr>
        <w:t xml:space="preserve">Заступник </w:t>
      </w:r>
      <w:r w:rsidR="0035434E" w:rsidRPr="002B3C2D">
        <w:rPr>
          <w:rFonts w:ascii="Times New Roman" w:hAnsi="Times New Roman" w:cs="Times New Roman"/>
          <w:b/>
          <w:sz w:val="28"/>
        </w:rPr>
        <w:t>Міністра</w:t>
      </w:r>
      <w:r w:rsidRPr="002B3C2D">
        <w:rPr>
          <w:rFonts w:ascii="Times New Roman" w:hAnsi="Times New Roman" w:cs="Times New Roman"/>
          <w:b/>
          <w:sz w:val="28"/>
        </w:rPr>
        <w:t xml:space="preserve">                                                                     Ольга ЗИКОВА</w:t>
      </w:r>
      <w:r w:rsidRPr="002B3C2D">
        <w:rPr>
          <w:rFonts w:ascii="Times New Roman" w:hAnsi="Times New Roman" w:cs="Times New Roman"/>
          <w:b/>
          <w:sz w:val="28"/>
        </w:rPr>
        <w:tab/>
      </w:r>
      <w:r w:rsidRPr="002B3C2D">
        <w:rPr>
          <w:rFonts w:ascii="Times New Roman" w:hAnsi="Times New Roman" w:cs="Times New Roman"/>
          <w:b/>
          <w:sz w:val="28"/>
        </w:rPr>
        <w:tab/>
      </w:r>
    </w:p>
    <w:p w14:paraId="080CF3FF" w14:textId="0239844F" w:rsidR="007305F1" w:rsidRPr="002B3C2D" w:rsidRDefault="007305F1" w:rsidP="007305F1">
      <w:pPr>
        <w:spacing w:after="0" w:line="240" w:lineRule="auto"/>
        <w:jc w:val="both"/>
        <w:rPr>
          <w:rFonts w:ascii="Times New Roman" w:hAnsi="Times New Roman" w:cs="Times New Roman"/>
          <w:b/>
          <w:sz w:val="28"/>
        </w:rPr>
      </w:pPr>
      <w:r w:rsidRPr="002B3C2D">
        <w:rPr>
          <w:rFonts w:ascii="Times New Roman" w:hAnsi="Times New Roman" w:cs="Times New Roman"/>
          <w:b/>
          <w:sz w:val="28"/>
        </w:rPr>
        <w:tab/>
      </w:r>
      <w:r w:rsidRPr="002B3C2D">
        <w:rPr>
          <w:rFonts w:ascii="Times New Roman" w:hAnsi="Times New Roman" w:cs="Times New Roman"/>
          <w:b/>
          <w:sz w:val="28"/>
        </w:rPr>
        <w:tab/>
      </w:r>
      <w:r w:rsidRPr="002B3C2D">
        <w:rPr>
          <w:rFonts w:ascii="Times New Roman" w:hAnsi="Times New Roman" w:cs="Times New Roman"/>
          <w:b/>
          <w:sz w:val="28"/>
        </w:rPr>
        <w:tab/>
      </w:r>
    </w:p>
    <w:p w14:paraId="73F924BF" w14:textId="77777777" w:rsidR="007305F1" w:rsidRPr="002B3C2D" w:rsidRDefault="007305F1" w:rsidP="007305F1">
      <w:pPr>
        <w:spacing w:after="0" w:line="240" w:lineRule="auto"/>
        <w:rPr>
          <w:rFonts w:ascii="Times New Roman" w:hAnsi="Times New Roman" w:cs="Times New Roman"/>
          <w:b/>
          <w:sz w:val="28"/>
        </w:rPr>
      </w:pPr>
      <w:r w:rsidRPr="002B3C2D">
        <w:rPr>
          <w:rFonts w:ascii="Times New Roman" w:hAnsi="Times New Roman" w:cs="Times New Roman"/>
          <w:b/>
          <w:sz w:val="28"/>
        </w:rPr>
        <w:t>МІНІСТЕРСТВО РОЗВИТКУ ГРОМАД, ТЕРИТОРІЙ ТА ІНФРАСТРУКТУРИ УКРАЇНИ</w:t>
      </w:r>
    </w:p>
    <w:p w14:paraId="3803AC8C" w14:textId="77777777" w:rsidR="007305F1" w:rsidRPr="002B3C2D" w:rsidRDefault="007305F1" w:rsidP="007305F1">
      <w:pPr>
        <w:spacing w:after="0" w:line="240" w:lineRule="auto"/>
        <w:rPr>
          <w:rFonts w:ascii="Times New Roman" w:hAnsi="Times New Roman" w:cs="Times New Roman"/>
          <w:sz w:val="28"/>
        </w:rPr>
      </w:pPr>
      <w:r w:rsidRPr="002B3C2D">
        <w:rPr>
          <w:rFonts w:ascii="Times New Roman" w:hAnsi="Times New Roman" w:cs="Times New Roman"/>
          <w:sz w:val="28"/>
        </w:rPr>
        <w:t>Повноважний представник</w:t>
      </w:r>
    </w:p>
    <w:p w14:paraId="7FFF45C1" w14:textId="77777777" w:rsidR="007305F1" w:rsidRPr="002B3C2D" w:rsidRDefault="007305F1" w:rsidP="007305F1">
      <w:pPr>
        <w:spacing w:after="0" w:line="240" w:lineRule="auto"/>
        <w:jc w:val="both"/>
        <w:rPr>
          <w:rFonts w:ascii="Times New Roman" w:hAnsi="Times New Roman" w:cs="Times New Roman"/>
          <w:b/>
          <w:sz w:val="28"/>
        </w:rPr>
      </w:pPr>
      <w:r w:rsidRPr="002B3C2D">
        <w:rPr>
          <w:rFonts w:ascii="Times New Roman" w:hAnsi="Times New Roman" w:cs="Times New Roman"/>
          <w:b/>
          <w:sz w:val="28"/>
        </w:rPr>
        <w:t>Заступник Міністра з питань</w:t>
      </w:r>
    </w:p>
    <w:p w14:paraId="7F240794" w14:textId="77777777" w:rsidR="00EB4012" w:rsidRPr="002B3C2D" w:rsidRDefault="007305F1" w:rsidP="00EB4012">
      <w:pPr>
        <w:spacing w:after="0" w:line="240" w:lineRule="auto"/>
        <w:jc w:val="both"/>
        <w:rPr>
          <w:rFonts w:ascii="Times New Roman" w:hAnsi="Times New Roman" w:cs="Times New Roman"/>
          <w:b/>
          <w:sz w:val="28"/>
        </w:rPr>
      </w:pPr>
      <w:r w:rsidRPr="002B3C2D">
        <w:rPr>
          <w:rFonts w:ascii="Times New Roman" w:hAnsi="Times New Roman" w:cs="Times New Roman"/>
          <w:b/>
          <w:sz w:val="28"/>
        </w:rPr>
        <w:t>європейської інтеграції                                                                 Анна ЮРЧЕНКО</w:t>
      </w:r>
    </w:p>
    <w:p w14:paraId="2443AC62" w14:textId="77777777" w:rsidR="007305F1" w:rsidRPr="002B3C2D" w:rsidRDefault="007305F1" w:rsidP="00EB4012">
      <w:pPr>
        <w:spacing w:after="0" w:line="240" w:lineRule="auto"/>
        <w:jc w:val="both"/>
        <w:rPr>
          <w:ins w:id="247" w:author="Тараканова Юлія Ігорівна" w:date="2023-11-30T14:54:00Z"/>
          <w:rFonts w:ascii="Times New Roman" w:hAnsi="Times New Roman" w:cs="Times New Roman"/>
          <w:sz w:val="28"/>
        </w:rPr>
      </w:pPr>
    </w:p>
    <w:p w14:paraId="73957A5A" w14:textId="77777777" w:rsidR="00DE2C32" w:rsidRPr="002B3C2D" w:rsidRDefault="00DE2C32" w:rsidP="00EB4012">
      <w:pPr>
        <w:spacing w:after="0" w:line="240" w:lineRule="auto"/>
        <w:jc w:val="both"/>
        <w:rPr>
          <w:ins w:id="248" w:author="Тараканова Юлія Ігорівна" w:date="2023-11-30T14:54:00Z"/>
          <w:rFonts w:ascii="Times New Roman" w:hAnsi="Times New Roman" w:cs="Times New Roman"/>
          <w:sz w:val="28"/>
        </w:rPr>
      </w:pPr>
    </w:p>
    <w:p w14:paraId="4883BC9E" w14:textId="77777777" w:rsidR="00DE2C32" w:rsidRPr="002B3C2D" w:rsidRDefault="00DE2C32" w:rsidP="00EB4012">
      <w:pPr>
        <w:spacing w:after="0" w:line="240" w:lineRule="auto"/>
        <w:jc w:val="both"/>
        <w:rPr>
          <w:rFonts w:ascii="Times New Roman" w:hAnsi="Times New Roman" w:cs="Times New Roman"/>
          <w:sz w:val="28"/>
        </w:rPr>
      </w:pPr>
    </w:p>
    <w:p w14:paraId="5338E991" w14:textId="77777777" w:rsidR="00BB0A9A" w:rsidRPr="002B3C2D" w:rsidRDefault="00BB0A9A" w:rsidP="00BB0A9A">
      <w:pPr>
        <w:spacing w:after="0" w:line="240" w:lineRule="auto"/>
        <w:jc w:val="both"/>
        <w:outlineLvl w:val="0"/>
        <w:rPr>
          <w:rFonts w:ascii="Times New Roman" w:hAnsi="Times New Roman"/>
          <w:b/>
          <w:sz w:val="28"/>
          <w:szCs w:val="28"/>
        </w:rPr>
      </w:pPr>
      <w:r w:rsidRPr="002B3C2D">
        <w:rPr>
          <w:rFonts w:ascii="Times New Roman" w:hAnsi="Times New Roman"/>
          <w:b/>
          <w:sz w:val="28"/>
          <w:szCs w:val="28"/>
        </w:rPr>
        <w:t xml:space="preserve">МАКАРІВСЬКА СЕЛИЩНА РАДА </w:t>
      </w:r>
    </w:p>
    <w:p w14:paraId="496541D5" w14:textId="58CE49A5" w:rsidR="00BB0A9A" w:rsidRPr="002B3C2D" w:rsidRDefault="00BB0A9A" w:rsidP="00BB0A9A">
      <w:pPr>
        <w:spacing w:after="0" w:line="240" w:lineRule="auto"/>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 xml:space="preserve">Повноважний представник:    </w:t>
      </w:r>
    </w:p>
    <w:p w14:paraId="4C9B6045" w14:textId="77777777" w:rsidR="00BB0A9A" w:rsidRPr="002B3C2D" w:rsidRDefault="00BB0A9A" w:rsidP="00BB0A9A">
      <w:pPr>
        <w:spacing w:after="0" w:line="240" w:lineRule="auto"/>
        <w:jc w:val="both"/>
        <w:rPr>
          <w:rFonts w:ascii="Times New Roman" w:hAnsi="Times New Roman" w:cs="Times New Roman"/>
          <w:b/>
          <w:sz w:val="28"/>
        </w:rPr>
      </w:pPr>
      <w:r w:rsidRPr="002B3C2D">
        <w:rPr>
          <w:rFonts w:ascii="Times New Roman" w:hAnsi="Times New Roman" w:cs="Times New Roman"/>
          <w:b/>
          <w:sz w:val="28"/>
        </w:rPr>
        <w:t>Селищний голова                                                                            Вадим ТОКАР</w:t>
      </w:r>
    </w:p>
    <w:p w14:paraId="7FC91360" w14:textId="77777777" w:rsidR="00367FD1" w:rsidRPr="002B3C2D" w:rsidRDefault="00367FD1" w:rsidP="00BB0A9A">
      <w:pPr>
        <w:spacing w:after="0" w:line="240" w:lineRule="auto"/>
        <w:jc w:val="both"/>
        <w:rPr>
          <w:rFonts w:ascii="Times New Roman" w:hAnsi="Times New Roman" w:cs="Times New Roman"/>
          <w:b/>
          <w:sz w:val="28"/>
        </w:rPr>
      </w:pPr>
    </w:p>
    <w:p w14:paraId="5FF941AF" w14:textId="77777777" w:rsidR="00367FD1" w:rsidRPr="002B3C2D" w:rsidRDefault="00367FD1" w:rsidP="00BB0A9A">
      <w:pPr>
        <w:spacing w:after="0" w:line="240" w:lineRule="auto"/>
        <w:jc w:val="both"/>
        <w:rPr>
          <w:rFonts w:ascii="Times New Roman" w:hAnsi="Times New Roman" w:cs="Times New Roman"/>
          <w:b/>
          <w:sz w:val="28"/>
        </w:rPr>
      </w:pPr>
    </w:p>
    <w:p w14:paraId="7859C17E" w14:textId="77777777" w:rsidR="00367FD1" w:rsidRPr="002B3C2D" w:rsidRDefault="00367FD1" w:rsidP="00BB0A9A">
      <w:pPr>
        <w:spacing w:after="0" w:line="240" w:lineRule="auto"/>
        <w:jc w:val="both"/>
        <w:rPr>
          <w:rFonts w:ascii="Times New Roman" w:hAnsi="Times New Roman" w:cs="Times New Roman"/>
          <w:b/>
          <w:sz w:val="28"/>
        </w:rPr>
      </w:pPr>
      <w:r w:rsidRPr="002B3C2D">
        <w:rPr>
          <w:rFonts w:ascii="Times New Roman" w:hAnsi="Times New Roman" w:cs="Times New Roman"/>
          <w:b/>
          <w:sz w:val="28"/>
        </w:rPr>
        <w:t>ВІДДІЛ ОСВІТИ, МОЛОДІ, ФІЗИЧНОЇ</w:t>
      </w:r>
    </w:p>
    <w:p w14:paraId="266106B2" w14:textId="77777777" w:rsidR="00367FD1" w:rsidRPr="002B3C2D" w:rsidRDefault="00367FD1" w:rsidP="00BB0A9A">
      <w:pPr>
        <w:spacing w:after="0" w:line="240" w:lineRule="auto"/>
        <w:jc w:val="both"/>
        <w:rPr>
          <w:rFonts w:ascii="Times New Roman" w:hAnsi="Times New Roman" w:cs="Times New Roman"/>
          <w:b/>
          <w:sz w:val="28"/>
        </w:rPr>
      </w:pPr>
      <w:r w:rsidRPr="002B3C2D">
        <w:rPr>
          <w:rFonts w:ascii="Times New Roman" w:hAnsi="Times New Roman" w:cs="Times New Roman"/>
          <w:b/>
          <w:sz w:val="28"/>
        </w:rPr>
        <w:t>КУЛЬТУРИ</w:t>
      </w:r>
      <w:r w:rsidR="00AB018D" w:rsidRPr="002B3C2D">
        <w:rPr>
          <w:rFonts w:ascii="Times New Roman" w:hAnsi="Times New Roman" w:cs="Times New Roman"/>
          <w:b/>
          <w:sz w:val="28"/>
        </w:rPr>
        <w:t xml:space="preserve"> І СПОРТУ МАКАРІВСЬКОЇ</w:t>
      </w:r>
    </w:p>
    <w:p w14:paraId="734AA152" w14:textId="77777777" w:rsidR="00AB018D" w:rsidRPr="002B3C2D" w:rsidRDefault="00AB018D" w:rsidP="00BB0A9A">
      <w:pPr>
        <w:spacing w:after="0" w:line="240" w:lineRule="auto"/>
        <w:jc w:val="both"/>
        <w:rPr>
          <w:rFonts w:ascii="Times New Roman" w:hAnsi="Times New Roman" w:cs="Times New Roman"/>
          <w:b/>
          <w:sz w:val="28"/>
        </w:rPr>
      </w:pPr>
      <w:r w:rsidRPr="002B3C2D">
        <w:rPr>
          <w:rFonts w:ascii="Times New Roman" w:hAnsi="Times New Roman" w:cs="Times New Roman"/>
          <w:b/>
          <w:sz w:val="28"/>
        </w:rPr>
        <w:t>СЕЛИЩНОЇ РАДИ</w:t>
      </w:r>
    </w:p>
    <w:p w14:paraId="111BABA5" w14:textId="29D46052" w:rsidR="00EB4012" w:rsidRPr="002B3C2D" w:rsidRDefault="00EB4012" w:rsidP="00EB4012">
      <w:pPr>
        <w:spacing w:after="0" w:line="240" w:lineRule="auto"/>
        <w:jc w:val="both"/>
        <w:outlineLvl w:val="0"/>
        <w:rPr>
          <w:rFonts w:ascii="Times New Roman" w:eastAsia="Times New Roman" w:hAnsi="Times New Roman" w:cs="Times New Roman"/>
          <w:sz w:val="28"/>
          <w:szCs w:val="28"/>
        </w:rPr>
      </w:pPr>
      <w:r w:rsidRPr="002B3C2D">
        <w:rPr>
          <w:rFonts w:ascii="Times New Roman" w:eastAsia="Times New Roman" w:hAnsi="Times New Roman" w:cs="Times New Roman"/>
          <w:sz w:val="28"/>
          <w:szCs w:val="28"/>
        </w:rPr>
        <w:t>Повноважний представник:</w:t>
      </w:r>
      <w:r w:rsidR="00830B2F" w:rsidRPr="002B3C2D">
        <w:rPr>
          <w:rFonts w:ascii="Times New Roman" w:eastAsia="Times New Roman" w:hAnsi="Times New Roman" w:cs="Times New Roman"/>
          <w:sz w:val="28"/>
          <w:szCs w:val="28"/>
        </w:rPr>
        <w:t xml:space="preserve">                    </w:t>
      </w:r>
    </w:p>
    <w:p w14:paraId="6D949F4C" w14:textId="77777777" w:rsidR="00AB018D" w:rsidRPr="002B3C2D" w:rsidRDefault="00AB018D" w:rsidP="00EB4012">
      <w:pPr>
        <w:spacing w:after="0" w:line="240" w:lineRule="auto"/>
        <w:jc w:val="both"/>
        <w:outlineLvl w:val="0"/>
        <w:rPr>
          <w:rFonts w:ascii="Times New Roman" w:eastAsia="Times New Roman" w:hAnsi="Times New Roman" w:cs="Times New Roman"/>
          <w:b/>
          <w:bCs/>
          <w:sz w:val="28"/>
          <w:szCs w:val="28"/>
        </w:rPr>
      </w:pPr>
      <w:r w:rsidRPr="002B3C2D">
        <w:rPr>
          <w:rFonts w:ascii="Times New Roman" w:eastAsia="Times New Roman" w:hAnsi="Times New Roman" w:cs="Times New Roman"/>
          <w:b/>
          <w:bCs/>
          <w:sz w:val="28"/>
          <w:szCs w:val="28"/>
        </w:rPr>
        <w:t xml:space="preserve">Начальник відділу </w:t>
      </w:r>
      <w:r w:rsidR="00BB6FB9" w:rsidRPr="002B3C2D">
        <w:rPr>
          <w:rFonts w:ascii="Times New Roman" w:eastAsia="Times New Roman" w:hAnsi="Times New Roman" w:cs="Times New Roman"/>
          <w:b/>
          <w:bCs/>
          <w:sz w:val="28"/>
          <w:szCs w:val="28"/>
        </w:rPr>
        <w:t xml:space="preserve">                                                                        Ірина ВОЛОЩЕНКО</w:t>
      </w:r>
    </w:p>
    <w:p w14:paraId="79B015F3" w14:textId="77777777" w:rsidR="00EB4012" w:rsidRPr="002B3C2D" w:rsidRDefault="00EB4012" w:rsidP="00EB4012">
      <w:pPr>
        <w:spacing w:after="0"/>
        <w:jc w:val="both"/>
        <w:rPr>
          <w:rFonts w:ascii="Times New Roman" w:hAnsi="Times New Roman" w:cs="Times New Roman"/>
          <w:sz w:val="28"/>
        </w:rPr>
      </w:pPr>
    </w:p>
    <w:p w14:paraId="7347087B" w14:textId="77777777" w:rsidR="00EB4012" w:rsidRPr="002B3C2D" w:rsidRDefault="00EB4012" w:rsidP="00710AF3">
      <w:pPr>
        <w:spacing w:after="0" w:line="240" w:lineRule="auto"/>
        <w:jc w:val="both"/>
        <w:outlineLvl w:val="0"/>
        <w:rPr>
          <w:rFonts w:ascii="Times New Roman" w:eastAsia="Times New Roman" w:hAnsi="Times New Roman" w:cs="Times New Roman"/>
          <w:sz w:val="28"/>
          <w:szCs w:val="28"/>
        </w:rPr>
      </w:pPr>
    </w:p>
    <w:sectPr w:rsidR="00EB4012" w:rsidRPr="002B3C2D" w:rsidSect="009C2183">
      <w:headerReference w:type="even" r:id="rId11"/>
      <w:headerReference w:type="default" r:id="rId12"/>
      <w:footerReference w:type="even" r:id="rId13"/>
      <w:footerReference w:type="default" r:id="rId14"/>
      <w:pgSz w:w="11906" w:h="16838"/>
      <w:pgMar w:top="993"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9D6C3" w14:textId="77777777" w:rsidR="0089191E" w:rsidRDefault="0089191E">
      <w:pPr>
        <w:spacing w:after="0" w:line="240" w:lineRule="auto"/>
      </w:pPr>
      <w:r>
        <w:separator/>
      </w:r>
    </w:p>
  </w:endnote>
  <w:endnote w:type="continuationSeparator" w:id="0">
    <w:p w14:paraId="03BC1DCF" w14:textId="77777777" w:rsidR="0089191E" w:rsidRDefault="0089191E">
      <w:pPr>
        <w:spacing w:after="0" w:line="240" w:lineRule="auto"/>
      </w:pPr>
      <w:r>
        <w:continuationSeparator/>
      </w:r>
    </w:p>
  </w:endnote>
  <w:endnote w:type="continuationNotice" w:id="1">
    <w:p w14:paraId="6CC480E0" w14:textId="77777777" w:rsidR="0089191E" w:rsidRDefault="008919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72B5B" w14:textId="77777777" w:rsidR="002B3C2D" w:rsidRDefault="002B3C2D" w:rsidP="00D1196C">
    <w:pPr>
      <w:pStyle w:val="a3"/>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34D711A2" w14:textId="77777777" w:rsidR="002B3C2D" w:rsidRDefault="002B3C2D">
    <w:pPr>
      <w:pStyle w:val="a3"/>
      <w:ind w:right="360" w:firstLine="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D9770" w14:textId="77777777" w:rsidR="002B3C2D" w:rsidRDefault="002B3C2D">
    <w:pPr>
      <w:pStyle w:val="a3"/>
      <w:framePr w:wrap="around" w:vAnchor="text" w:hAnchor="margin" w:xAlign="right" w:y="1"/>
      <w:ind w:firstLine="0"/>
      <w:rPr>
        <w:rStyle w:val="a5"/>
      </w:rPr>
    </w:pPr>
  </w:p>
  <w:p w14:paraId="6EE78B50" w14:textId="77777777" w:rsidR="002B3C2D" w:rsidRDefault="002B3C2D">
    <w:pPr>
      <w:pStyle w:val="a3"/>
      <w:ind w:firstLine="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52AF" w14:textId="77777777" w:rsidR="0089191E" w:rsidRDefault="0089191E">
      <w:pPr>
        <w:spacing w:after="0" w:line="240" w:lineRule="auto"/>
      </w:pPr>
      <w:r>
        <w:separator/>
      </w:r>
    </w:p>
  </w:footnote>
  <w:footnote w:type="continuationSeparator" w:id="0">
    <w:p w14:paraId="638A99B0" w14:textId="77777777" w:rsidR="0089191E" w:rsidRDefault="0089191E">
      <w:pPr>
        <w:spacing w:after="0" w:line="240" w:lineRule="auto"/>
      </w:pPr>
      <w:r>
        <w:continuationSeparator/>
      </w:r>
    </w:p>
  </w:footnote>
  <w:footnote w:type="continuationNotice" w:id="1">
    <w:p w14:paraId="6D28D425" w14:textId="77777777" w:rsidR="0089191E" w:rsidRDefault="0089191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D449B" w14:textId="77777777" w:rsidR="002B3C2D" w:rsidRDefault="002B3C2D" w:rsidP="00D1196C">
    <w:pPr>
      <w:pStyle w:val="a6"/>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14:paraId="08DDB3C5" w14:textId="77777777" w:rsidR="002B3C2D" w:rsidRDefault="002B3C2D">
    <w:pPr>
      <w:pStyle w:val="a6"/>
      <w:ind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99926"/>
      <w:docPartObj>
        <w:docPartGallery w:val="Page Numbers (Top of Page)"/>
        <w:docPartUnique/>
      </w:docPartObj>
    </w:sdtPr>
    <w:sdtContent>
      <w:p w14:paraId="70443E72" w14:textId="6406C814" w:rsidR="002B3C2D" w:rsidRDefault="002B3C2D" w:rsidP="002374D2">
        <w:pPr>
          <w:pStyle w:val="a6"/>
          <w:jc w:val="center"/>
        </w:pPr>
        <w:r w:rsidRPr="001F17B7">
          <w:fldChar w:fldCharType="begin"/>
        </w:r>
        <w:r>
          <w:instrText>PAGE   \* MERGEFORMAT</w:instrText>
        </w:r>
        <w:r w:rsidRPr="001F17B7">
          <w:fldChar w:fldCharType="separate"/>
        </w:r>
        <w:r w:rsidR="001E431D" w:rsidRPr="001E431D">
          <w:rPr>
            <w:noProof/>
            <w:lang w:val="ru-RU"/>
          </w:rPr>
          <w:t>4</w:t>
        </w:r>
        <w:r w:rsidRPr="001F17B7">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15F74"/>
    <w:multiLevelType w:val="multilevel"/>
    <w:tmpl w:val="76680008"/>
    <w:lvl w:ilvl="0">
      <w:start w:val="1"/>
      <w:numFmt w:val="decimal"/>
      <w:lvlText w:val="%1."/>
      <w:lvlJc w:val="left"/>
      <w:pPr>
        <w:tabs>
          <w:tab w:val="num" w:pos="1050"/>
        </w:tabs>
        <w:ind w:left="1050" w:hanging="1050"/>
      </w:pPr>
      <w:rPr>
        <w:rFonts w:hint="default"/>
      </w:rPr>
    </w:lvl>
    <w:lvl w:ilvl="1">
      <w:start w:val="1"/>
      <w:numFmt w:val="decimal"/>
      <w:lvlText w:val="%1.%2."/>
      <w:lvlJc w:val="left"/>
      <w:pPr>
        <w:tabs>
          <w:tab w:val="num" w:pos="1617"/>
        </w:tabs>
        <w:ind w:left="1617" w:hanging="1050"/>
      </w:pPr>
      <w:rPr>
        <w:rFonts w:hint="default"/>
      </w:rPr>
    </w:lvl>
    <w:lvl w:ilvl="2">
      <w:start w:val="1"/>
      <w:numFmt w:val="decimal"/>
      <w:lvlText w:val="%1.%2.%3."/>
      <w:lvlJc w:val="left"/>
      <w:pPr>
        <w:tabs>
          <w:tab w:val="num" w:pos="2184"/>
        </w:tabs>
        <w:ind w:left="2184" w:hanging="1050"/>
      </w:pPr>
      <w:rPr>
        <w:rFonts w:hint="default"/>
      </w:rPr>
    </w:lvl>
    <w:lvl w:ilvl="3">
      <w:start w:val="1"/>
      <w:numFmt w:val="decimal"/>
      <w:lvlText w:val="%1.%2.%3.%4."/>
      <w:lvlJc w:val="left"/>
      <w:pPr>
        <w:tabs>
          <w:tab w:val="num" w:pos="2751"/>
        </w:tabs>
        <w:ind w:left="2751" w:hanging="105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 w15:restartNumberingAfterBreak="0">
    <w:nsid w:val="1E817BF8"/>
    <w:multiLevelType w:val="multilevel"/>
    <w:tmpl w:val="706A3456"/>
    <w:lvl w:ilvl="0">
      <w:start w:val="6"/>
      <w:numFmt w:val="decimal"/>
      <w:lvlText w:val="%1."/>
      <w:lvlJc w:val="left"/>
      <w:pPr>
        <w:tabs>
          <w:tab w:val="num" w:pos="1350"/>
        </w:tabs>
        <w:ind w:left="1350" w:hanging="1350"/>
      </w:pPr>
      <w:rPr>
        <w:rFonts w:hint="default"/>
      </w:rPr>
    </w:lvl>
    <w:lvl w:ilvl="1">
      <w:start w:val="4"/>
      <w:numFmt w:val="decimal"/>
      <w:lvlText w:val="%1.%2."/>
      <w:lvlJc w:val="left"/>
      <w:pPr>
        <w:tabs>
          <w:tab w:val="num" w:pos="1633"/>
        </w:tabs>
        <w:ind w:left="1633" w:hanging="1350"/>
      </w:pPr>
      <w:rPr>
        <w:rFonts w:hint="default"/>
      </w:rPr>
    </w:lvl>
    <w:lvl w:ilvl="2">
      <w:start w:val="3"/>
      <w:numFmt w:val="decimal"/>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15:restartNumberingAfterBreak="0">
    <w:nsid w:val="2C0D362D"/>
    <w:multiLevelType w:val="multilevel"/>
    <w:tmpl w:val="28407676"/>
    <w:lvl w:ilvl="0">
      <w:start w:val="7"/>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3" w15:restartNumberingAfterBreak="0">
    <w:nsid w:val="37D367A5"/>
    <w:multiLevelType w:val="singleLevel"/>
    <w:tmpl w:val="C07A9ECA"/>
    <w:lvl w:ilvl="0">
      <w:start w:val="2"/>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abstractNum>
  <w:abstractNum w:abstractNumId="4" w15:restartNumberingAfterBreak="0">
    <w:nsid w:val="39B05FCC"/>
    <w:multiLevelType w:val="hybridMultilevel"/>
    <w:tmpl w:val="0B50418C"/>
    <w:lvl w:ilvl="0" w:tplc="ECF04F1A">
      <w:start w:val="6"/>
      <w:numFmt w:val="bullet"/>
      <w:lvlText w:val="-"/>
      <w:lvlJc w:val="left"/>
      <w:pPr>
        <w:ind w:left="927" w:hanging="360"/>
      </w:pPr>
      <w:rPr>
        <w:rFonts w:ascii="Times New Roman CYR" w:eastAsia="Times New Roman" w:hAnsi="Times New Roman CYR" w:cs="Times New Roman CYR"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3E3527C0"/>
    <w:multiLevelType w:val="hybridMultilevel"/>
    <w:tmpl w:val="508A33EC"/>
    <w:lvl w:ilvl="0" w:tplc="474A3882">
      <w:start w:val="1"/>
      <w:numFmt w:val="decimal"/>
      <w:lvlText w:val="%1."/>
      <w:lvlJc w:val="left"/>
      <w:pPr>
        <w:tabs>
          <w:tab w:val="num" w:pos="1287"/>
        </w:tabs>
        <w:ind w:left="1287" w:hanging="360"/>
      </w:pPr>
    </w:lvl>
    <w:lvl w:ilvl="1" w:tplc="66C05BC2">
      <w:numFmt w:val="none"/>
      <w:lvlText w:val=""/>
      <w:lvlJc w:val="left"/>
      <w:pPr>
        <w:tabs>
          <w:tab w:val="num" w:pos="360"/>
        </w:tabs>
      </w:pPr>
    </w:lvl>
    <w:lvl w:ilvl="2" w:tplc="BCB4F862">
      <w:numFmt w:val="none"/>
      <w:lvlText w:val=""/>
      <w:lvlJc w:val="left"/>
      <w:pPr>
        <w:tabs>
          <w:tab w:val="num" w:pos="360"/>
        </w:tabs>
      </w:pPr>
    </w:lvl>
    <w:lvl w:ilvl="3" w:tplc="5F20D422">
      <w:numFmt w:val="none"/>
      <w:lvlText w:val=""/>
      <w:lvlJc w:val="left"/>
      <w:pPr>
        <w:tabs>
          <w:tab w:val="num" w:pos="360"/>
        </w:tabs>
      </w:pPr>
    </w:lvl>
    <w:lvl w:ilvl="4" w:tplc="ABD6E07C">
      <w:numFmt w:val="none"/>
      <w:lvlText w:val=""/>
      <w:lvlJc w:val="left"/>
      <w:pPr>
        <w:tabs>
          <w:tab w:val="num" w:pos="360"/>
        </w:tabs>
      </w:pPr>
    </w:lvl>
    <w:lvl w:ilvl="5" w:tplc="95B4ADFC">
      <w:numFmt w:val="none"/>
      <w:lvlText w:val=""/>
      <w:lvlJc w:val="left"/>
      <w:pPr>
        <w:tabs>
          <w:tab w:val="num" w:pos="360"/>
        </w:tabs>
      </w:pPr>
    </w:lvl>
    <w:lvl w:ilvl="6" w:tplc="220443C0">
      <w:numFmt w:val="none"/>
      <w:lvlText w:val=""/>
      <w:lvlJc w:val="left"/>
      <w:pPr>
        <w:tabs>
          <w:tab w:val="num" w:pos="360"/>
        </w:tabs>
      </w:pPr>
    </w:lvl>
    <w:lvl w:ilvl="7" w:tplc="8D50CEC4">
      <w:numFmt w:val="none"/>
      <w:lvlText w:val=""/>
      <w:lvlJc w:val="left"/>
      <w:pPr>
        <w:tabs>
          <w:tab w:val="num" w:pos="360"/>
        </w:tabs>
      </w:pPr>
    </w:lvl>
    <w:lvl w:ilvl="8" w:tplc="E9A26D72">
      <w:numFmt w:val="none"/>
      <w:lvlText w:val=""/>
      <w:lvlJc w:val="left"/>
      <w:pPr>
        <w:tabs>
          <w:tab w:val="num" w:pos="360"/>
        </w:tabs>
      </w:pPr>
    </w:lvl>
  </w:abstractNum>
  <w:abstractNum w:abstractNumId="6" w15:restartNumberingAfterBreak="0">
    <w:nsid w:val="45A878F2"/>
    <w:multiLevelType w:val="multilevel"/>
    <w:tmpl w:val="5172ECB4"/>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4E0B3326"/>
    <w:multiLevelType w:val="hybridMultilevel"/>
    <w:tmpl w:val="B0F662A4"/>
    <w:lvl w:ilvl="0" w:tplc="75C806C2">
      <w:start w:val="1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4F2C0E16"/>
    <w:multiLevelType w:val="hybridMultilevel"/>
    <w:tmpl w:val="8144B13C"/>
    <w:lvl w:ilvl="0" w:tplc="DA2C66F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15:restartNumberingAfterBreak="0">
    <w:nsid w:val="5D9F78C0"/>
    <w:multiLevelType w:val="hybridMultilevel"/>
    <w:tmpl w:val="90DE0940"/>
    <w:lvl w:ilvl="0" w:tplc="1DA80552">
      <w:start w:val="277"/>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60875938"/>
    <w:multiLevelType w:val="singleLevel"/>
    <w:tmpl w:val="04F47EFE"/>
    <w:lvl w:ilvl="0">
      <w:start w:val="1"/>
      <w:numFmt w:val="decimal"/>
      <w:lvlText w:val="8.%1."/>
      <w:legacy w:legacy="1" w:legacySpace="0" w:legacyIndent="414"/>
      <w:lvlJc w:val="left"/>
      <w:rPr>
        <w:rFonts w:ascii="Times New Roman" w:hAnsi="Times New Roman" w:cs="Times New Roman" w:hint="default"/>
      </w:rPr>
    </w:lvl>
  </w:abstractNum>
  <w:abstractNum w:abstractNumId="11" w15:restartNumberingAfterBreak="0">
    <w:nsid w:val="67E347F3"/>
    <w:multiLevelType w:val="multilevel"/>
    <w:tmpl w:val="02B4ED9E"/>
    <w:lvl w:ilvl="0">
      <w:start w:val="11"/>
      <w:numFmt w:val="decimal"/>
      <w:lvlText w:val="%1."/>
      <w:lvlJc w:val="left"/>
      <w:pPr>
        <w:tabs>
          <w:tab w:val="num" w:pos="1425"/>
        </w:tabs>
        <w:ind w:left="1425" w:hanging="1425"/>
      </w:pPr>
      <w:rPr>
        <w:rFonts w:ascii="Times New Roman" w:hAnsi="Times New Roman" w:hint="default"/>
        <w:sz w:val="28"/>
      </w:rPr>
    </w:lvl>
    <w:lvl w:ilvl="1">
      <w:start w:val="1"/>
      <w:numFmt w:val="decimal"/>
      <w:lvlText w:val="%1.%2."/>
      <w:lvlJc w:val="left"/>
      <w:pPr>
        <w:tabs>
          <w:tab w:val="num" w:pos="1992"/>
        </w:tabs>
        <w:ind w:left="1992" w:hanging="1425"/>
      </w:pPr>
      <w:rPr>
        <w:rFonts w:ascii="Times New Roman" w:hAnsi="Times New Roman" w:hint="default"/>
        <w:sz w:val="28"/>
      </w:rPr>
    </w:lvl>
    <w:lvl w:ilvl="2">
      <w:start w:val="1"/>
      <w:numFmt w:val="decimal"/>
      <w:lvlText w:val="%1.%2.%3."/>
      <w:lvlJc w:val="left"/>
      <w:pPr>
        <w:tabs>
          <w:tab w:val="num" w:pos="2559"/>
        </w:tabs>
        <w:ind w:left="2559" w:hanging="1425"/>
      </w:pPr>
      <w:rPr>
        <w:rFonts w:ascii="Times New Roman" w:hAnsi="Times New Roman" w:hint="default"/>
        <w:sz w:val="28"/>
      </w:rPr>
    </w:lvl>
    <w:lvl w:ilvl="3">
      <w:start w:val="1"/>
      <w:numFmt w:val="decimal"/>
      <w:lvlText w:val="%1.%2.%3.%4."/>
      <w:lvlJc w:val="left"/>
      <w:pPr>
        <w:tabs>
          <w:tab w:val="num" w:pos="3126"/>
        </w:tabs>
        <w:ind w:left="3126" w:hanging="1425"/>
      </w:pPr>
      <w:rPr>
        <w:rFonts w:ascii="Times New Roman" w:hAnsi="Times New Roman" w:hint="default"/>
        <w:sz w:val="28"/>
      </w:rPr>
    </w:lvl>
    <w:lvl w:ilvl="4">
      <w:start w:val="1"/>
      <w:numFmt w:val="decimal"/>
      <w:lvlText w:val="%1.%2.%3.%4.%5."/>
      <w:lvlJc w:val="left"/>
      <w:pPr>
        <w:tabs>
          <w:tab w:val="num" w:pos="3693"/>
        </w:tabs>
        <w:ind w:left="3693" w:hanging="1425"/>
      </w:pPr>
      <w:rPr>
        <w:rFonts w:ascii="Times New Roman" w:hAnsi="Times New Roman" w:hint="default"/>
        <w:sz w:val="28"/>
      </w:rPr>
    </w:lvl>
    <w:lvl w:ilvl="5">
      <w:start w:val="1"/>
      <w:numFmt w:val="decimal"/>
      <w:lvlText w:val="%1.%2.%3.%4.%5.%6."/>
      <w:lvlJc w:val="left"/>
      <w:pPr>
        <w:tabs>
          <w:tab w:val="num" w:pos="4275"/>
        </w:tabs>
        <w:ind w:left="4275" w:hanging="1440"/>
      </w:pPr>
      <w:rPr>
        <w:rFonts w:ascii="Times New Roman" w:hAnsi="Times New Roman" w:hint="default"/>
        <w:sz w:val="28"/>
      </w:rPr>
    </w:lvl>
    <w:lvl w:ilvl="6">
      <w:start w:val="1"/>
      <w:numFmt w:val="decimal"/>
      <w:lvlText w:val="%1.%2.%3.%4.%5.%6.%7."/>
      <w:lvlJc w:val="left"/>
      <w:pPr>
        <w:tabs>
          <w:tab w:val="num" w:pos="5202"/>
        </w:tabs>
        <w:ind w:left="5202" w:hanging="1800"/>
      </w:pPr>
      <w:rPr>
        <w:rFonts w:ascii="Times New Roman" w:hAnsi="Times New Roman" w:hint="default"/>
        <w:sz w:val="28"/>
      </w:rPr>
    </w:lvl>
    <w:lvl w:ilvl="7">
      <w:start w:val="1"/>
      <w:numFmt w:val="decimal"/>
      <w:lvlText w:val="%1.%2.%3.%4.%5.%6.%7.%8."/>
      <w:lvlJc w:val="left"/>
      <w:pPr>
        <w:tabs>
          <w:tab w:val="num" w:pos="5769"/>
        </w:tabs>
        <w:ind w:left="5769" w:hanging="1800"/>
      </w:pPr>
      <w:rPr>
        <w:rFonts w:ascii="Times New Roman" w:hAnsi="Times New Roman" w:hint="default"/>
        <w:sz w:val="28"/>
      </w:rPr>
    </w:lvl>
    <w:lvl w:ilvl="8">
      <w:start w:val="1"/>
      <w:numFmt w:val="decimal"/>
      <w:lvlText w:val="%1.%2.%3.%4.%5.%6.%7.%8.%9."/>
      <w:lvlJc w:val="left"/>
      <w:pPr>
        <w:tabs>
          <w:tab w:val="num" w:pos="6696"/>
        </w:tabs>
        <w:ind w:left="6696" w:hanging="2160"/>
      </w:pPr>
      <w:rPr>
        <w:rFonts w:ascii="Times New Roman" w:hAnsi="Times New Roman" w:hint="default"/>
        <w:sz w:val="28"/>
      </w:rPr>
    </w:lvl>
  </w:abstractNum>
  <w:abstractNum w:abstractNumId="12" w15:restartNumberingAfterBreak="0">
    <w:nsid w:val="6B7C54FF"/>
    <w:multiLevelType w:val="hybridMultilevel"/>
    <w:tmpl w:val="4036DB04"/>
    <w:lvl w:ilvl="0" w:tplc="B43C0FC8">
      <w:start w:val="1"/>
      <w:numFmt w:val="decimal"/>
      <w:lvlText w:val="%1."/>
      <w:lvlJc w:val="left"/>
      <w:pPr>
        <w:tabs>
          <w:tab w:val="num" w:pos="720"/>
        </w:tabs>
        <w:ind w:left="720" w:hanging="360"/>
      </w:pPr>
    </w:lvl>
    <w:lvl w:ilvl="1" w:tplc="E8C43306">
      <w:numFmt w:val="none"/>
      <w:lvlText w:val=""/>
      <w:lvlJc w:val="left"/>
      <w:pPr>
        <w:tabs>
          <w:tab w:val="num" w:pos="360"/>
        </w:tabs>
      </w:pPr>
    </w:lvl>
    <w:lvl w:ilvl="2" w:tplc="B58C31C2">
      <w:numFmt w:val="none"/>
      <w:lvlText w:val=""/>
      <w:lvlJc w:val="left"/>
      <w:pPr>
        <w:tabs>
          <w:tab w:val="num" w:pos="360"/>
        </w:tabs>
      </w:pPr>
    </w:lvl>
    <w:lvl w:ilvl="3" w:tplc="3FD2BC54">
      <w:numFmt w:val="none"/>
      <w:lvlText w:val=""/>
      <w:lvlJc w:val="left"/>
      <w:pPr>
        <w:tabs>
          <w:tab w:val="num" w:pos="360"/>
        </w:tabs>
      </w:pPr>
    </w:lvl>
    <w:lvl w:ilvl="4" w:tplc="9A482BDA">
      <w:numFmt w:val="none"/>
      <w:lvlText w:val=""/>
      <w:lvlJc w:val="left"/>
      <w:pPr>
        <w:tabs>
          <w:tab w:val="num" w:pos="360"/>
        </w:tabs>
      </w:pPr>
    </w:lvl>
    <w:lvl w:ilvl="5" w:tplc="91667DE8">
      <w:numFmt w:val="none"/>
      <w:lvlText w:val=""/>
      <w:lvlJc w:val="left"/>
      <w:pPr>
        <w:tabs>
          <w:tab w:val="num" w:pos="360"/>
        </w:tabs>
      </w:pPr>
    </w:lvl>
    <w:lvl w:ilvl="6" w:tplc="8F1CC9AC">
      <w:numFmt w:val="none"/>
      <w:lvlText w:val=""/>
      <w:lvlJc w:val="left"/>
      <w:pPr>
        <w:tabs>
          <w:tab w:val="num" w:pos="360"/>
        </w:tabs>
      </w:pPr>
    </w:lvl>
    <w:lvl w:ilvl="7" w:tplc="736463E6">
      <w:numFmt w:val="none"/>
      <w:lvlText w:val=""/>
      <w:lvlJc w:val="left"/>
      <w:pPr>
        <w:tabs>
          <w:tab w:val="num" w:pos="360"/>
        </w:tabs>
      </w:pPr>
    </w:lvl>
    <w:lvl w:ilvl="8" w:tplc="FC68E99C">
      <w:numFmt w:val="none"/>
      <w:lvlText w:val=""/>
      <w:lvlJc w:val="left"/>
      <w:pPr>
        <w:tabs>
          <w:tab w:val="num" w:pos="360"/>
        </w:tabs>
      </w:pPr>
    </w:lvl>
  </w:abstractNum>
  <w:num w:numId="1">
    <w:abstractNumId w:val="3"/>
  </w:num>
  <w:num w:numId="2">
    <w:abstractNumId w:val="3"/>
    <w:lvlOverride w:ilvl="0">
      <w:lvl w:ilvl="0">
        <w:start w:val="1"/>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lvlOverride>
  </w:num>
  <w:num w:numId="3">
    <w:abstractNumId w:val="0"/>
  </w:num>
  <w:num w:numId="4">
    <w:abstractNumId w:val="6"/>
  </w:num>
  <w:num w:numId="5">
    <w:abstractNumId w:val="1"/>
  </w:num>
  <w:num w:numId="6">
    <w:abstractNumId w:val="11"/>
  </w:num>
  <w:num w:numId="7">
    <w:abstractNumId w:val="7"/>
  </w:num>
  <w:num w:numId="8">
    <w:abstractNumId w:val="5"/>
  </w:num>
  <w:num w:numId="9">
    <w:abstractNumId w:val="12"/>
  </w:num>
  <w:num w:numId="10">
    <w:abstractNumId w:val="9"/>
  </w:num>
  <w:num w:numId="11">
    <w:abstractNumId w:val="4"/>
  </w:num>
  <w:num w:numId="12">
    <w:abstractNumId w:val="2"/>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rson w15:author="Тараканова Юлія Ігорівна">
    <w15:presenceInfo w15:providerId="AD" w15:userId="S-1-5-21-1454471165-261903793-839522115-16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EF5"/>
    <w:rsid w:val="00007FA9"/>
    <w:rsid w:val="000124C7"/>
    <w:rsid w:val="00012FBE"/>
    <w:rsid w:val="00015EF2"/>
    <w:rsid w:val="00023154"/>
    <w:rsid w:val="000238ED"/>
    <w:rsid w:val="0002394D"/>
    <w:rsid w:val="00026EAB"/>
    <w:rsid w:val="000300F4"/>
    <w:rsid w:val="00036CF4"/>
    <w:rsid w:val="00036FA9"/>
    <w:rsid w:val="000379E8"/>
    <w:rsid w:val="000404A7"/>
    <w:rsid w:val="00040851"/>
    <w:rsid w:val="00041293"/>
    <w:rsid w:val="00042562"/>
    <w:rsid w:val="000456DE"/>
    <w:rsid w:val="00045CFF"/>
    <w:rsid w:val="00052808"/>
    <w:rsid w:val="00053BCB"/>
    <w:rsid w:val="00053D6A"/>
    <w:rsid w:val="0005515C"/>
    <w:rsid w:val="00057AF9"/>
    <w:rsid w:val="0006166E"/>
    <w:rsid w:val="000630C0"/>
    <w:rsid w:val="00064165"/>
    <w:rsid w:val="0006666C"/>
    <w:rsid w:val="00066BA5"/>
    <w:rsid w:val="00067831"/>
    <w:rsid w:val="00072FE1"/>
    <w:rsid w:val="00074C9B"/>
    <w:rsid w:val="00077D67"/>
    <w:rsid w:val="00091D30"/>
    <w:rsid w:val="000929BF"/>
    <w:rsid w:val="00092C37"/>
    <w:rsid w:val="00096B16"/>
    <w:rsid w:val="000A0BB7"/>
    <w:rsid w:val="000A302E"/>
    <w:rsid w:val="000A4C5A"/>
    <w:rsid w:val="000A7DB5"/>
    <w:rsid w:val="000B1F7A"/>
    <w:rsid w:val="000B4D93"/>
    <w:rsid w:val="000C23B2"/>
    <w:rsid w:val="000C4B6D"/>
    <w:rsid w:val="000C55DA"/>
    <w:rsid w:val="000D01A4"/>
    <w:rsid w:val="000E4BD9"/>
    <w:rsid w:val="000E65A3"/>
    <w:rsid w:val="000F0C09"/>
    <w:rsid w:val="000F2AF1"/>
    <w:rsid w:val="000F52B2"/>
    <w:rsid w:val="00102EE4"/>
    <w:rsid w:val="00103991"/>
    <w:rsid w:val="00103D63"/>
    <w:rsid w:val="0010546D"/>
    <w:rsid w:val="00111126"/>
    <w:rsid w:val="001119AF"/>
    <w:rsid w:val="0011266A"/>
    <w:rsid w:val="00112B21"/>
    <w:rsid w:val="00117C1B"/>
    <w:rsid w:val="00132204"/>
    <w:rsid w:val="00132E46"/>
    <w:rsid w:val="0014367A"/>
    <w:rsid w:val="001468E8"/>
    <w:rsid w:val="00147143"/>
    <w:rsid w:val="00152FF5"/>
    <w:rsid w:val="001550F3"/>
    <w:rsid w:val="00160CA7"/>
    <w:rsid w:val="001619D9"/>
    <w:rsid w:val="00166766"/>
    <w:rsid w:val="00167677"/>
    <w:rsid w:val="00175B1F"/>
    <w:rsid w:val="001775D7"/>
    <w:rsid w:val="001814D3"/>
    <w:rsid w:val="00181516"/>
    <w:rsid w:val="00182725"/>
    <w:rsid w:val="0018496A"/>
    <w:rsid w:val="00184C3A"/>
    <w:rsid w:val="00185183"/>
    <w:rsid w:val="00185EC7"/>
    <w:rsid w:val="001923B9"/>
    <w:rsid w:val="001A1D51"/>
    <w:rsid w:val="001A4969"/>
    <w:rsid w:val="001A60FD"/>
    <w:rsid w:val="001A75FB"/>
    <w:rsid w:val="001A779A"/>
    <w:rsid w:val="001A7EE4"/>
    <w:rsid w:val="001B1D8A"/>
    <w:rsid w:val="001B2307"/>
    <w:rsid w:val="001B5262"/>
    <w:rsid w:val="001C0C61"/>
    <w:rsid w:val="001C3E76"/>
    <w:rsid w:val="001D2D5C"/>
    <w:rsid w:val="001D3507"/>
    <w:rsid w:val="001D64FF"/>
    <w:rsid w:val="001D6F82"/>
    <w:rsid w:val="001E05E1"/>
    <w:rsid w:val="001E09BD"/>
    <w:rsid w:val="001E0F1D"/>
    <w:rsid w:val="001E1485"/>
    <w:rsid w:val="001E1502"/>
    <w:rsid w:val="001E1A23"/>
    <w:rsid w:val="001E42BE"/>
    <w:rsid w:val="001E431D"/>
    <w:rsid w:val="001E4BCE"/>
    <w:rsid w:val="001F0B7E"/>
    <w:rsid w:val="001F17B7"/>
    <w:rsid w:val="001F25C5"/>
    <w:rsid w:val="002008F7"/>
    <w:rsid w:val="002023C8"/>
    <w:rsid w:val="00202CF6"/>
    <w:rsid w:val="002058C4"/>
    <w:rsid w:val="00205AF5"/>
    <w:rsid w:val="0021071E"/>
    <w:rsid w:val="0021221F"/>
    <w:rsid w:val="00213B5A"/>
    <w:rsid w:val="00213F51"/>
    <w:rsid w:val="00215529"/>
    <w:rsid w:val="00215708"/>
    <w:rsid w:val="00216BAB"/>
    <w:rsid w:val="002178A3"/>
    <w:rsid w:val="00217985"/>
    <w:rsid w:val="00220EF5"/>
    <w:rsid w:val="002226AD"/>
    <w:rsid w:val="002235CA"/>
    <w:rsid w:val="00231EC4"/>
    <w:rsid w:val="00233E40"/>
    <w:rsid w:val="0023535A"/>
    <w:rsid w:val="002374D2"/>
    <w:rsid w:val="00241565"/>
    <w:rsid w:val="00241E98"/>
    <w:rsid w:val="00242577"/>
    <w:rsid w:val="00243EA5"/>
    <w:rsid w:val="002466AB"/>
    <w:rsid w:val="0024753A"/>
    <w:rsid w:val="00250C5D"/>
    <w:rsid w:val="00252AB5"/>
    <w:rsid w:val="00253171"/>
    <w:rsid w:val="00253BDD"/>
    <w:rsid w:val="00261D9F"/>
    <w:rsid w:val="00262435"/>
    <w:rsid w:val="002660DD"/>
    <w:rsid w:val="0027008D"/>
    <w:rsid w:val="00273796"/>
    <w:rsid w:val="00280F34"/>
    <w:rsid w:val="00281CA3"/>
    <w:rsid w:val="00287513"/>
    <w:rsid w:val="002906D4"/>
    <w:rsid w:val="00295CA3"/>
    <w:rsid w:val="00296A0F"/>
    <w:rsid w:val="00296A59"/>
    <w:rsid w:val="00296B87"/>
    <w:rsid w:val="002A0624"/>
    <w:rsid w:val="002A1118"/>
    <w:rsid w:val="002A2E05"/>
    <w:rsid w:val="002B07D2"/>
    <w:rsid w:val="002B1E11"/>
    <w:rsid w:val="002B3912"/>
    <w:rsid w:val="002B3AFC"/>
    <w:rsid w:val="002B3C2D"/>
    <w:rsid w:val="002B5722"/>
    <w:rsid w:val="002C18A5"/>
    <w:rsid w:val="002C67E4"/>
    <w:rsid w:val="002C69F4"/>
    <w:rsid w:val="002D0FFA"/>
    <w:rsid w:val="002D2B35"/>
    <w:rsid w:val="002E216A"/>
    <w:rsid w:val="002E43DB"/>
    <w:rsid w:val="002E47F1"/>
    <w:rsid w:val="002E4FCB"/>
    <w:rsid w:val="002E5925"/>
    <w:rsid w:val="002E5FA2"/>
    <w:rsid w:val="002E6F5A"/>
    <w:rsid w:val="002F1004"/>
    <w:rsid w:val="002F2602"/>
    <w:rsid w:val="002F5961"/>
    <w:rsid w:val="00301614"/>
    <w:rsid w:val="00303420"/>
    <w:rsid w:val="00304421"/>
    <w:rsid w:val="003055C3"/>
    <w:rsid w:val="00307921"/>
    <w:rsid w:val="003132A2"/>
    <w:rsid w:val="003138F5"/>
    <w:rsid w:val="00313EA5"/>
    <w:rsid w:val="00316005"/>
    <w:rsid w:val="00317CF1"/>
    <w:rsid w:val="00321244"/>
    <w:rsid w:val="00322A64"/>
    <w:rsid w:val="003241C1"/>
    <w:rsid w:val="00324A72"/>
    <w:rsid w:val="00325EBD"/>
    <w:rsid w:val="00332F43"/>
    <w:rsid w:val="00334235"/>
    <w:rsid w:val="00336FFF"/>
    <w:rsid w:val="00337262"/>
    <w:rsid w:val="003415C7"/>
    <w:rsid w:val="00341AE0"/>
    <w:rsid w:val="00342BB9"/>
    <w:rsid w:val="0034692C"/>
    <w:rsid w:val="00350E30"/>
    <w:rsid w:val="0035257A"/>
    <w:rsid w:val="00352967"/>
    <w:rsid w:val="00354062"/>
    <w:rsid w:val="0035434E"/>
    <w:rsid w:val="00360E2A"/>
    <w:rsid w:val="00361861"/>
    <w:rsid w:val="0036494B"/>
    <w:rsid w:val="00366693"/>
    <w:rsid w:val="00367776"/>
    <w:rsid w:val="00367FD1"/>
    <w:rsid w:val="00370A72"/>
    <w:rsid w:val="003716A5"/>
    <w:rsid w:val="00373FF9"/>
    <w:rsid w:val="00381C07"/>
    <w:rsid w:val="00381C0B"/>
    <w:rsid w:val="003822F2"/>
    <w:rsid w:val="0038607E"/>
    <w:rsid w:val="0038701E"/>
    <w:rsid w:val="00387553"/>
    <w:rsid w:val="003901ED"/>
    <w:rsid w:val="003928CC"/>
    <w:rsid w:val="00392B6D"/>
    <w:rsid w:val="00392B9C"/>
    <w:rsid w:val="003934EA"/>
    <w:rsid w:val="0039657F"/>
    <w:rsid w:val="00396D88"/>
    <w:rsid w:val="003971B9"/>
    <w:rsid w:val="003A35D4"/>
    <w:rsid w:val="003A3961"/>
    <w:rsid w:val="003A4044"/>
    <w:rsid w:val="003B3DAD"/>
    <w:rsid w:val="003C1C5B"/>
    <w:rsid w:val="003C2DE1"/>
    <w:rsid w:val="003C4149"/>
    <w:rsid w:val="003C6AF6"/>
    <w:rsid w:val="003D278D"/>
    <w:rsid w:val="003D63D9"/>
    <w:rsid w:val="003D6E61"/>
    <w:rsid w:val="003F29BA"/>
    <w:rsid w:val="003F6138"/>
    <w:rsid w:val="0040059A"/>
    <w:rsid w:val="00401786"/>
    <w:rsid w:val="0041118B"/>
    <w:rsid w:val="00411B1F"/>
    <w:rsid w:val="00414C4F"/>
    <w:rsid w:val="00414F0A"/>
    <w:rsid w:val="00415A8F"/>
    <w:rsid w:val="00415FA2"/>
    <w:rsid w:val="00417231"/>
    <w:rsid w:val="00417705"/>
    <w:rsid w:val="00417E24"/>
    <w:rsid w:val="0042041E"/>
    <w:rsid w:val="0042152B"/>
    <w:rsid w:val="004247D4"/>
    <w:rsid w:val="00425882"/>
    <w:rsid w:val="00425E8F"/>
    <w:rsid w:val="0042771F"/>
    <w:rsid w:val="00430883"/>
    <w:rsid w:val="0043092E"/>
    <w:rsid w:val="00433840"/>
    <w:rsid w:val="00442B5C"/>
    <w:rsid w:val="00444633"/>
    <w:rsid w:val="004447F1"/>
    <w:rsid w:val="00445510"/>
    <w:rsid w:val="004473BF"/>
    <w:rsid w:val="004477FA"/>
    <w:rsid w:val="004501AC"/>
    <w:rsid w:val="00452194"/>
    <w:rsid w:val="00452F80"/>
    <w:rsid w:val="004554B5"/>
    <w:rsid w:val="004709E2"/>
    <w:rsid w:val="00473627"/>
    <w:rsid w:val="00473BFF"/>
    <w:rsid w:val="00473FD3"/>
    <w:rsid w:val="00477082"/>
    <w:rsid w:val="00481F2A"/>
    <w:rsid w:val="00483FA6"/>
    <w:rsid w:val="00485D2E"/>
    <w:rsid w:val="004874D3"/>
    <w:rsid w:val="004904F1"/>
    <w:rsid w:val="00490771"/>
    <w:rsid w:val="00494DF0"/>
    <w:rsid w:val="00496E96"/>
    <w:rsid w:val="00497232"/>
    <w:rsid w:val="004A5FAF"/>
    <w:rsid w:val="004A78CF"/>
    <w:rsid w:val="004B634C"/>
    <w:rsid w:val="004C1CD3"/>
    <w:rsid w:val="004C1ECE"/>
    <w:rsid w:val="004C23ED"/>
    <w:rsid w:val="004C25C1"/>
    <w:rsid w:val="004C46F4"/>
    <w:rsid w:val="004C7AFC"/>
    <w:rsid w:val="004C7C3E"/>
    <w:rsid w:val="004D1B2A"/>
    <w:rsid w:val="004E0EB5"/>
    <w:rsid w:val="004E2AB8"/>
    <w:rsid w:val="004E3AC1"/>
    <w:rsid w:val="004E3C25"/>
    <w:rsid w:val="004E4C05"/>
    <w:rsid w:val="004E7970"/>
    <w:rsid w:val="004F2527"/>
    <w:rsid w:val="004F3680"/>
    <w:rsid w:val="004F6D70"/>
    <w:rsid w:val="0050163E"/>
    <w:rsid w:val="005048DE"/>
    <w:rsid w:val="00510BCA"/>
    <w:rsid w:val="00511110"/>
    <w:rsid w:val="005119F8"/>
    <w:rsid w:val="0051255B"/>
    <w:rsid w:val="005127BF"/>
    <w:rsid w:val="00514152"/>
    <w:rsid w:val="00520305"/>
    <w:rsid w:val="005216B3"/>
    <w:rsid w:val="00521B3F"/>
    <w:rsid w:val="0052240A"/>
    <w:rsid w:val="0052586E"/>
    <w:rsid w:val="00525EED"/>
    <w:rsid w:val="00527D85"/>
    <w:rsid w:val="00532325"/>
    <w:rsid w:val="0053431C"/>
    <w:rsid w:val="005362E5"/>
    <w:rsid w:val="0054045A"/>
    <w:rsid w:val="00540F11"/>
    <w:rsid w:val="00541E1D"/>
    <w:rsid w:val="0054288F"/>
    <w:rsid w:val="00543204"/>
    <w:rsid w:val="00544356"/>
    <w:rsid w:val="00547937"/>
    <w:rsid w:val="0055222D"/>
    <w:rsid w:val="00555AA4"/>
    <w:rsid w:val="00556C41"/>
    <w:rsid w:val="0056109F"/>
    <w:rsid w:val="00561CAA"/>
    <w:rsid w:val="00567ED9"/>
    <w:rsid w:val="00570D36"/>
    <w:rsid w:val="00571247"/>
    <w:rsid w:val="005713C7"/>
    <w:rsid w:val="0057172A"/>
    <w:rsid w:val="00573CA6"/>
    <w:rsid w:val="0057757E"/>
    <w:rsid w:val="00585CFC"/>
    <w:rsid w:val="00586727"/>
    <w:rsid w:val="00586C79"/>
    <w:rsid w:val="005900CF"/>
    <w:rsid w:val="005928D8"/>
    <w:rsid w:val="00592AB6"/>
    <w:rsid w:val="00592C62"/>
    <w:rsid w:val="00592FC9"/>
    <w:rsid w:val="005934C6"/>
    <w:rsid w:val="005A429F"/>
    <w:rsid w:val="005A491F"/>
    <w:rsid w:val="005A6ACB"/>
    <w:rsid w:val="005A6F38"/>
    <w:rsid w:val="005B16AD"/>
    <w:rsid w:val="005B4EA6"/>
    <w:rsid w:val="005B5304"/>
    <w:rsid w:val="005C0A07"/>
    <w:rsid w:val="005C0F31"/>
    <w:rsid w:val="005C207B"/>
    <w:rsid w:val="005C6F27"/>
    <w:rsid w:val="005D195E"/>
    <w:rsid w:val="005D3A83"/>
    <w:rsid w:val="005D7118"/>
    <w:rsid w:val="005E0B1B"/>
    <w:rsid w:val="005E2B5B"/>
    <w:rsid w:val="005E3CE6"/>
    <w:rsid w:val="005E6611"/>
    <w:rsid w:val="005E6BBC"/>
    <w:rsid w:val="005F1279"/>
    <w:rsid w:val="005F1D47"/>
    <w:rsid w:val="005F4A14"/>
    <w:rsid w:val="005F4C55"/>
    <w:rsid w:val="005F5F4E"/>
    <w:rsid w:val="005F7710"/>
    <w:rsid w:val="00603937"/>
    <w:rsid w:val="00605C52"/>
    <w:rsid w:val="00607C0F"/>
    <w:rsid w:val="006114EF"/>
    <w:rsid w:val="006115EC"/>
    <w:rsid w:val="006116DB"/>
    <w:rsid w:val="0061220A"/>
    <w:rsid w:val="00614DD9"/>
    <w:rsid w:val="00620581"/>
    <w:rsid w:val="0062103E"/>
    <w:rsid w:val="0062427C"/>
    <w:rsid w:val="0063061D"/>
    <w:rsid w:val="006364C8"/>
    <w:rsid w:val="00636514"/>
    <w:rsid w:val="00636774"/>
    <w:rsid w:val="00637C89"/>
    <w:rsid w:val="006418D1"/>
    <w:rsid w:val="00642071"/>
    <w:rsid w:val="00642A50"/>
    <w:rsid w:val="006457DD"/>
    <w:rsid w:val="00651453"/>
    <w:rsid w:val="0065496A"/>
    <w:rsid w:val="006563B5"/>
    <w:rsid w:val="00665580"/>
    <w:rsid w:val="00670656"/>
    <w:rsid w:val="00672D08"/>
    <w:rsid w:val="00673AA2"/>
    <w:rsid w:val="00675030"/>
    <w:rsid w:val="00680C5C"/>
    <w:rsid w:val="00681A55"/>
    <w:rsid w:val="006841E7"/>
    <w:rsid w:val="006868D0"/>
    <w:rsid w:val="00686B86"/>
    <w:rsid w:val="00693076"/>
    <w:rsid w:val="00694741"/>
    <w:rsid w:val="006A196D"/>
    <w:rsid w:val="006A2323"/>
    <w:rsid w:val="006A23D2"/>
    <w:rsid w:val="006A743F"/>
    <w:rsid w:val="006B3298"/>
    <w:rsid w:val="006C02A8"/>
    <w:rsid w:val="006C11FF"/>
    <w:rsid w:val="006C6894"/>
    <w:rsid w:val="006D0EE5"/>
    <w:rsid w:val="006D7371"/>
    <w:rsid w:val="006E12AA"/>
    <w:rsid w:val="006F0FE1"/>
    <w:rsid w:val="006F2FE8"/>
    <w:rsid w:val="006F4F3F"/>
    <w:rsid w:val="006F4F6F"/>
    <w:rsid w:val="00701DB7"/>
    <w:rsid w:val="00706E73"/>
    <w:rsid w:val="00710AF3"/>
    <w:rsid w:val="00712006"/>
    <w:rsid w:val="0071261C"/>
    <w:rsid w:val="0071416E"/>
    <w:rsid w:val="0071604E"/>
    <w:rsid w:val="007177CE"/>
    <w:rsid w:val="00717BB9"/>
    <w:rsid w:val="00724D14"/>
    <w:rsid w:val="0072729F"/>
    <w:rsid w:val="007278E1"/>
    <w:rsid w:val="007305F1"/>
    <w:rsid w:val="00732D2A"/>
    <w:rsid w:val="00733D2A"/>
    <w:rsid w:val="00735C3A"/>
    <w:rsid w:val="00736121"/>
    <w:rsid w:val="00736A0C"/>
    <w:rsid w:val="00736D00"/>
    <w:rsid w:val="00741200"/>
    <w:rsid w:val="00745FA4"/>
    <w:rsid w:val="0074658D"/>
    <w:rsid w:val="00751AC9"/>
    <w:rsid w:val="0075338B"/>
    <w:rsid w:val="0076056C"/>
    <w:rsid w:val="0076145C"/>
    <w:rsid w:val="00763899"/>
    <w:rsid w:val="00766DCF"/>
    <w:rsid w:val="00767D66"/>
    <w:rsid w:val="007767E8"/>
    <w:rsid w:val="0077719E"/>
    <w:rsid w:val="00783E5E"/>
    <w:rsid w:val="00784A15"/>
    <w:rsid w:val="00785EE0"/>
    <w:rsid w:val="007871E5"/>
    <w:rsid w:val="00793085"/>
    <w:rsid w:val="00793D82"/>
    <w:rsid w:val="0079700B"/>
    <w:rsid w:val="007A13DA"/>
    <w:rsid w:val="007A5099"/>
    <w:rsid w:val="007A6624"/>
    <w:rsid w:val="007B0886"/>
    <w:rsid w:val="007B256B"/>
    <w:rsid w:val="007B27F9"/>
    <w:rsid w:val="007B2E22"/>
    <w:rsid w:val="007B32A6"/>
    <w:rsid w:val="007B4E01"/>
    <w:rsid w:val="007B5205"/>
    <w:rsid w:val="007B6CBB"/>
    <w:rsid w:val="007C0C6F"/>
    <w:rsid w:val="007C1600"/>
    <w:rsid w:val="007C3E45"/>
    <w:rsid w:val="007C419A"/>
    <w:rsid w:val="007C54D1"/>
    <w:rsid w:val="007C6E0E"/>
    <w:rsid w:val="007D39E0"/>
    <w:rsid w:val="007D6EF4"/>
    <w:rsid w:val="007D712B"/>
    <w:rsid w:val="007D7B7F"/>
    <w:rsid w:val="007D7D5F"/>
    <w:rsid w:val="007E103E"/>
    <w:rsid w:val="007E210C"/>
    <w:rsid w:val="007E2612"/>
    <w:rsid w:val="007E2E03"/>
    <w:rsid w:val="007E4EC1"/>
    <w:rsid w:val="007E6490"/>
    <w:rsid w:val="007E6596"/>
    <w:rsid w:val="007E7B4F"/>
    <w:rsid w:val="007E7CE9"/>
    <w:rsid w:val="007F20E8"/>
    <w:rsid w:val="007F2461"/>
    <w:rsid w:val="007F2E33"/>
    <w:rsid w:val="007F6536"/>
    <w:rsid w:val="00800198"/>
    <w:rsid w:val="00801A3C"/>
    <w:rsid w:val="00812472"/>
    <w:rsid w:val="0081265E"/>
    <w:rsid w:val="0081284D"/>
    <w:rsid w:val="00812AF8"/>
    <w:rsid w:val="00813E02"/>
    <w:rsid w:val="0082229D"/>
    <w:rsid w:val="0082253D"/>
    <w:rsid w:val="008244DB"/>
    <w:rsid w:val="00826865"/>
    <w:rsid w:val="00826A2F"/>
    <w:rsid w:val="00827014"/>
    <w:rsid w:val="00830B2F"/>
    <w:rsid w:val="008318D7"/>
    <w:rsid w:val="00832702"/>
    <w:rsid w:val="0083424E"/>
    <w:rsid w:val="00835081"/>
    <w:rsid w:val="00835103"/>
    <w:rsid w:val="00835908"/>
    <w:rsid w:val="0083661E"/>
    <w:rsid w:val="00837892"/>
    <w:rsid w:val="008420C0"/>
    <w:rsid w:val="00842295"/>
    <w:rsid w:val="00845A13"/>
    <w:rsid w:val="00852A57"/>
    <w:rsid w:val="008536F6"/>
    <w:rsid w:val="00856736"/>
    <w:rsid w:val="008571FF"/>
    <w:rsid w:val="0086330D"/>
    <w:rsid w:val="00871C40"/>
    <w:rsid w:val="0087551E"/>
    <w:rsid w:val="008802DF"/>
    <w:rsid w:val="008806F1"/>
    <w:rsid w:val="00881212"/>
    <w:rsid w:val="008868FD"/>
    <w:rsid w:val="0089191E"/>
    <w:rsid w:val="00894826"/>
    <w:rsid w:val="008952CA"/>
    <w:rsid w:val="008A17F9"/>
    <w:rsid w:val="008A2E2D"/>
    <w:rsid w:val="008A3983"/>
    <w:rsid w:val="008A6194"/>
    <w:rsid w:val="008B3EFE"/>
    <w:rsid w:val="008B3FDD"/>
    <w:rsid w:val="008B50FD"/>
    <w:rsid w:val="008B6528"/>
    <w:rsid w:val="008B7557"/>
    <w:rsid w:val="008C05BC"/>
    <w:rsid w:val="008C3E1A"/>
    <w:rsid w:val="008C66A8"/>
    <w:rsid w:val="008C6BB0"/>
    <w:rsid w:val="008C7A76"/>
    <w:rsid w:val="008D0314"/>
    <w:rsid w:val="008D60F7"/>
    <w:rsid w:val="008D6CFB"/>
    <w:rsid w:val="008D77D2"/>
    <w:rsid w:val="008D7CFB"/>
    <w:rsid w:val="008E131C"/>
    <w:rsid w:val="008E499A"/>
    <w:rsid w:val="008E49D8"/>
    <w:rsid w:val="008F2960"/>
    <w:rsid w:val="008F3C3B"/>
    <w:rsid w:val="009008DC"/>
    <w:rsid w:val="00901483"/>
    <w:rsid w:val="009044B7"/>
    <w:rsid w:val="00904768"/>
    <w:rsid w:val="009064D5"/>
    <w:rsid w:val="0090664D"/>
    <w:rsid w:val="009079D5"/>
    <w:rsid w:val="009105F2"/>
    <w:rsid w:val="00910F17"/>
    <w:rsid w:val="0091694B"/>
    <w:rsid w:val="00922F25"/>
    <w:rsid w:val="00926E60"/>
    <w:rsid w:val="00926EFF"/>
    <w:rsid w:val="009276C2"/>
    <w:rsid w:val="00931305"/>
    <w:rsid w:val="0093258D"/>
    <w:rsid w:val="00933DF8"/>
    <w:rsid w:val="0093467B"/>
    <w:rsid w:val="009359B3"/>
    <w:rsid w:val="00940960"/>
    <w:rsid w:val="00941324"/>
    <w:rsid w:val="0094606A"/>
    <w:rsid w:val="00953718"/>
    <w:rsid w:val="00955574"/>
    <w:rsid w:val="009555F3"/>
    <w:rsid w:val="00957487"/>
    <w:rsid w:val="009637B5"/>
    <w:rsid w:val="009642D5"/>
    <w:rsid w:val="0096433E"/>
    <w:rsid w:val="009658D8"/>
    <w:rsid w:val="00967EFF"/>
    <w:rsid w:val="00970598"/>
    <w:rsid w:val="009708F5"/>
    <w:rsid w:val="009714A9"/>
    <w:rsid w:val="00972E37"/>
    <w:rsid w:val="00974C95"/>
    <w:rsid w:val="00975945"/>
    <w:rsid w:val="00980856"/>
    <w:rsid w:val="00980F86"/>
    <w:rsid w:val="009848E7"/>
    <w:rsid w:val="0098654E"/>
    <w:rsid w:val="00992E93"/>
    <w:rsid w:val="009934E0"/>
    <w:rsid w:val="00997865"/>
    <w:rsid w:val="009A068B"/>
    <w:rsid w:val="009A376F"/>
    <w:rsid w:val="009A4612"/>
    <w:rsid w:val="009A6544"/>
    <w:rsid w:val="009A7BD5"/>
    <w:rsid w:val="009A7CB3"/>
    <w:rsid w:val="009B097B"/>
    <w:rsid w:val="009B0C67"/>
    <w:rsid w:val="009B2BA8"/>
    <w:rsid w:val="009B5060"/>
    <w:rsid w:val="009B7740"/>
    <w:rsid w:val="009C2183"/>
    <w:rsid w:val="009C2ECB"/>
    <w:rsid w:val="009D0A4A"/>
    <w:rsid w:val="009D237D"/>
    <w:rsid w:val="009D58DE"/>
    <w:rsid w:val="009D6C42"/>
    <w:rsid w:val="009D7744"/>
    <w:rsid w:val="009E49EE"/>
    <w:rsid w:val="009E5FD6"/>
    <w:rsid w:val="009E63AC"/>
    <w:rsid w:val="009F06F1"/>
    <w:rsid w:val="009F1368"/>
    <w:rsid w:val="009F3BC4"/>
    <w:rsid w:val="009F7283"/>
    <w:rsid w:val="009F7358"/>
    <w:rsid w:val="009F74E3"/>
    <w:rsid w:val="00A01603"/>
    <w:rsid w:val="00A0255F"/>
    <w:rsid w:val="00A06EA2"/>
    <w:rsid w:val="00A10700"/>
    <w:rsid w:val="00A14260"/>
    <w:rsid w:val="00A167DD"/>
    <w:rsid w:val="00A17A9C"/>
    <w:rsid w:val="00A2061F"/>
    <w:rsid w:val="00A2346F"/>
    <w:rsid w:val="00A35059"/>
    <w:rsid w:val="00A426C4"/>
    <w:rsid w:val="00A44943"/>
    <w:rsid w:val="00A462CA"/>
    <w:rsid w:val="00A47BC5"/>
    <w:rsid w:val="00A5608E"/>
    <w:rsid w:val="00A57B18"/>
    <w:rsid w:val="00A608BE"/>
    <w:rsid w:val="00A6149E"/>
    <w:rsid w:val="00A61815"/>
    <w:rsid w:val="00A62818"/>
    <w:rsid w:val="00A6318B"/>
    <w:rsid w:val="00A66948"/>
    <w:rsid w:val="00A7244B"/>
    <w:rsid w:val="00A74DD9"/>
    <w:rsid w:val="00A754A4"/>
    <w:rsid w:val="00A76E0D"/>
    <w:rsid w:val="00A810AF"/>
    <w:rsid w:val="00A83354"/>
    <w:rsid w:val="00A83A3E"/>
    <w:rsid w:val="00A854E1"/>
    <w:rsid w:val="00A864EF"/>
    <w:rsid w:val="00A92AB1"/>
    <w:rsid w:val="00A92F1C"/>
    <w:rsid w:val="00A9306B"/>
    <w:rsid w:val="00A94117"/>
    <w:rsid w:val="00A97F64"/>
    <w:rsid w:val="00AA2987"/>
    <w:rsid w:val="00AA5547"/>
    <w:rsid w:val="00AA6B75"/>
    <w:rsid w:val="00AA778A"/>
    <w:rsid w:val="00AB018D"/>
    <w:rsid w:val="00AB3091"/>
    <w:rsid w:val="00AB3F00"/>
    <w:rsid w:val="00AC0FDC"/>
    <w:rsid w:val="00AC12D5"/>
    <w:rsid w:val="00AC58CB"/>
    <w:rsid w:val="00AE5D9D"/>
    <w:rsid w:val="00AF1EDC"/>
    <w:rsid w:val="00AF3214"/>
    <w:rsid w:val="00AF3A86"/>
    <w:rsid w:val="00AF6BC3"/>
    <w:rsid w:val="00B03389"/>
    <w:rsid w:val="00B053A6"/>
    <w:rsid w:val="00B06EDD"/>
    <w:rsid w:val="00B06F8E"/>
    <w:rsid w:val="00B12E03"/>
    <w:rsid w:val="00B13276"/>
    <w:rsid w:val="00B156B4"/>
    <w:rsid w:val="00B206A3"/>
    <w:rsid w:val="00B20946"/>
    <w:rsid w:val="00B20C04"/>
    <w:rsid w:val="00B21026"/>
    <w:rsid w:val="00B23687"/>
    <w:rsid w:val="00B259E0"/>
    <w:rsid w:val="00B26373"/>
    <w:rsid w:val="00B30764"/>
    <w:rsid w:val="00B32757"/>
    <w:rsid w:val="00B41391"/>
    <w:rsid w:val="00B42A8C"/>
    <w:rsid w:val="00B43864"/>
    <w:rsid w:val="00B44224"/>
    <w:rsid w:val="00B44DDE"/>
    <w:rsid w:val="00B45CD5"/>
    <w:rsid w:val="00B50BCF"/>
    <w:rsid w:val="00B51E43"/>
    <w:rsid w:val="00B5245B"/>
    <w:rsid w:val="00B5547F"/>
    <w:rsid w:val="00B5706E"/>
    <w:rsid w:val="00B614B4"/>
    <w:rsid w:val="00B64E97"/>
    <w:rsid w:val="00B666F1"/>
    <w:rsid w:val="00B70F35"/>
    <w:rsid w:val="00B71E04"/>
    <w:rsid w:val="00B75805"/>
    <w:rsid w:val="00B76F94"/>
    <w:rsid w:val="00B779F5"/>
    <w:rsid w:val="00B910A8"/>
    <w:rsid w:val="00B948FB"/>
    <w:rsid w:val="00BA11D3"/>
    <w:rsid w:val="00BA1F15"/>
    <w:rsid w:val="00BA5A11"/>
    <w:rsid w:val="00BA6619"/>
    <w:rsid w:val="00BA6DAE"/>
    <w:rsid w:val="00BA72C1"/>
    <w:rsid w:val="00BA7991"/>
    <w:rsid w:val="00BB0A9A"/>
    <w:rsid w:val="00BB1BF6"/>
    <w:rsid w:val="00BB3D0B"/>
    <w:rsid w:val="00BB6FB9"/>
    <w:rsid w:val="00BC1946"/>
    <w:rsid w:val="00BC43CC"/>
    <w:rsid w:val="00BC52F1"/>
    <w:rsid w:val="00BC618B"/>
    <w:rsid w:val="00BC74FD"/>
    <w:rsid w:val="00BD05C4"/>
    <w:rsid w:val="00BD3264"/>
    <w:rsid w:val="00BD4636"/>
    <w:rsid w:val="00BE0045"/>
    <w:rsid w:val="00BE257E"/>
    <w:rsid w:val="00BE2746"/>
    <w:rsid w:val="00BE2975"/>
    <w:rsid w:val="00BE300E"/>
    <w:rsid w:val="00BF2CD7"/>
    <w:rsid w:val="00BF3673"/>
    <w:rsid w:val="00BF4DBB"/>
    <w:rsid w:val="00C0255F"/>
    <w:rsid w:val="00C1051C"/>
    <w:rsid w:val="00C117E9"/>
    <w:rsid w:val="00C11DFA"/>
    <w:rsid w:val="00C239FF"/>
    <w:rsid w:val="00C23C24"/>
    <w:rsid w:val="00C242AF"/>
    <w:rsid w:val="00C27AE0"/>
    <w:rsid w:val="00C31A65"/>
    <w:rsid w:val="00C35F89"/>
    <w:rsid w:val="00C41642"/>
    <w:rsid w:val="00C426FA"/>
    <w:rsid w:val="00C5068A"/>
    <w:rsid w:val="00C528D3"/>
    <w:rsid w:val="00C53313"/>
    <w:rsid w:val="00C543C5"/>
    <w:rsid w:val="00C60750"/>
    <w:rsid w:val="00C60DCB"/>
    <w:rsid w:val="00C61F6C"/>
    <w:rsid w:val="00C623D9"/>
    <w:rsid w:val="00C661EF"/>
    <w:rsid w:val="00C70E75"/>
    <w:rsid w:val="00C72E95"/>
    <w:rsid w:val="00C74A80"/>
    <w:rsid w:val="00C75DD2"/>
    <w:rsid w:val="00C7659A"/>
    <w:rsid w:val="00C82391"/>
    <w:rsid w:val="00C840C4"/>
    <w:rsid w:val="00C84BE0"/>
    <w:rsid w:val="00C85DE7"/>
    <w:rsid w:val="00C9197F"/>
    <w:rsid w:val="00C948E0"/>
    <w:rsid w:val="00C967AE"/>
    <w:rsid w:val="00CA0B1F"/>
    <w:rsid w:val="00CA13E1"/>
    <w:rsid w:val="00CA385B"/>
    <w:rsid w:val="00CB04C9"/>
    <w:rsid w:val="00CB4F75"/>
    <w:rsid w:val="00CC07A1"/>
    <w:rsid w:val="00CC0895"/>
    <w:rsid w:val="00CC0DF1"/>
    <w:rsid w:val="00CC1143"/>
    <w:rsid w:val="00CC2529"/>
    <w:rsid w:val="00CC35B1"/>
    <w:rsid w:val="00CC378B"/>
    <w:rsid w:val="00CC5164"/>
    <w:rsid w:val="00CC57E6"/>
    <w:rsid w:val="00CD224D"/>
    <w:rsid w:val="00CD2C95"/>
    <w:rsid w:val="00CD41D9"/>
    <w:rsid w:val="00CD5A13"/>
    <w:rsid w:val="00CD5A15"/>
    <w:rsid w:val="00CD6CB8"/>
    <w:rsid w:val="00CD7D86"/>
    <w:rsid w:val="00CE0E25"/>
    <w:rsid w:val="00CE6384"/>
    <w:rsid w:val="00CE7936"/>
    <w:rsid w:val="00CF1B59"/>
    <w:rsid w:val="00CF680E"/>
    <w:rsid w:val="00D0338A"/>
    <w:rsid w:val="00D04731"/>
    <w:rsid w:val="00D07D18"/>
    <w:rsid w:val="00D101E2"/>
    <w:rsid w:val="00D10732"/>
    <w:rsid w:val="00D1196C"/>
    <w:rsid w:val="00D127E9"/>
    <w:rsid w:val="00D17BE0"/>
    <w:rsid w:val="00D20D9D"/>
    <w:rsid w:val="00D21005"/>
    <w:rsid w:val="00D21B35"/>
    <w:rsid w:val="00D22FEC"/>
    <w:rsid w:val="00D23773"/>
    <w:rsid w:val="00D26CFB"/>
    <w:rsid w:val="00D27476"/>
    <w:rsid w:val="00D37167"/>
    <w:rsid w:val="00D433EA"/>
    <w:rsid w:val="00D458E2"/>
    <w:rsid w:val="00D468C0"/>
    <w:rsid w:val="00D505FC"/>
    <w:rsid w:val="00D51578"/>
    <w:rsid w:val="00D53F88"/>
    <w:rsid w:val="00D546F0"/>
    <w:rsid w:val="00D5537D"/>
    <w:rsid w:val="00D55910"/>
    <w:rsid w:val="00D57227"/>
    <w:rsid w:val="00D60CDE"/>
    <w:rsid w:val="00D60E2F"/>
    <w:rsid w:val="00D61B09"/>
    <w:rsid w:val="00D61D85"/>
    <w:rsid w:val="00D639C3"/>
    <w:rsid w:val="00D66A28"/>
    <w:rsid w:val="00D7291B"/>
    <w:rsid w:val="00D753FE"/>
    <w:rsid w:val="00D77A17"/>
    <w:rsid w:val="00D77C70"/>
    <w:rsid w:val="00D80341"/>
    <w:rsid w:val="00D870F3"/>
    <w:rsid w:val="00D90E61"/>
    <w:rsid w:val="00D9157D"/>
    <w:rsid w:val="00D917E2"/>
    <w:rsid w:val="00D933DE"/>
    <w:rsid w:val="00DA00C2"/>
    <w:rsid w:val="00DA1686"/>
    <w:rsid w:val="00DA34D8"/>
    <w:rsid w:val="00DA43EE"/>
    <w:rsid w:val="00DA4A86"/>
    <w:rsid w:val="00DB14EB"/>
    <w:rsid w:val="00DB217D"/>
    <w:rsid w:val="00DB49A7"/>
    <w:rsid w:val="00DB652D"/>
    <w:rsid w:val="00DB6593"/>
    <w:rsid w:val="00DC4688"/>
    <w:rsid w:val="00DC602E"/>
    <w:rsid w:val="00DC63C3"/>
    <w:rsid w:val="00DC6460"/>
    <w:rsid w:val="00DC6C3C"/>
    <w:rsid w:val="00DD2AE6"/>
    <w:rsid w:val="00DD448D"/>
    <w:rsid w:val="00DE0D19"/>
    <w:rsid w:val="00DE2C32"/>
    <w:rsid w:val="00DE2E13"/>
    <w:rsid w:val="00DE4D73"/>
    <w:rsid w:val="00DE5786"/>
    <w:rsid w:val="00DE7345"/>
    <w:rsid w:val="00DF2FF5"/>
    <w:rsid w:val="00DF3B16"/>
    <w:rsid w:val="00DF42A8"/>
    <w:rsid w:val="00DF78F2"/>
    <w:rsid w:val="00E01363"/>
    <w:rsid w:val="00E01BF5"/>
    <w:rsid w:val="00E01C71"/>
    <w:rsid w:val="00E01EE5"/>
    <w:rsid w:val="00E02635"/>
    <w:rsid w:val="00E055E9"/>
    <w:rsid w:val="00E13507"/>
    <w:rsid w:val="00E141A1"/>
    <w:rsid w:val="00E16042"/>
    <w:rsid w:val="00E203D3"/>
    <w:rsid w:val="00E20F7F"/>
    <w:rsid w:val="00E212AD"/>
    <w:rsid w:val="00E21B95"/>
    <w:rsid w:val="00E256A0"/>
    <w:rsid w:val="00E27514"/>
    <w:rsid w:val="00E31124"/>
    <w:rsid w:val="00E32E53"/>
    <w:rsid w:val="00E41B6D"/>
    <w:rsid w:val="00E47152"/>
    <w:rsid w:val="00E511A0"/>
    <w:rsid w:val="00E55028"/>
    <w:rsid w:val="00E556E7"/>
    <w:rsid w:val="00E56569"/>
    <w:rsid w:val="00E56582"/>
    <w:rsid w:val="00E56815"/>
    <w:rsid w:val="00E5714C"/>
    <w:rsid w:val="00E57C51"/>
    <w:rsid w:val="00E616A7"/>
    <w:rsid w:val="00E6237F"/>
    <w:rsid w:val="00E64B17"/>
    <w:rsid w:val="00E668CC"/>
    <w:rsid w:val="00E733C6"/>
    <w:rsid w:val="00E74950"/>
    <w:rsid w:val="00E7749A"/>
    <w:rsid w:val="00E80D65"/>
    <w:rsid w:val="00E904C3"/>
    <w:rsid w:val="00E9170C"/>
    <w:rsid w:val="00E9539C"/>
    <w:rsid w:val="00E95CE1"/>
    <w:rsid w:val="00E96E65"/>
    <w:rsid w:val="00E9712B"/>
    <w:rsid w:val="00E97519"/>
    <w:rsid w:val="00E97E54"/>
    <w:rsid w:val="00EA12FA"/>
    <w:rsid w:val="00EA4678"/>
    <w:rsid w:val="00EA500C"/>
    <w:rsid w:val="00EA602A"/>
    <w:rsid w:val="00EA7D47"/>
    <w:rsid w:val="00EB3F96"/>
    <w:rsid w:val="00EB4012"/>
    <w:rsid w:val="00EB5919"/>
    <w:rsid w:val="00EB6B7B"/>
    <w:rsid w:val="00EC0926"/>
    <w:rsid w:val="00EC0F31"/>
    <w:rsid w:val="00EC14F6"/>
    <w:rsid w:val="00EC29E2"/>
    <w:rsid w:val="00EC30ED"/>
    <w:rsid w:val="00EC78C7"/>
    <w:rsid w:val="00ED01C6"/>
    <w:rsid w:val="00ED0289"/>
    <w:rsid w:val="00ED0B7F"/>
    <w:rsid w:val="00ED16C7"/>
    <w:rsid w:val="00ED3784"/>
    <w:rsid w:val="00ED4883"/>
    <w:rsid w:val="00ED5AEA"/>
    <w:rsid w:val="00ED7462"/>
    <w:rsid w:val="00ED7969"/>
    <w:rsid w:val="00EE0FBF"/>
    <w:rsid w:val="00EE3C08"/>
    <w:rsid w:val="00EE4947"/>
    <w:rsid w:val="00EE7657"/>
    <w:rsid w:val="00EE7745"/>
    <w:rsid w:val="00EE7AD5"/>
    <w:rsid w:val="00EF6994"/>
    <w:rsid w:val="00F03258"/>
    <w:rsid w:val="00F10436"/>
    <w:rsid w:val="00F105BB"/>
    <w:rsid w:val="00F14257"/>
    <w:rsid w:val="00F15B1C"/>
    <w:rsid w:val="00F217B6"/>
    <w:rsid w:val="00F265AD"/>
    <w:rsid w:val="00F31023"/>
    <w:rsid w:val="00F33AE3"/>
    <w:rsid w:val="00F34139"/>
    <w:rsid w:val="00F35057"/>
    <w:rsid w:val="00F35630"/>
    <w:rsid w:val="00F358FD"/>
    <w:rsid w:val="00F36599"/>
    <w:rsid w:val="00F42AB4"/>
    <w:rsid w:val="00F44936"/>
    <w:rsid w:val="00F45107"/>
    <w:rsid w:val="00F46A83"/>
    <w:rsid w:val="00F46DD9"/>
    <w:rsid w:val="00F47004"/>
    <w:rsid w:val="00F5383C"/>
    <w:rsid w:val="00F54B79"/>
    <w:rsid w:val="00F608DD"/>
    <w:rsid w:val="00F610FA"/>
    <w:rsid w:val="00F64A3C"/>
    <w:rsid w:val="00F67719"/>
    <w:rsid w:val="00F731F5"/>
    <w:rsid w:val="00F7329D"/>
    <w:rsid w:val="00F75F7A"/>
    <w:rsid w:val="00F760DC"/>
    <w:rsid w:val="00F76EE6"/>
    <w:rsid w:val="00F80F2A"/>
    <w:rsid w:val="00F82AA0"/>
    <w:rsid w:val="00F83268"/>
    <w:rsid w:val="00F83C7C"/>
    <w:rsid w:val="00F854F8"/>
    <w:rsid w:val="00F86DDA"/>
    <w:rsid w:val="00F91E61"/>
    <w:rsid w:val="00F91F7A"/>
    <w:rsid w:val="00F94311"/>
    <w:rsid w:val="00F964B8"/>
    <w:rsid w:val="00F96BB9"/>
    <w:rsid w:val="00FA0849"/>
    <w:rsid w:val="00FA0992"/>
    <w:rsid w:val="00FA4CFB"/>
    <w:rsid w:val="00FA626C"/>
    <w:rsid w:val="00FA6999"/>
    <w:rsid w:val="00FB1231"/>
    <w:rsid w:val="00FB2BED"/>
    <w:rsid w:val="00FB37E9"/>
    <w:rsid w:val="00FB387D"/>
    <w:rsid w:val="00FB4711"/>
    <w:rsid w:val="00FB6186"/>
    <w:rsid w:val="00FB61A3"/>
    <w:rsid w:val="00FB7255"/>
    <w:rsid w:val="00FC2904"/>
    <w:rsid w:val="00FC400F"/>
    <w:rsid w:val="00FC62DC"/>
    <w:rsid w:val="00FC7908"/>
    <w:rsid w:val="00FE680E"/>
    <w:rsid w:val="00FE73A1"/>
    <w:rsid w:val="00FF0CBB"/>
    <w:rsid w:val="00FF0D7C"/>
    <w:rsid w:val="00FF0DDE"/>
    <w:rsid w:val="00FF3E4D"/>
    <w:rsid w:val="00FF444F"/>
    <w:rsid w:val="00FF7B4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D2B9ED"/>
  <w15:docId w15:val="{049F08CA-E57C-4961-9F75-7D16F9F5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20EF5"/>
    <w:pPr>
      <w:keepNext/>
      <w:spacing w:before="240" w:after="60" w:line="240" w:lineRule="auto"/>
      <w:ind w:firstLine="709"/>
      <w:outlineLvl w:val="0"/>
    </w:pPr>
    <w:rPr>
      <w:rFonts w:ascii="Arial" w:eastAsia="Times New Roman" w:hAnsi="Arial" w:cs="Arial"/>
      <w:b/>
      <w:bCs/>
      <w:kern w:val="32"/>
      <w:sz w:val="32"/>
      <w:szCs w:val="32"/>
    </w:rPr>
  </w:style>
  <w:style w:type="paragraph" w:styleId="2">
    <w:name w:val="heading 2"/>
    <w:basedOn w:val="a"/>
    <w:next w:val="a"/>
    <w:link w:val="20"/>
    <w:qFormat/>
    <w:rsid w:val="00220EF5"/>
    <w:pPr>
      <w:keepNext/>
      <w:spacing w:before="240" w:after="60" w:line="240" w:lineRule="auto"/>
      <w:ind w:firstLine="709"/>
      <w:outlineLvl w:val="1"/>
    </w:pPr>
    <w:rPr>
      <w:rFonts w:ascii="Arial" w:eastAsia="Times New Roman" w:hAnsi="Arial" w:cs="Arial"/>
      <w:b/>
      <w:bCs/>
      <w:i/>
      <w:iCs/>
      <w:sz w:val="28"/>
      <w:szCs w:val="28"/>
    </w:rPr>
  </w:style>
  <w:style w:type="paragraph" w:styleId="6">
    <w:name w:val="heading 6"/>
    <w:basedOn w:val="a"/>
    <w:next w:val="a"/>
    <w:link w:val="60"/>
    <w:qFormat/>
    <w:rsid w:val="00220EF5"/>
    <w:pPr>
      <w:spacing w:before="240" w:after="60" w:line="240" w:lineRule="auto"/>
      <w:ind w:firstLine="709"/>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0EF5"/>
    <w:rPr>
      <w:rFonts w:ascii="Arial" w:eastAsia="Times New Roman" w:hAnsi="Arial" w:cs="Arial"/>
      <w:b/>
      <w:bCs/>
      <w:kern w:val="32"/>
      <w:sz w:val="32"/>
      <w:szCs w:val="32"/>
      <w:lang w:eastAsia="uk-UA"/>
    </w:rPr>
  </w:style>
  <w:style w:type="character" w:customStyle="1" w:styleId="20">
    <w:name w:val="Заголовок 2 Знак"/>
    <w:basedOn w:val="a0"/>
    <w:link w:val="2"/>
    <w:uiPriority w:val="9"/>
    <w:rsid w:val="00220EF5"/>
    <w:rPr>
      <w:rFonts w:ascii="Arial" w:eastAsia="Times New Roman" w:hAnsi="Arial" w:cs="Arial"/>
      <w:b/>
      <w:bCs/>
      <w:i/>
      <w:iCs/>
      <w:sz w:val="28"/>
      <w:szCs w:val="28"/>
      <w:lang w:eastAsia="uk-UA"/>
    </w:rPr>
  </w:style>
  <w:style w:type="character" w:customStyle="1" w:styleId="60">
    <w:name w:val="Заголовок 6 Знак"/>
    <w:basedOn w:val="a0"/>
    <w:link w:val="6"/>
    <w:rsid w:val="00220EF5"/>
    <w:rPr>
      <w:rFonts w:ascii="Times New Roman" w:eastAsia="Times New Roman" w:hAnsi="Times New Roman" w:cs="Times New Roman"/>
      <w:b/>
      <w:bCs/>
      <w:lang w:eastAsia="uk-UA"/>
    </w:rPr>
  </w:style>
  <w:style w:type="numbering" w:customStyle="1" w:styleId="11">
    <w:name w:val="Немає списку1"/>
    <w:next w:val="a2"/>
    <w:semiHidden/>
    <w:rsid w:val="00220EF5"/>
  </w:style>
  <w:style w:type="paragraph" w:styleId="a3">
    <w:name w:val="footer"/>
    <w:basedOn w:val="a"/>
    <w:link w:val="a4"/>
    <w:rsid w:val="00220EF5"/>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4">
    <w:name w:val="Нижний колонтитул Знак"/>
    <w:basedOn w:val="a0"/>
    <w:link w:val="a3"/>
    <w:rsid w:val="00220EF5"/>
    <w:rPr>
      <w:rFonts w:ascii="Times New Roman CYR" w:eastAsia="Times New Roman" w:hAnsi="Times New Roman CYR" w:cs="Times New Roman"/>
      <w:sz w:val="24"/>
      <w:szCs w:val="20"/>
      <w:lang w:eastAsia="uk-UA"/>
    </w:rPr>
  </w:style>
  <w:style w:type="character" w:styleId="a5">
    <w:name w:val="page number"/>
    <w:basedOn w:val="a0"/>
    <w:rsid w:val="00220EF5"/>
  </w:style>
  <w:style w:type="paragraph" w:styleId="a6">
    <w:name w:val="header"/>
    <w:basedOn w:val="a"/>
    <w:link w:val="a7"/>
    <w:uiPriority w:val="99"/>
    <w:rsid w:val="00220EF5"/>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7">
    <w:name w:val="Верхний колонтитул Знак"/>
    <w:basedOn w:val="a0"/>
    <w:link w:val="a6"/>
    <w:uiPriority w:val="99"/>
    <w:rsid w:val="00220EF5"/>
    <w:rPr>
      <w:rFonts w:ascii="Times New Roman CYR" w:eastAsia="Times New Roman" w:hAnsi="Times New Roman CYR" w:cs="Times New Roman"/>
      <w:sz w:val="24"/>
      <w:szCs w:val="20"/>
      <w:lang w:eastAsia="uk-UA"/>
    </w:rPr>
  </w:style>
  <w:style w:type="paragraph" w:styleId="a8">
    <w:name w:val="Body Text Indent"/>
    <w:basedOn w:val="a"/>
    <w:link w:val="a9"/>
    <w:rsid w:val="00220EF5"/>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6"/>
      <w:szCs w:val="26"/>
      <w:lang w:eastAsia="ru-RU"/>
    </w:rPr>
  </w:style>
  <w:style w:type="character" w:customStyle="1" w:styleId="a9">
    <w:name w:val="Основной текст с отступом Знак"/>
    <w:basedOn w:val="a0"/>
    <w:link w:val="a8"/>
    <w:rsid w:val="00220EF5"/>
    <w:rPr>
      <w:rFonts w:ascii="Times New Roman" w:eastAsia="Times New Roman" w:hAnsi="Times New Roman" w:cs="Times New Roman"/>
      <w:color w:val="000000"/>
      <w:sz w:val="26"/>
      <w:szCs w:val="26"/>
      <w:shd w:val="clear" w:color="auto" w:fill="FFFFFF"/>
      <w:lang w:eastAsia="ru-RU"/>
    </w:rPr>
  </w:style>
  <w:style w:type="paragraph" w:styleId="aa">
    <w:name w:val="Balloon Text"/>
    <w:basedOn w:val="a"/>
    <w:link w:val="ab"/>
    <w:semiHidden/>
    <w:rsid w:val="00220EF5"/>
    <w:pPr>
      <w:spacing w:after="0" w:line="240" w:lineRule="auto"/>
      <w:ind w:firstLine="709"/>
    </w:pPr>
    <w:rPr>
      <w:rFonts w:ascii="Tahoma" w:eastAsia="Times New Roman" w:hAnsi="Tahoma" w:cs="Tahoma"/>
      <w:sz w:val="16"/>
      <w:szCs w:val="16"/>
    </w:rPr>
  </w:style>
  <w:style w:type="character" w:customStyle="1" w:styleId="ab">
    <w:name w:val="Текст выноски Знак"/>
    <w:basedOn w:val="a0"/>
    <w:link w:val="aa"/>
    <w:semiHidden/>
    <w:rsid w:val="00220EF5"/>
    <w:rPr>
      <w:rFonts w:ascii="Tahoma" w:eastAsia="Times New Roman" w:hAnsi="Tahoma" w:cs="Tahoma"/>
      <w:sz w:val="16"/>
      <w:szCs w:val="16"/>
      <w:lang w:eastAsia="uk-UA"/>
    </w:rPr>
  </w:style>
  <w:style w:type="paragraph" w:styleId="3">
    <w:name w:val="Body Text Indent 3"/>
    <w:basedOn w:val="a"/>
    <w:link w:val="30"/>
    <w:rsid w:val="00220EF5"/>
    <w:pPr>
      <w:spacing w:after="120" w:line="240" w:lineRule="auto"/>
      <w:ind w:left="283" w:firstLine="709"/>
    </w:pPr>
    <w:rPr>
      <w:rFonts w:ascii="Times New Roman CYR" w:eastAsia="Times New Roman" w:hAnsi="Times New Roman CYR" w:cs="Times New Roman"/>
      <w:sz w:val="16"/>
      <w:szCs w:val="16"/>
    </w:rPr>
  </w:style>
  <w:style w:type="character" w:customStyle="1" w:styleId="30">
    <w:name w:val="Основной текст с отступом 3 Знак"/>
    <w:basedOn w:val="a0"/>
    <w:link w:val="3"/>
    <w:rsid w:val="00220EF5"/>
    <w:rPr>
      <w:rFonts w:ascii="Times New Roman CYR" w:eastAsia="Times New Roman" w:hAnsi="Times New Roman CYR" w:cs="Times New Roman"/>
      <w:sz w:val="16"/>
      <w:szCs w:val="16"/>
      <w:lang w:eastAsia="uk-UA"/>
    </w:rPr>
  </w:style>
  <w:style w:type="paragraph" w:styleId="ac">
    <w:name w:val="Document Map"/>
    <w:basedOn w:val="a"/>
    <w:link w:val="ad"/>
    <w:semiHidden/>
    <w:rsid w:val="00220EF5"/>
    <w:pPr>
      <w:shd w:val="clear" w:color="auto" w:fill="000080"/>
      <w:spacing w:after="0" w:line="240" w:lineRule="auto"/>
      <w:ind w:firstLine="709"/>
    </w:pPr>
    <w:rPr>
      <w:rFonts w:ascii="Tahoma" w:eastAsia="Times New Roman" w:hAnsi="Tahoma" w:cs="Tahoma"/>
      <w:sz w:val="24"/>
      <w:szCs w:val="20"/>
    </w:rPr>
  </w:style>
  <w:style w:type="character" w:customStyle="1" w:styleId="ad">
    <w:name w:val="Схема документа Знак"/>
    <w:basedOn w:val="a0"/>
    <w:link w:val="ac"/>
    <w:semiHidden/>
    <w:rsid w:val="00220EF5"/>
    <w:rPr>
      <w:rFonts w:ascii="Tahoma" w:eastAsia="Times New Roman" w:hAnsi="Tahoma" w:cs="Tahoma"/>
      <w:sz w:val="24"/>
      <w:szCs w:val="20"/>
      <w:shd w:val="clear" w:color="auto" w:fill="000080"/>
      <w:lang w:eastAsia="uk-UA"/>
    </w:rPr>
  </w:style>
  <w:style w:type="paragraph" w:styleId="ae">
    <w:name w:val="Plain Text"/>
    <w:basedOn w:val="a"/>
    <w:link w:val="af"/>
    <w:rsid w:val="00220EF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ru-RU" w:eastAsia="ru-RU"/>
    </w:rPr>
  </w:style>
  <w:style w:type="character" w:customStyle="1" w:styleId="af">
    <w:name w:val="Текст Знак"/>
    <w:basedOn w:val="a0"/>
    <w:link w:val="ae"/>
    <w:rsid w:val="00220EF5"/>
    <w:rPr>
      <w:rFonts w:ascii="Courier New" w:eastAsia="Times New Roman" w:hAnsi="Courier New" w:cs="Times New Roman"/>
      <w:sz w:val="20"/>
      <w:szCs w:val="20"/>
      <w:lang w:val="ru-RU" w:eastAsia="ru-RU"/>
    </w:rPr>
  </w:style>
  <w:style w:type="paragraph" w:styleId="21">
    <w:name w:val="Body Text Indent 2"/>
    <w:basedOn w:val="a"/>
    <w:link w:val="22"/>
    <w:rsid w:val="00220EF5"/>
    <w:pPr>
      <w:spacing w:after="120" w:line="480" w:lineRule="auto"/>
      <w:ind w:left="283" w:firstLine="709"/>
    </w:pPr>
    <w:rPr>
      <w:rFonts w:ascii="Times New Roman CYR" w:eastAsia="Times New Roman" w:hAnsi="Times New Roman CYR" w:cs="Times New Roman"/>
      <w:sz w:val="24"/>
      <w:szCs w:val="20"/>
    </w:rPr>
  </w:style>
  <w:style w:type="character" w:customStyle="1" w:styleId="22">
    <w:name w:val="Основной текст с отступом 2 Знак"/>
    <w:basedOn w:val="a0"/>
    <w:link w:val="21"/>
    <w:rsid w:val="00220EF5"/>
    <w:rPr>
      <w:rFonts w:ascii="Times New Roman CYR" w:eastAsia="Times New Roman" w:hAnsi="Times New Roman CYR" w:cs="Times New Roman"/>
      <w:sz w:val="24"/>
      <w:szCs w:val="20"/>
      <w:lang w:eastAsia="uk-UA"/>
    </w:rPr>
  </w:style>
  <w:style w:type="table" w:styleId="af0">
    <w:name w:val="Table Grid"/>
    <w:basedOn w:val="a1"/>
    <w:rsid w:val="00220EF5"/>
    <w:pPr>
      <w:spacing w:after="0" w:line="240" w:lineRule="auto"/>
      <w:ind w:firstLine="709"/>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220EF5"/>
    <w:pPr>
      <w:spacing w:after="120" w:line="240" w:lineRule="auto"/>
      <w:ind w:firstLine="709"/>
    </w:pPr>
    <w:rPr>
      <w:rFonts w:ascii="Times New Roman CYR" w:eastAsia="Times New Roman" w:hAnsi="Times New Roman CYR" w:cs="Times New Roman"/>
      <w:sz w:val="24"/>
      <w:szCs w:val="20"/>
    </w:rPr>
  </w:style>
  <w:style w:type="character" w:customStyle="1" w:styleId="af2">
    <w:name w:val="Основной текст Знак"/>
    <w:basedOn w:val="a0"/>
    <w:link w:val="af1"/>
    <w:rsid w:val="00220EF5"/>
    <w:rPr>
      <w:rFonts w:ascii="Times New Roman CYR" w:eastAsia="Times New Roman" w:hAnsi="Times New Roman CYR" w:cs="Times New Roman"/>
      <w:sz w:val="24"/>
      <w:szCs w:val="20"/>
      <w:lang w:eastAsia="uk-UA"/>
    </w:rPr>
  </w:style>
  <w:style w:type="paragraph" w:styleId="af3">
    <w:name w:val="List Paragraph"/>
    <w:basedOn w:val="a"/>
    <w:uiPriority w:val="34"/>
    <w:qFormat/>
    <w:rsid w:val="00BE300E"/>
    <w:pPr>
      <w:ind w:left="720"/>
      <w:contextualSpacing/>
    </w:pPr>
  </w:style>
  <w:style w:type="character" w:styleId="af4">
    <w:name w:val="Hyperlink"/>
    <w:basedOn w:val="a0"/>
    <w:uiPriority w:val="99"/>
    <w:semiHidden/>
    <w:unhideWhenUsed/>
    <w:rsid w:val="00CF680E"/>
    <w:rPr>
      <w:color w:val="0000FF"/>
      <w:u w:val="single"/>
    </w:rPr>
  </w:style>
  <w:style w:type="character" w:customStyle="1" w:styleId="apple-converted-space">
    <w:name w:val="apple-converted-space"/>
    <w:basedOn w:val="a0"/>
    <w:rsid w:val="00CF680E"/>
  </w:style>
  <w:style w:type="paragraph" w:styleId="HTML">
    <w:name w:val="HTML Preformatted"/>
    <w:basedOn w:val="a"/>
    <w:link w:val="HTML0"/>
    <w:uiPriority w:val="99"/>
    <w:unhideWhenUsed/>
    <w:rsid w:val="009A3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A376F"/>
    <w:rPr>
      <w:rFonts w:ascii="Courier New" w:eastAsia="Times New Roman" w:hAnsi="Courier New" w:cs="Courier New"/>
      <w:sz w:val="20"/>
      <w:szCs w:val="20"/>
      <w:lang w:val="ru-RU" w:eastAsia="ru-RU"/>
    </w:rPr>
  </w:style>
  <w:style w:type="character" w:customStyle="1" w:styleId="xfm45477327">
    <w:name w:val="xfm_45477327"/>
    <w:uiPriority w:val="99"/>
    <w:rsid w:val="00CC5164"/>
    <w:rPr>
      <w:rFonts w:cs="Times New Roman"/>
    </w:rPr>
  </w:style>
  <w:style w:type="paragraph" w:customStyle="1" w:styleId="af5">
    <w:name w:val="Нормальний текст"/>
    <w:basedOn w:val="a"/>
    <w:rsid w:val="00B26373"/>
    <w:pPr>
      <w:spacing w:before="120" w:after="0" w:line="240" w:lineRule="auto"/>
      <w:ind w:firstLine="567"/>
    </w:pPr>
    <w:rPr>
      <w:rFonts w:ascii="Antiqua" w:eastAsia="Times New Roman" w:hAnsi="Antiqua" w:cs="Times New Roman"/>
      <w:sz w:val="26"/>
      <w:szCs w:val="20"/>
      <w:lang w:eastAsia="ru-RU"/>
    </w:rPr>
  </w:style>
  <w:style w:type="character" w:styleId="af6">
    <w:name w:val="annotation reference"/>
    <w:basedOn w:val="a0"/>
    <w:uiPriority w:val="99"/>
    <w:unhideWhenUsed/>
    <w:rsid w:val="00B26373"/>
    <w:rPr>
      <w:sz w:val="16"/>
      <w:szCs w:val="16"/>
    </w:rPr>
  </w:style>
  <w:style w:type="paragraph" w:styleId="af7">
    <w:name w:val="annotation text"/>
    <w:basedOn w:val="a"/>
    <w:link w:val="af8"/>
    <w:uiPriority w:val="99"/>
    <w:unhideWhenUsed/>
    <w:rsid w:val="00B26373"/>
    <w:pPr>
      <w:spacing w:line="240" w:lineRule="auto"/>
    </w:pPr>
    <w:rPr>
      <w:sz w:val="20"/>
      <w:szCs w:val="20"/>
    </w:rPr>
  </w:style>
  <w:style w:type="character" w:customStyle="1" w:styleId="af8">
    <w:name w:val="Текст примечания Знак"/>
    <w:basedOn w:val="a0"/>
    <w:link w:val="af7"/>
    <w:uiPriority w:val="99"/>
    <w:rsid w:val="00B26373"/>
    <w:rPr>
      <w:sz w:val="20"/>
      <w:szCs w:val="20"/>
    </w:rPr>
  </w:style>
  <w:style w:type="paragraph" w:styleId="af9">
    <w:name w:val="annotation subject"/>
    <w:basedOn w:val="af7"/>
    <w:next w:val="af7"/>
    <w:link w:val="afa"/>
    <w:uiPriority w:val="99"/>
    <w:semiHidden/>
    <w:unhideWhenUsed/>
    <w:rsid w:val="00B26373"/>
    <w:rPr>
      <w:b/>
      <w:bCs/>
    </w:rPr>
  </w:style>
  <w:style w:type="character" w:customStyle="1" w:styleId="afa">
    <w:name w:val="Тема примечания Знак"/>
    <w:basedOn w:val="af8"/>
    <w:link w:val="af9"/>
    <w:uiPriority w:val="99"/>
    <w:semiHidden/>
    <w:rsid w:val="00B26373"/>
    <w:rPr>
      <w:b/>
      <w:bCs/>
      <w:sz w:val="20"/>
      <w:szCs w:val="20"/>
    </w:rPr>
  </w:style>
  <w:style w:type="character" w:customStyle="1" w:styleId="xfmc5">
    <w:name w:val="xfmc5"/>
    <w:basedOn w:val="a0"/>
    <w:rsid w:val="007E2E03"/>
  </w:style>
  <w:style w:type="character" w:styleId="afb">
    <w:name w:val="Emphasis"/>
    <w:basedOn w:val="a0"/>
    <w:uiPriority w:val="20"/>
    <w:qFormat/>
    <w:rsid w:val="00D60E2F"/>
    <w:rPr>
      <w:i/>
      <w:iCs/>
    </w:rPr>
  </w:style>
  <w:style w:type="paragraph" w:customStyle="1" w:styleId="12">
    <w:name w:val="Абзац списку1"/>
    <w:basedOn w:val="a"/>
    <w:rsid w:val="00BA72C1"/>
    <w:pPr>
      <w:ind w:left="720"/>
      <w:contextualSpacing/>
    </w:pPr>
    <w:rPr>
      <w:rFonts w:ascii="Calibri" w:eastAsia="Times New Roman" w:hAnsi="Calibri" w:cs="Times New Roman"/>
    </w:rPr>
  </w:style>
  <w:style w:type="character" w:customStyle="1" w:styleId="rvts82">
    <w:name w:val="rvts82"/>
    <w:basedOn w:val="a0"/>
    <w:rsid w:val="00B41391"/>
  </w:style>
  <w:style w:type="paragraph" w:styleId="afc">
    <w:name w:val="Revision"/>
    <w:hidden/>
    <w:uiPriority w:val="99"/>
    <w:semiHidden/>
    <w:rsid w:val="00205AF5"/>
    <w:pPr>
      <w:spacing w:after="0" w:line="240" w:lineRule="auto"/>
    </w:pPr>
  </w:style>
  <w:style w:type="paragraph" w:styleId="afd">
    <w:name w:val="No Spacing"/>
    <w:uiPriority w:val="1"/>
    <w:qFormat/>
    <w:rsid w:val="00ED0289"/>
    <w:pPr>
      <w:spacing w:after="0" w:line="240" w:lineRule="auto"/>
    </w:pPr>
    <w:rPr>
      <w:rFonts w:ascii="Times New Roman" w:eastAsiaTheme="minorHAnsi" w:hAnsi="Times New Roman" w:cs="Times New Roman"/>
      <w:sz w:val="28"/>
      <w:szCs w:val="24"/>
      <w:lang w:val="ru-RU" w:eastAsia="en-US"/>
    </w:rPr>
  </w:style>
  <w:style w:type="character" w:customStyle="1" w:styleId="Bodytext2">
    <w:name w:val="Body text (2)_"/>
    <w:basedOn w:val="a0"/>
    <w:link w:val="Bodytext20"/>
    <w:rsid w:val="00ED0289"/>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ED0289"/>
    <w:pPr>
      <w:widowControl w:val="0"/>
      <w:shd w:val="clear" w:color="auto" w:fill="FFFFFF"/>
      <w:spacing w:before="360" w:after="0" w:line="322" w:lineRule="exac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62459">
      <w:bodyDiv w:val="1"/>
      <w:marLeft w:val="0"/>
      <w:marRight w:val="0"/>
      <w:marTop w:val="0"/>
      <w:marBottom w:val="0"/>
      <w:divBdr>
        <w:top w:val="none" w:sz="0" w:space="0" w:color="auto"/>
        <w:left w:val="none" w:sz="0" w:space="0" w:color="auto"/>
        <w:bottom w:val="none" w:sz="0" w:space="0" w:color="auto"/>
        <w:right w:val="none" w:sz="0" w:space="0" w:color="auto"/>
      </w:divBdr>
    </w:div>
    <w:div w:id="720054240">
      <w:bodyDiv w:val="1"/>
      <w:marLeft w:val="0"/>
      <w:marRight w:val="0"/>
      <w:marTop w:val="0"/>
      <w:marBottom w:val="0"/>
      <w:divBdr>
        <w:top w:val="none" w:sz="0" w:space="0" w:color="auto"/>
        <w:left w:val="none" w:sz="0" w:space="0" w:color="auto"/>
        <w:bottom w:val="none" w:sz="0" w:space="0" w:color="auto"/>
        <w:right w:val="none" w:sz="0" w:space="0" w:color="auto"/>
      </w:divBdr>
    </w:div>
    <w:div w:id="1009066443">
      <w:bodyDiv w:val="1"/>
      <w:marLeft w:val="0"/>
      <w:marRight w:val="0"/>
      <w:marTop w:val="0"/>
      <w:marBottom w:val="0"/>
      <w:divBdr>
        <w:top w:val="none" w:sz="0" w:space="0" w:color="auto"/>
        <w:left w:val="none" w:sz="0" w:space="0" w:color="auto"/>
        <w:bottom w:val="none" w:sz="0" w:space="0" w:color="auto"/>
        <w:right w:val="none" w:sz="0" w:space="0" w:color="auto"/>
      </w:divBdr>
    </w:div>
    <w:div w:id="1408117704">
      <w:bodyDiv w:val="1"/>
      <w:marLeft w:val="0"/>
      <w:marRight w:val="0"/>
      <w:marTop w:val="0"/>
      <w:marBottom w:val="0"/>
      <w:divBdr>
        <w:top w:val="none" w:sz="0" w:space="0" w:color="auto"/>
        <w:left w:val="none" w:sz="0" w:space="0" w:color="auto"/>
        <w:bottom w:val="none" w:sz="0" w:space="0" w:color="auto"/>
        <w:right w:val="none" w:sz="0" w:space="0" w:color="auto"/>
      </w:divBdr>
    </w:div>
    <w:div w:id="1579173917">
      <w:bodyDiv w:val="1"/>
      <w:marLeft w:val="0"/>
      <w:marRight w:val="0"/>
      <w:marTop w:val="0"/>
      <w:marBottom w:val="0"/>
      <w:divBdr>
        <w:top w:val="none" w:sz="0" w:space="0" w:color="auto"/>
        <w:left w:val="none" w:sz="0" w:space="0" w:color="auto"/>
        <w:bottom w:val="none" w:sz="0" w:space="0" w:color="auto"/>
        <w:right w:val="none" w:sz="0" w:space="0" w:color="auto"/>
      </w:divBdr>
    </w:div>
    <w:div w:id="1689913581">
      <w:bodyDiv w:val="1"/>
      <w:marLeft w:val="0"/>
      <w:marRight w:val="0"/>
      <w:marTop w:val="0"/>
      <w:marBottom w:val="0"/>
      <w:divBdr>
        <w:top w:val="none" w:sz="0" w:space="0" w:color="auto"/>
        <w:left w:val="none" w:sz="0" w:space="0" w:color="auto"/>
        <w:bottom w:val="none" w:sz="0" w:space="0" w:color="auto"/>
        <w:right w:val="none" w:sz="0" w:space="0" w:color="auto"/>
      </w:divBdr>
    </w:div>
    <w:div w:id="1997368556">
      <w:bodyDiv w:val="1"/>
      <w:marLeft w:val="0"/>
      <w:marRight w:val="0"/>
      <w:marTop w:val="0"/>
      <w:marBottom w:val="0"/>
      <w:divBdr>
        <w:top w:val="none" w:sz="0" w:space="0" w:color="auto"/>
        <w:left w:val="none" w:sz="0" w:space="0" w:color="auto"/>
        <w:bottom w:val="none" w:sz="0" w:space="0" w:color="auto"/>
        <w:right w:val="none" w:sz="0" w:space="0" w:color="auto"/>
      </w:divBdr>
    </w:div>
    <w:div w:id="2006975456">
      <w:bodyDiv w:val="1"/>
      <w:marLeft w:val="0"/>
      <w:marRight w:val="0"/>
      <w:marTop w:val="0"/>
      <w:marBottom w:val="0"/>
      <w:divBdr>
        <w:top w:val="none" w:sz="0" w:space="0" w:color="auto"/>
        <w:left w:val="none" w:sz="0" w:space="0" w:color="auto"/>
        <w:bottom w:val="none" w:sz="0" w:space="0" w:color="auto"/>
        <w:right w:val="none" w:sz="0" w:space="0" w:color="auto"/>
      </w:divBdr>
    </w:div>
    <w:div w:id="20305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45-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1644-18" TargetMode="External"/><Relationship Id="rId4" Type="http://schemas.openxmlformats.org/officeDocument/2006/relationships/settings" Target="settings.xml"/><Relationship Id="rId9" Type="http://schemas.openxmlformats.org/officeDocument/2006/relationships/hyperlink" Target="https://zakon.rada.gov.ua/laws/show/1706-18"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BB886-37A9-4274-929D-41489CDA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34</Pages>
  <Words>13440</Words>
  <Characters>76609</Characters>
  <Application>Microsoft Office Word</Application>
  <DocSecurity>0</DocSecurity>
  <Lines>638</Lines>
  <Paragraphs>179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Minfin</Company>
  <LinksUpToDate>false</LinksUpToDate>
  <CharactersWithSpaces>89870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Admin</cp:lastModifiedBy>
  <cp:revision>3</cp:revision>
  <cp:lastPrinted>2023-12-01T08:53:00Z</cp:lastPrinted>
  <dcterms:created xsi:type="dcterms:W3CDTF">2023-11-30T22:09:00Z</dcterms:created>
  <dcterms:modified xsi:type="dcterms:W3CDTF">2023-12-01T10:01:00Z</dcterms:modified>
</cp:coreProperties>
</file>